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840DC0" w:rsidRPr="00862F36" w:rsidTr="001532B9">
        <w:tc>
          <w:tcPr>
            <w:tcW w:w="4927" w:type="dxa"/>
            <w:shd w:val="clear" w:color="auto" w:fill="auto"/>
          </w:tcPr>
          <w:p w:rsidR="00840DC0" w:rsidRPr="00F40EAF" w:rsidRDefault="00840DC0" w:rsidP="001532B9">
            <w:pPr>
              <w:rPr>
                <w:noProof/>
                <w:lang w:val="el-GR" w:eastAsia="el-GR"/>
              </w:rPr>
            </w:pPr>
            <w:bookmarkStart w:id="0" w:name="_GoBack"/>
            <w:bookmarkEnd w:id="0"/>
            <w:r>
              <w:rPr>
                <w:noProof/>
                <w:lang w:val="el-GR" w:eastAsia="el-GR"/>
              </w:rPr>
              <w:drawing>
                <wp:inline distT="0" distB="0" distL="0" distR="0" wp14:anchorId="44AF01AF" wp14:editId="08E07AAF">
                  <wp:extent cx="666750" cy="66675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p>
          <w:p w:rsidR="00840DC0" w:rsidRPr="00F40EAF" w:rsidRDefault="00840DC0" w:rsidP="001532B9">
            <w:pPr>
              <w:rPr>
                <w:b/>
                <w:noProof/>
                <w:lang w:val="el-GR" w:eastAsia="el-GR"/>
              </w:rPr>
            </w:pPr>
            <w:r w:rsidRPr="00F40EAF">
              <w:rPr>
                <w:b/>
                <w:noProof/>
                <w:lang w:val="el-GR" w:eastAsia="el-GR"/>
              </w:rPr>
              <w:t>ΕΛΛΗΝΙΚΗ ΔΗΜΟΚΡΑΤΙΑ</w:t>
            </w:r>
          </w:p>
          <w:p w:rsidR="00840DC0" w:rsidRPr="00F40EAF" w:rsidRDefault="00840DC0" w:rsidP="001532B9">
            <w:pPr>
              <w:rPr>
                <w:noProof/>
                <w:lang w:val="el-GR" w:eastAsia="el-GR"/>
              </w:rPr>
            </w:pPr>
            <w:r>
              <w:rPr>
                <w:noProof/>
                <w:lang w:val="el-GR" w:eastAsia="el-GR"/>
              </w:rPr>
              <w:t>ΔΗΜΟΣ ΝΑΥΠΑΚΤΙΑΣ</w:t>
            </w:r>
          </w:p>
          <w:p w:rsidR="00840DC0" w:rsidRPr="00F40EAF" w:rsidRDefault="00840DC0" w:rsidP="001532B9">
            <w:pPr>
              <w:rPr>
                <w:lang w:val="el-GR"/>
              </w:rPr>
            </w:pPr>
          </w:p>
        </w:tc>
        <w:tc>
          <w:tcPr>
            <w:tcW w:w="4927" w:type="dxa"/>
            <w:shd w:val="clear" w:color="auto" w:fill="auto"/>
          </w:tcPr>
          <w:p w:rsidR="00840DC0" w:rsidRDefault="00840DC0" w:rsidP="001532B9">
            <w:pPr>
              <w:rPr>
                <w:lang w:val="el-GR"/>
              </w:rPr>
            </w:pPr>
            <w:r>
              <w:rPr>
                <w:lang w:val="el-GR"/>
              </w:rPr>
              <w:t xml:space="preserve">Ναύπακτος: </w:t>
            </w:r>
            <w:r w:rsidR="009676DC">
              <w:rPr>
                <w:lang w:val="el-GR"/>
              </w:rPr>
              <w:t>01</w:t>
            </w:r>
            <w:r w:rsidR="00E614B3">
              <w:rPr>
                <w:lang w:val="el-GR"/>
              </w:rPr>
              <w:t>/10</w:t>
            </w:r>
            <w:r>
              <w:rPr>
                <w:lang w:val="el-GR"/>
              </w:rPr>
              <w:t>/201</w:t>
            </w:r>
            <w:r w:rsidR="00E614B3">
              <w:rPr>
                <w:lang w:val="el-GR"/>
              </w:rPr>
              <w:t>9</w:t>
            </w:r>
          </w:p>
          <w:p w:rsidR="00840DC0" w:rsidRDefault="00840DC0" w:rsidP="001532B9">
            <w:pPr>
              <w:rPr>
                <w:lang w:val="el-GR"/>
              </w:rPr>
            </w:pPr>
            <w:proofErr w:type="spellStart"/>
            <w:r>
              <w:rPr>
                <w:lang w:val="el-GR"/>
              </w:rPr>
              <w:t>Αρίθμ</w:t>
            </w:r>
            <w:proofErr w:type="spellEnd"/>
            <w:r>
              <w:rPr>
                <w:lang w:val="el-GR"/>
              </w:rPr>
              <w:t xml:space="preserve">. </w:t>
            </w:r>
            <w:proofErr w:type="spellStart"/>
            <w:r>
              <w:rPr>
                <w:lang w:val="el-GR"/>
              </w:rPr>
              <w:t>Πρωτ</w:t>
            </w:r>
            <w:proofErr w:type="spellEnd"/>
            <w:r>
              <w:rPr>
                <w:lang w:val="el-GR"/>
              </w:rPr>
              <w:t xml:space="preserve">. </w:t>
            </w:r>
            <w:r w:rsidR="009676DC">
              <w:rPr>
                <w:lang w:val="el-GR"/>
              </w:rPr>
              <w:t>17415</w:t>
            </w:r>
          </w:p>
          <w:p w:rsidR="00840DC0" w:rsidRPr="00862F36" w:rsidRDefault="00840DC0" w:rsidP="001532B9">
            <w:pPr>
              <w:rPr>
                <w:lang w:val="el-GR"/>
              </w:rPr>
            </w:pPr>
          </w:p>
        </w:tc>
      </w:tr>
      <w:tr w:rsidR="00840DC0" w:rsidRPr="00F40EAF" w:rsidTr="001532B9">
        <w:tc>
          <w:tcPr>
            <w:tcW w:w="4927" w:type="dxa"/>
            <w:shd w:val="clear" w:color="auto" w:fill="auto"/>
          </w:tcPr>
          <w:p w:rsidR="00840DC0" w:rsidRPr="00F40EAF" w:rsidRDefault="00840DC0" w:rsidP="001532B9">
            <w:pPr>
              <w:rPr>
                <w:b/>
                <w:lang w:val="el-GR"/>
              </w:rPr>
            </w:pPr>
            <w:r w:rsidRPr="00F40EAF">
              <w:rPr>
                <w:b/>
                <w:lang w:val="el-GR"/>
              </w:rPr>
              <w:t>Αναθέτουσα Αρχή</w:t>
            </w:r>
          </w:p>
        </w:tc>
        <w:tc>
          <w:tcPr>
            <w:tcW w:w="4927" w:type="dxa"/>
            <w:shd w:val="clear" w:color="auto" w:fill="auto"/>
          </w:tcPr>
          <w:p w:rsidR="00840DC0" w:rsidRPr="00F40EAF" w:rsidRDefault="00840DC0" w:rsidP="001532B9">
            <w:pPr>
              <w:rPr>
                <w:lang w:val="el-GR"/>
              </w:rPr>
            </w:pPr>
            <w:r>
              <w:rPr>
                <w:lang w:val="el-GR"/>
              </w:rPr>
              <w:t>ΔΗΜΟΣ ΝΑΥΠΑΚΤΙΑΣ</w:t>
            </w:r>
          </w:p>
        </w:tc>
      </w:tr>
      <w:tr w:rsidR="00840DC0" w:rsidRPr="00F46448" w:rsidTr="001532B9">
        <w:tc>
          <w:tcPr>
            <w:tcW w:w="4927" w:type="dxa"/>
            <w:shd w:val="clear" w:color="auto" w:fill="auto"/>
          </w:tcPr>
          <w:p w:rsidR="00840DC0" w:rsidRPr="00F40EAF" w:rsidRDefault="00840DC0" w:rsidP="001532B9">
            <w:pPr>
              <w:rPr>
                <w:b/>
                <w:lang w:val="el-GR"/>
              </w:rPr>
            </w:pPr>
            <w:r w:rsidRPr="00F40EAF">
              <w:rPr>
                <w:b/>
                <w:lang w:val="el-GR"/>
              </w:rPr>
              <w:t xml:space="preserve">Υπηρεσία, που διενεργεί το διαγωνισμό </w:t>
            </w:r>
          </w:p>
        </w:tc>
        <w:tc>
          <w:tcPr>
            <w:tcW w:w="4927" w:type="dxa"/>
            <w:shd w:val="clear" w:color="auto" w:fill="auto"/>
          </w:tcPr>
          <w:p w:rsidR="00840DC0" w:rsidRPr="00F40EAF" w:rsidRDefault="00840DC0" w:rsidP="001532B9">
            <w:pPr>
              <w:rPr>
                <w:lang w:val="el-GR"/>
              </w:rPr>
            </w:pPr>
            <w:r>
              <w:rPr>
                <w:lang w:val="el-GR"/>
              </w:rPr>
              <w:t>Δ/ΝΣΗ ΟΙΚΟΝΟΜΙΚΩΝ ΥΠΗΡΕΣΙΩΝ-ΤΜΗΜΑ ΠΡΟΜΗΘΕΙΩΝ</w:t>
            </w:r>
          </w:p>
        </w:tc>
      </w:tr>
      <w:tr w:rsidR="00840DC0" w:rsidRPr="000775F2" w:rsidTr="001532B9">
        <w:tc>
          <w:tcPr>
            <w:tcW w:w="4927" w:type="dxa"/>
            <w:shd w:val="clear" w:color="auto" w:fill="auto"/>
          </w:tcPr>
          <w:p w:rsidR="00840DC0" w:rsidRPr="00F40EAF" w:rsidRDefault="00840DC0" w:rsidP="001532B9">
            <w:pPr>
              <w:rPr>
                <w:b/>
                <w:lang w:val="el-GR"/>
              </w:rPr>
            </w:pPr>
            <w:r w:rsidRPr="00F40EAF">
              <w:rPr>
                <w:b/>
                <w:lang w:val="el-GR"/>
              </w:rPr>
              <w:t>ΣΥΜΒΑΣΗ</w:t>
            </w:r>
          </w:p>
        </w:tc>
        <w:tc>
          <w:tcPr>
            <w:tcW w:w="4927" w:type="dxa"/>
            <w:shd w:val="clear" w:color="auto" w:fill="auto"/>
          </w:tcPr>
          <w:p w:rsidR="00840DC0" w:rsidRPr="000775F2" w:rsidRDefault="00840DC0" w:rsidP="001532B9">
            <w:pPr>
              <w:rPr>
                <w:lang w:val="en-US"/>
              </w:rPr>
            </w:pPr>
            <w:r>
              <w:rPr>
                <w:lang w:val="el-GR"/>
              </w:rPr>
              <w:t>ΠΡΟΜΗΘΕΙΑ ΚΑΔΩΝ ΜΗΧΑΝΙΚΗΣ ΑΠΟΚΟΜΙΔΗΣ</w:t>
            </w:r>
          </w:p>
        </w:tc>
      </w:tr>
      <w:tr w:rsidR="00840DC0" w:rsidRPr="00F46448" w:rsidTr="001532B9">
        <w:tc>
          <w:tcPr>
            <w:tcW w:w="4927" w:type="dxa"/>
            <w:shd w:val="clear" w:color="auto" w:fill="auto"/>
          </w:tcPr>
          <w:p w:rsidR="00840DC0" w:rsidRPr="00171D98" w:rsidRDefault="00840DC0" w:rsidP="001532B9">
            <w:pPr>
              <w:rPr>
                <w:lang w:val="el-GR"/>
              </w:rPr>
            </w:pPr>
          </w:p>
          <w:p w:rsidR="00840DC0" w:rsidRPr="0057112D" w:rsidRDefault="00840DC0" w:rsidP="001532B9">
            <w:pPr>
              <w:rPr>
                <w:b/>
                <w:lang w:val="el-GR"/>
              </w:rPr>
            </w:pPr>
            <w:proofErr w:type="spellStart"/>
            <w:r>
              <w:rPr>
                <w:lang w:val="en-US"/>
              </w:rPr>
              <w:t>cpv</w:t>
            </w:r>
            <w:proofErr w:type="spellEnd"/>
            <w:r>
              <w:rPr>
                <w:lang w:val="el-GR"/>
              </w:rPr>
              <w:t>-</w:t>
            </w:r>
            <w:r w:rsidRPr="001C4EFF">
              <w:rPr>
                <w:lang w:val="el-GR"/>
              </w:rPr>
              <w:t>34928480-6 Δοχεία και κάδοι απορριμμάτων</w:t>
            </w:r>
          </w:p>
        </w:tc>
        <w:tc>
          <w:tcPr>
            <w:tcW w:w="4927" w:type="dxa"/>
            <w:shd w:val="clear" w:color="auto" w:fill="auto"/>
          </w:tcPr>
          <w:p w:rsidR="00840DC0" w:rsidRPr="0057112D" w:rsidDel="0057112D" w:rsidRDefault="00840DC0" w:rsidP="001532B9">
            <w:pPr>
              <w:rPr>
                <w:lang w:val="el-GR"/>
              </w:rPr>
            </w:pPr>
          </w:p>
          <w:p w:rsidR="00840DC0" w:rsidRPr="0057112D" w:rsidRDefault="00840DC0" w:rsidP="001532B9">
            <w:pPr>
              <w:rPr>
                <w:lang w:val="el-GR"/>
              </w:rPr>
            </w:pPr>
          </w:p>
        </w:tc>
      </w:tr>
      <w:tr w:rsidR="00840DC0" w:rsidRPr="00F40EAF" w:rsidTr="001532B9">
        <w:tc>
          <w:tcPr>
            <w:tcW w:w="9854" w:type="dxa"/>
            <w:gridSpan w:val="2"/>
            <w:shd w:val="clear" w:color="auto" w:fill="auto"/>
          </w:tcPr>
          <w:p w:rsidR="00840DC0" w:rsidRDefault="00840DC0" w:rsidP="001532B9">
            <w:pPr>
              <w:jc w:val="center"/>
              <w:rPr>
                <w:b/>
                <w:sz w:val="32"/>
                <w:lang w:val="el-GR"/>
              </w:rPr>
            </w:pPr>
          </w:p>
          <w:p w:rsidR="00840DC0" w:rsidRDefault="00840DC0" w:rsidP="001532B9">
            <w:pPr>
              <w:jc w:val="center"/>
              <w:rPr>
                <w:b/>
                <w:sz w:val="32"/>
                <w:lang w:val="el-GR"/>
              </w:rPr>
            </w:pPr>
            <w:r w:rsidRPr="00EF3B00">
              <w:rPr>
                <w:b/>
                <w:sz w:val="32"/>
                <w:lang w:val="el-GR"/>
              </w:rPr>
              <w:t xml:space="preserve">Διακήρυξη Συνοπτικού Διαγωνισμού </w:t>
            </w:r>
          </w:p>
          <w:p w:rsidR="00840DC0" w:rsidRDefault="00840DC0" w:rsidP="001532B9">
            <w:pPr>
              <w:jc w:val="center"/>
              <w:rPr>
                <w:b/>
                <w:sz w:val="32"/>
                <w:lang w:val="el-GR"/>
              </w:rPr>
            </w:pPr>
            <w:r w:rsidRPr="00EF3B00">
              <w:rPr>
                <w:b/>
                <w:sz w:val="32"/>
                <w:lang w:val="el-GR"/>
              </w:rPr>
              <w:t xml:space="preserve">για την ανάθεση σύμβασης </w:t>
            </w:r>
            <w:r>
              <w:rPr>
                <w:b/>
                <w:sz w:val="32"/>
                <w:lang w:val="el-GR"/>
              </w:rPr>
              <w:t>προμηθειών</w:t>
            </w:r>
          </w:p>
          <w:p w:rsidR="00840DC0" w:rsidRPr="00EF3B00" w:rsidRDefault="00840DC0" w:rsidP="001532B9">
            <w:pPr>
              <w:jc w:val="center"/>
              <w:rPr>
                <w:b/>
                <w:sz w:val="32"/>
                <w:lang w:val="el-GR"/>
              </w:rPr>
            </w:pPr>
            <w:r w:rsidRPr="00EF3B00">
              <w:rPr>
                <w:b/>
                <w:sz w:val="32"/>
                <w:lang w:val="el-GR"/>
              </w:rPr>
              <w:t xml:space="preserve">με κριτήριο </w:t>
            </w:r>
            <w:r w:rsidRPr="00775196">
              <w:rPr>
                <w:b/>
                <w:sz w:val="32"/>
                <w:lang w:val="el-GR"/>
              </w:rPr>
              <w:t>ανάθεσης την πλέον συμφέρουσα από οικονομική άποψη προσφορά μόνο βάσει τιμής</w:t>
            </w:r>
          </w:p>
          <w:p w:rsidR="00840DC0" w:rsidRPr="00F40EAF" w:rsidRDefault="00840DC0" w:rsidP="001532B9">
            <w:pPr>
              <w:jc w:val="center"/>
              <w:rPr>
                <w:lang w:val="el-GR"/>
              </w:rPr>
            </w:pPr>
            <w:r w:rsidRPr="002E319A">
              <w:rPr>
                <w:b/>
                <w:sz w:val="32"/>
                <w:lang w:val="el-GR"/>
              </w:rPr>
              <w:t>(του άρθρου 117 Ν.4412/16)</w:t>
            </w:r>
          </w:p>
        </w:tc>
      </w:tr>
    </w:tbl>
    <w:p w:rsidR="006D2695" w:rsidRPr="001572B4" w:rsidRDefault="006D2695" w:rsidP="001572B4">
      <w:pPr>
        <w:pStyle w:val="18"/>
        <w:jc w:val="center"/>
        <w:rPr>
          <w:b/>
          <w:sz w:val="24"/>
          <w:u w:val="single"/>
          <w:lang w:val="el-GR"/>
        </w:rPr>
      </w:pPr>
    </w:p>
    <w:p w:rsidR="006D2695" w:rsidRDefault="006D2695">
      <w:pPr>
        <w:rPr>
          <w:szCs w:val="22"/>
          <w:lang w:val="el-GR"/>
        </w:rPr>
      </w:pPr>
    </w:p>
    <w:p w:rsidR="006D2695" w:rsidRDefault="006D2695">
      <w:pPr>
        <w:rPr>
          <w:szCs w:val="22"/>
          <w:lang w:val="el-GR"/>
        </w:rPr>
      </w:pPr>
    </w:p>
    <w:p w:rsidR="006D2695" w:rsidRDefault="006D2695">
      <w:pPr>
        <w:rPr>
          <w:szCs w:val="22"/>
          <w:lang w:val="el-GR"/>
        </w:rPr>
      </w:pPr>
    </w:p>
    <w:p w:rsidR="006D2695" w:rsidRDefault="006D2695">
      <w:pPr>
        <w:rPr>
          <w:szCs w:val="22"/>
          <w:lang w:val="el-GR"/>
        </w:rPr>
      </w:pPr>
    </w:p>
    <w:p w:rsidR="006D2695" w:rsidRDefault="006D2695">
      <w:pPr>
        <w:rPr>
          <w:szCs w:val="22"/>
          <w:lang w:val="el-GR"/>
        </w:rPr>
      </w:pPr>
    </w:p>
    <w:p w:rsidR="006D2695" w:rsidRDefault="006D2695">
      <w:pPr>
        <w:rPr>
          <w:szCs w:val="22"/>
          <w:lang w:val="el-GR"/>
        </w:rPr>
      </w:pPr>
    </w:p>
    <w:p w:rsidR="00444085" w:rsidRPr="00444085" w:rsidRDefault="00444085" w:rsidP="00444085">
      <w:pPr>
        <w:rPr>
          <w:lang w:val="el-GR"/>
        </w:rPr>
      </w:pPr>
      <w:r w:rsidRPr="00444085">
        <w:rPr>
          <w:lang w:val="el-GR"/>
        </w:rPr>
        <w:br w:type="page"/>
      </w:r>
    </w:p>
    <w:p w:rsidR="006D2695" w:rsidRDefault="006D2695">
      <w:pPr>
        <w:pStyle w:val="Contents"/>
      </w:pPr>
      <w:r>
        <w:lastRenderedPageBreak/>
        <w:t>Περιεχόμενα</w:t>
      </w:r>
    </w:p>
    <w:p w:rsidR="004C2B47" w:rsidRPr="00092650" w:rsidRDefault="00FF60E3">
      <w:pPr>
        <w:pStyle w:val="27"/>
        <w:tabs>
          <w:tab w:val="left" w:pos="880"/>
          <w:tab w:val="right" w:leader="dot" w:pos="9628"/>
        </w:tabs>
        <w:rPr>
          <w:rFonts w:cs="Times New Roman"/>
          <w:smallCaps w:val="0"/>
          <w:noProof/>
          <w:sz w:val="22"/>
          <w:szCs w:val="22"/>
          <w:lang w:val="el-GR" w:eastAsia="el-GR"/>
        </w:rPr>
      </w:pPr>
      <w:r>
        <w:fldChar w:fldCharType="begin"/>
      </w:r>
      <w:r w:rsidR="006D2695">
        <w:instrText xml:space="preserve"> TOC \o "2-4" \h \z \t "Heading 1;1" </w:instrText>
      </w:r>
      <w:r>
        <w:fldChar w:fldCharType="separate"/>
      </w:r>
      <w:hyperlink w:anchor="_Toc492031001" w:history="1">
        <w:r w:rsidR="004C2B47" w:rsidRPr="00ED3712">
          <w:rPr>
            <w:rStyle w:val="-"/>
            <w:noProof/>
            <w:lang w:val="el-GR"/>
          </w:rPr>
          <w:t>1.1</w:t>
        </w:r>
        <w:r w:rsidR="004C2B47" w:rsidRPr="00092650">
          <w:rPr>
            <w:rFonts w:cs="Times New Roman"/>
            <w:smallCaps w:val="0"/>
            <w:noProof/>
            <w:sz w:val="22"/>
            <w:szCs w:val="22"/>
            <w:lang w:val="el-GR" w:eastAsia="el-GR"/>
          </w:rPr>
          <w:tab/>
        </w:r>
        <w:r w:rsidR="004C2B47" w:rsidRPr="00ED3712">
          <w:rPr>
            <w:rStyle w:val="-"/>
            <w:noProof/>
            <w:lang w:val="el-GR"/>
          </w:rPr>
          <w:t>Στοιχεία Αναθέτουσας Αρχής</w:t>
        </w:r>
        <w:r w:rsidR="004C2B47">
          <w:rPr>
            <w:noProof/>
            <w:webHidden/>
          </w:rPr>
          <w:tab/>
        </w:r>
        <w:r>
          <w:rPr>
            <w:noProof/>
            <w:webHidden/>
          </w:rPr>
          <w:fldChar w:fldCharType="begin"/>
        </w:r>
        <w:r w:rsidR="004C2B47">
          <w:rPr>
            <w:noProof/>
            <w:webHidden/>
          </w:rPr>
          <w:instrText xml:space="preserve"> PAGEREF _Toc492031001 \h </w:instrText>
        </w:r>
        <w:r>
          <w:rPr>
            <w:noProof/>
            <w:webHidden/>
          </w:rPr>
        </w:r>
        <w:r>
          <w:rPr>
            <w:noProof/>
            <w:webHidden/>
          </w:rPr>
          <w:fldChar w:fldCharType="separate"/>
        </w:r>
        <w:r w:rsidR="00F46448">
          <w:rPr>
            <w:noProof/>
            <w:webHidden/>
          </w:rPr>
          <w:t>4</w:t>
        </w:r>
        <w:r>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02" w:history="1">
        <w:r w:rsidR="004C2B47" w:rsidRPr="00ED3712">
          <w:rPr>
            <w:rStyle w:val="-"/>
            <w:noProof/>
            <w:lang w:val="el-GR"/>
          </w:rPr>
          <w:t>1.2</w:t>
        </w:r>
        <w:r w:rsidR="004C2B47" w:rsidRPr="00092650">
          <w:rPr>
            <w:rFonts w:cs="Times New Roman"/>
            <w:smallCaps w:val="0"/>
            <w:noProof/>
            <w:sz w:val="22"/>
            <w:szCs w:val="22"/>
            <w:lang w:val="el-GR" w:eastAsia="el-GR"/>
          </w:rPr>
          <w:tab/>
        </w:r>
        <w:r w:rsidR="004C2B47" w:rsidRPr="00ED3712">
          <w:rPr>
            <w:rStyle w:val="-"/>
            <w:noProof/>
            <w:lang w:val="el-GR"/>
          </w:rPr>
          <w:t>Στοιχεία Διαδικασίας-Χρηματοδότηση</w:t>
        </w:r>
        <w:r w:rsidR="004C2B47">
          <w:rPr>
            <w:noProof/>
            <w:webHidden/>
          </w:rPr>
          <w:tab/>
        </w:r>
        <w:r w:rsidR="00FF60E3">
          <w:rPr>
            <w:noProof/>
            <w:webHidden/>
          </w:rPr>
          <w:fldChar w:fldCharType="begin"/>
        </w:r>
        <w:r w:rsidR="004C2B47">
          <w:rPr>
            <w:noProof/>
            <w:webHidden/>
          </w:rPr>
          <w:instrText xml:space="preserve"> PAGEREF _Toc492031002 \h </w:instrText>
        </w:r>
        <w:r w:rsidR="00FF60E3">
          <w:rPr>
            <w:noProof/>
            <w:webHidden/>
          </w:rPr>
        </w:r>
        <w:r w:rsidR="00FF60E3">
          <w:rPr>
            <w:noProof/>
            <w:webHidden/>
          </w:rPr>
          <w:fldChar w:fldCharType="separate"/>
        </w:r>
        <w:r>
          <w:rPr>
            <w:noProof/>
            <w:webHidden/>
          </w:rPr>
          <w:t>4</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03" w:history="1">
        <w:r w:rsidR="004C2B47" w:rsidRPr="00ED3712">
          <w:rPr>
            <w:rStyle w:val="-"/>
            <w:noProof/>
            <w:lang w:val="el-GR"/>
          </w:rPr>
          <w:t>1.3</w:t>
        </w:r>
        <w:r w:rsidR="004C2B47" w:rsidRPr="00092650">
          <w:rPr>
            <w:rFonts w:cs="Times New Roman"/>
            <w:smallCaps w:val="0"/>
            <w:noProof/>
            <w:sz w:val="22"/>
            <w:szCs w:val="22"/>
            <w:lang w:val="el-GR" w:eastAsia="el-GR"/>
          </w:rPr>
          <w:tab/>
        </w:r>
        <w:r w:rsidR="004C2B47" w:rsidRPr="00ED3712">
          <w:rPr>
            <w:rStyle w:val="-"/>
            <w:noProof/>
            <w:lang w:val="el-GR"/>
          </w:rPr>
          <w:t>Συνοπτική Περιγραφή φυσικού και οικονομικού αντικειμένου της σύμβασης</w:t>
        </w:r>
        <w:r w:rsidR="004C2B47">
          <w:rPr>
            <w:noProof/>
            <w:webHidden/>
          </w:rPr>
          <w:tab/>
        </w:r>
        <w:r w:rsidR="00FF60E3">
          <w:rPr>
            <w:noProof/>
            <w:webHidden/>
          </w:rPr>
          <w:fldChar w:fldCharType="begin"/>
        </w:r>
        <w:r w:rsidR="004C2B47">
          <w:rPr>
            <w:noProof/>
            <w:webHidden/>
          </w:rPr>
          <w:instrText xml:space="preserve"> PAGEREF _Toc492031003 \h </w:instrText>
        </w:r>
        <w:r w:rsidR="00FF60E3">
          <w:rPr>
            <w:noProof/>
            <w:webHidden/>
          </w:rPr>
        </w:r>
        <w:r w:rsidR="00FF60E3">
          <w:rPr>
            <w:noProof/>
            <w:webHidden/>
          </w:rPr>
          <w:fldChar w:fldCharType="separate"/>
        </w:r>
        <w:r>
          <w:rPr>
            <w:noProof/>
            <w:webHidden/>
          </w:rPr>
          <w:t>4</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04" w:history="1">
        <w:r w:rsidR="004C2B47" w:rsidRPr="00ED3712">
          <w:rPr>
            <w:rStyle w:val="-"/>
            <w:noProof/>
            <w:lang w:val="el-GR"/>
          </w:rPr>
          <w:t>1.4</w:t>
        </w:r>
        <w:r w:rsidR="004C2B47" w:rsidRPr="00092650">
          <w:rPr>
            <w:rFonts w:cs="Times New Roman"/>
            <w:smallCaps w:val="0"/>
            <w:noProof/>
            <w:sz w:val="22"/>
            <w:szCs w:val="22"/>
            <w:lang w:val="el-GR" w:eastAsia="el-GR"/>
          </w:rPr>
          <w:tab/>
        </w:r>
        <w:r w:rsidR="004C2B47" w:rsidRPr="00ED3712">
          <w:rPr>
            <w:rStyle w:val="-"/>
            <w:noProof/>
            <w:lang w:val="el-GR"/>
          </w:rPr>
          <w:t>Θεσμικό πλαίσιο</w:t>
        </w:r>
        <w:r w:rsidR="004C2B47">
          <w:rPr>
            <w:noProof/>
            <w:webHidden/>
          </w:rPr>
          <w:tab/>
        </w:r>
        <w:r w:rsidR="00FF60E3">
          <w:rPr>
            <w:noProof/>
            <w:webHidden/>
          </w:rPr>
          <w:fldChar w:fldCharType="begin"/>
        </w:r>
        <w:r w:rsidR="004C2B47">
          <w:rPr>
            <w:noProof/>
            <w:webHidden/>
          </w:rPr>
          <w:instrText xml:space="preserve"> PAGEREF _Toc492031004 \h </w:instrText>
        </w:r>
        <w:r w:rsidR="00FF60E3">
          <w:rPr>
            <w:noProof/>
            <w:webHidden/>
          </w:rPr>
        </w:r>
        <w:r w:rsidR="00FF60E3">
          <w:rPr>
            <w:noProof/>
            <w:webHidden/>
          </w:rPr>
          <w:fldChar w:fldCharType="separate"/>
        </w:r>
        <w:r>
          <w:rPr>
            <w:noProof/>
            <w:webHidden/>
          </w:rPr>
          <w:t>5</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05" w:history="1">
        <w:r w:rsidR="004C2B47" w:rsidRPr="00ED3712">
          <w:rPr>
            <w:rStyle w:val="-"/>
            <w:noProof/>
            <w:lang w:val="el-GR"/>
          </w:rPr>
          <w:t>1.5</w:t>
        </w:r>
        <w:r w:rsidR="004C2B47" w:rsidRPr="00092650">
          <w:rPr>
            <w:rFonts w:cs="Times New Roman"/>
            <w:smallCaps w:val="0"/>
            <w:noProof/>
            <w:sz w:val="22"/>
            <w:szCs w:val="22"/>
            <w:lang w:val="el-GR" w:eastAsia="el-GR"/>
          </w:rPr>
          <w:tab/>
        </w:r>
        <w:r w:rsidR="004C2B47" w:rsidRPr="00ED3712">
          <w:rPr>
            <w:rStyle w:val="-"/>
            <w:noProof/>
            <w:lang w:val="el-GR"/>
          </w:rPr>
          <w:t>Προθεσμία παραλαβής προσφορών και διενέργεια διαγωνισμού</w:t>
        </w:r>
        <w:r w:rsidR="004C2B47">
          <w:rPr>
            <w:noProof/>
            <w:webHidden/>
          </w:rPr>
          <w:tab/>
        </w:r>
        <w:r w:rsidR="00FF60E3">
          <w:rPr>
            <w:noProof/>
            <w:webHidden/>
          </w:rPr>
          <w:fldChar w:fldCharType="begin"/>
        </w:r>
        <w:r w:rsidR="004C2B47">
          <w:rPr>
            <w:noProof/>
            <w:webHidden/>
          </w:rPr>
          <w:instrText xml:space="preserve"> PAGEREF _Toc492031005 \h </w:instrText>
        </w:r>
        <w:r w:rsidR="00FF60E3">
          <w:rPr>
            <w:noProof/>
            <w:webHidden/>
          </w:rPr>
        </w:r>
        <w:r w:rsidR="00FF60E3">
          <w:rPr>
            <w:noProof/>
            <w:webHidden/>
          </w:rPr>
          <w:fldChar w:fldCharType="separate"/>
        </w:r>
        <w:r>
          <w:rPr>
            <w:noProof/>
            <w:webHidden/>
          </w:rPr>
          <w:t>7</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06" w:history="1">
        <w:r w:rsidR="004C2B47" w:rsidRPr="00ED3712">
          <w:rPr>
            <w:rStyle w:val="-"/>
            <w:noProof/>
            <w:lang w:val="el-GR"/>
          </w:rPr>
          <w:t>1.6</w:t>
        </w:r>
        <w:r w:rsidR="004C2B47" w:rsidRPr="00092650">
          <w:rPr>
            <w:rFonts w:cs="Times New Roman"/>
            <w:smallCaps w:val="0"/>
            <w:noProof/>
            <w:sz w:val="22"/>
            <w:szCs w:val="22"/>
            <w:lang w:val="el-GR" w:eastAsia="el-GR"/>
          </w:rPr>
          <w:tab/>
        </w:r>
        <w:r w:rsidR="004C2B47" w:rsidRPr="00ED3712">
          <w:rPr>
            <w:rStyle w:val="-"/>
            <w:noProof/>
            <w:lang w:val="el-GR"/>
          </w:rPr>
          <w:t>Δημοσιότητα</w:t>
        </w:r>
        <w:r w:rsidR="004C2B47">
          <w:rPr>
            <w:noProof/>
            <w:webHidden/>
          </w:rPr>
          <w:tab/>
        </w:r>
        <w:r w:rsidR="00FF60E3">
          <w:rPr>
            <w:noProof/>
            <w:webHidden/>
          </w:rPr>
          <w:fldChar w:fldCharType="begin"/>
        </w:r>
        <w:r w:rsidR="004C2B47">
          <w:rPr>
            <w:noProof/>
            <w:webHidden/>
          </w:rPr>
          <w:instrText xml:space="preserve"> PAGEREF _Toc492031006 \h </w:instrText>
        </w:r>
        <w:r w:rsidR="00FF60E3">
          <w:rPr>
            <w:noProof/>
            <w:webHidden/>
          </w:rPr>
        </w:r>
        <w:r w:rsidR="00FF60E3">
          <w:rPr>
            <w:noProof/>
            <w:webHidden/>
          </w:rPr>
          <w:fldChar w:fldCharType="separate"/>
        </w:r>
        <w:r>
          <w:rPr>
            <w:noProof/>
            <w:webHidden/>
          </w:rPr>
          <w:t>7</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07" w:history="1">
        <w:r w:rsidR="004C2B47" w:rsidRPr="00ED3712">
          <w:rPr>
            <w:rStyle w:val="-"/>
            <w:noProof/>
            <w:lang w:val="el-GR"/>
          </w:rPr>
          <w:t>1.7</w:t>
        </w:r>
        <w:r w:rsidR="004C2B47" w:rsidRPr="00092650">
          <w:rPr>
            <w:rFonts w:cs="Times New Roman"/>
            <w:smallCaps w:val="0"/>
            <w:noProof/>
            <w:sz w:val="22"/>
            <w:szCs w:val="22"/>
            <w:lang w:val="el-GR" w:eastAsia="el-GR"/>
          </w:rPr>
          <w:tab/>
        </w:r>
        <w:r w:rsidR="004C2B47" w:rsidRPr="00ED3712">
          <w:rPr>
            <w:rStyle w:val="-"/>
            <w:noProof/>
            <w:lang w:val="el-GR"/>
          </w:rPr>
          <w:t>Αρχές εφαρμοζόμενες στη διαδικασία σύναψης</w:t>
        </w:r>
        <w:r w:rsidR="004C2B47">
          <w:rPr>
            <w:noProof/>
            <w:webHidden/>
          </w:rPr>
          <w:tab/>
        </w:r>
        <w:r w:rsidR="00FF60E3">
          <w:rPr>
            <w:noProof/>
            <w:webHidden/>
          </w:rPr>
          <w:fldChar w:fldCharType="begin"/>
        </w:r>
        <w:r w:rsidR="004C2B47">
          <w:rPr>
            <w:noProof/>
            <w:webHidden/>
          </w:rPr>
          <w:instrText xml:space="preserve"> PAGEREF _Toc492031007 \h </w:instrText>
        </w:r>
        <w:r w:rsidR="00FF60E3">
          <w:rPr>
            <w:noProof/>
            <w:webHidden/>
          </w:rPr>
        </w:r>
        <w:r w:rsidR="00FF60E3">
          <w:rPr>
            <w:noProof/>
            <w:webHidden/>
          </w:rPr>
          <w:fldChar w:fldCharType="separate"/>
        </w:r>
        <w:r>
          <w:rPr>
            <w:noProof/>
            <w:webHidden/>
          </w:rPr>
          <w:t>7</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08" w:history="1">
        <w:r w:rsidR="004C2B47" w:rsidRPr="00ED3712">
          <w:rPr>
            <w:rStyle w:val="-"/>
            <w:noProof/>
            <w:lang w:val="el-GR"/>
          </w:rPr>
          <w:t>2.1</w:t>
        </w:r>
        <w:r w:rsidR="004C2B47" w:rsidRPr="00092650">
          <w:rPr>
            <w:rFonts w:cs="Times New Roman"/>
            <w:smallCaps w:val="0"/>
            <w:noProof/>
            <w:sz w:val="22"/>
            <w:szCs w:val="22"/>
            <w:lang w:val="el-GR" w:eastAsia="el-GR"/>
          </w:rPr>
          <w:tab/>
        </w:r>
        <w:r w:rsidR="004C2B47" w:rsidRPr="00ED3712">
          <w:rPr>
            <w:rStyle w:val="-"/>
            <w:noProof/>
            <w:lang w:val="el-GR"/>
          </w:rPr>
          <w:t>Γενικές Πληροφορίες</w:t>
        </w:r>
        <w:r w:rsidR="004C2B47">
          <w:rPr>
            <w:noProof/>
            <w:webHidden/>
          </w:rPr>
          <w:tab/>
        </w:r>
        <w:r w:rsidR="00FF60E3">
          <w:rPr>
            <w:noProof/>
            <w:webHidden/>
          </w:rPr>
          <w:fldChar w:fldCharType="begin"/>
        </w:r>
        <w:r w:rsidR="004C2B47">
          <w:rPr>
            <w:noProof/>
            <w:webHidden/>
          </w:rPr>
          <w:instrText xml:space="preserve"> PAGEREF _Toc492031008 \h </w:instrText>
        </w:r>
        <w:r w:rsidR="00FF60E3">
          <w:rPr>
            <w:noProof/>
            <w:webHidden/>
          </w:rPr>
        </w:r>
        <w:r w:rsidR="00FF60E3">
          <w:rPr>
            <w:noProof/>
            <w:webHidden/>
          </w:rPr>
          <w:fldChar w:fldCharType="separate"/>
        </w:r>
        <w:r>
          <w:rPr>
            <w:noProof/>
            <w:webHidden/>
          </w:rPr>
          <w:t>8</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09" w:history="1">
        <w:r w:rsidR="004C2B47" w:rsidRPr="00ED3712">
          <w:rPr>
            <w:rStyle w:val="-"/>
            <w:noProof/>
            <w:lang w:val="el-GR"/>
          </w:rPr>
          <w:t>2.1.1</w:t>
        </w:r>
        <w:r w:rsidR="004C2B47" w:rsidRPr="00092650">
          <w:rPr>
            <w:rFonts w:cs="Times New Roman"/>
            <w:i w:val="0"/>
            <w:iCs w:val="0"/>
            <w:noProof/>
            <w:sz w:val="22"/>
            <w:szCs w:val="22"/>
            <w:lang w:val="el-GR" w:eastAsia="el-GR"/>
          </w:rPr>
          <w:tab/>
        </w:r>
        <w:r w:rsidR="004C2B47" w:rsidRPr="00ED3712">
          <w:rPr>
            <w:rStyle w:val="-"/>
            <w:noProof/>
            <w:lang w:val="el-GR"/>
          </w:rPr>
          <w:t>Έγγραφα της σύμβασης</w:t>
        </w:r>
        <w:r w:rsidR="004C2B47">
          <w:rPr>
            <w:noProof/>
            <w:webHidden/>
          </w:rPr>
          <w:tab/>
        </w:r>
        <w:r w:rsidR="00FF60E3">
          <w:rPr>
            <w:noProof/>
            <w:webHidden/>
          </w:rPr>
          <w:fldChar w:fldCharType="begin"/>
        </w:r>
        <w:r w:rsidR="004C2B47">
          <w:rPr>
            <w:noProof/>
            <w:webHidden/>
          </w:rPr>
          <w:instrText xml:space="preserve"> PAGEREF _Toc492031009 \h </w:instrText>
        </w:r>
        <w:r w:rsidR="00FF60E3">
          <w:rPr>
            <w:noProof/>
            <w:webHidden/>
          </w:rPr>
        </w:r>
        <w:r w:rsidR="00FF60E3">
          <w:rPr>
            <w:noProof/>
            <w:webHidden/>
          </w:rPr>
          <w:fldChar w:fldCharType="separate"/>
        </w:r>
        <w:r>
          <w:rPr>
            <w:noProof/>
            <w:webHidden/>
          </w:rPr>
          <w:t>8</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10" w:history="1">
        <w:r w:rsidR="004C2B47" w:rsidRPr="00ED3712">
          <w:rPr>
            <w:rStyle w:val="-"/>
            <w:noProof/>
            <w:lang w:val="el-GR"/>
          </w:rPr>
          <w:t>2.1.2</w:t>
        </w:r>
        <w:r w:rsidR="004C2B47" w:rsidRPr="00092650">
          <w:rPr>
            <w:rFonts w:cs="Times New Roman"/>
            <w:i w:val="0"/>
            <w:iCs w:val="0"/>
            <w:noProof/>
            <w:sz w:val="22"/>
            <w:szCs w:val="22"/>
            <w:lang w:val="el-GR" w:eastAsia="el-GR"/>
          </w:rPr>
          <w:tab/>
        </w:r>
        <w:r w:rsidR="004C2B47" w:rsidRPr="00ED3712">
          <w:rPr>
            <w:rStyle w:val="-"/>
            <w:noProof/>
            <w:lang w:val="el-GR"/>
          </w:rPr>
          <w:t>Επικοινωνία - Πρόσβαση στα έγγραφα της Σύμβασης</w:t>
        </w:r>
        <w:r w:rsidR="004C2B47">
          <w:rPr>
            <w:noProof/>
            <w:webHidden/>
          </w:rPr>
          <w:tab/>
        </w:r>
        <w:r w:rsidR="00FF60E3">
          <w:rPr>
            <w:noProof/>
            <w:webHidden/>
          </w:rPr>
          <w:fldChar w:fldCharType="begin"/>
        </w:r>
        <w:r w:rsidR="004C2B47">
          <w:rPr>
            <w:noProof/>
            <w:webHidden/>
          </w:rPr>
          <w:instrText xml:space="preserve"> PAGEREF _Toc492031010 \h </w:instrText>
        </w:r>
        <w:r w:rsidR="00FF60E3">
          <w:rPr>
            <w:noProof/>
            <w:webHidden/>
          </w:rPr>
        </w:r>
        <w:r w:rsidR="00FF60E3">
          <w:rPr>
            <w:noProof/>
            <w:webHidden/>
          </w:rPr>
          <w:fldChar w:fldCharType="separate"/>
        </w:r>
        <w:r>
          <w:rPr>
            <w:noProof/>
            <w:webHidden/>
          </w:rPr>
          <w:t>8</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11" w:history="1">
        <w:r w:rsidR="004C2B47" w:rsidRPr="00ED3712">
          <w:rPr>
            <w:rStyle w:val="-"/>
            <w:noProof/>
            <w:lang w:val="el-GR"/>
          </w:rPr>
          <w:t>2.1.3</w:t>
        </w:r>
        <w:r w:rsidR="004C2B47" w:rsidRPr="00092650">
          <w:rPr>
            <w:rFonts w:cs="Times New Roman"/>
            <w:i w:val="0"/>
            <w:iCs w:val="0"/>
            <w:noProof/>
            <w:sz w:val="22"/>
            <w:szCs w:val="22"/>
            <w:lang w:val="el-GR" w:eastAsia="el-GR"/>
          </w:rPr>
          <w:tab/>
        </w:r>
        <w:r w:rsidR="004C2B47" w:rsidRPr="00ED3712">
          <w:rPr>
            <w:rStyle w:val="-"/>
            <w:noProof/>
            <w:lang w:val="el-GR"/>
          </w:rPr>
          <w:t>Παροχή Διευκρινίσεων</w:t>
        </w:r>
        <w:r w:rsidR="004C2B47">
          <w:rPr>
            <w:noProof/>
            <w:webHidden/>
          </w:rPr>
          <w:tab/>
        </w:r>
        <w:r w:rsidR="00FF60E3">
          <w:rPr>
            <w:noProof/>
            <w:webHidden/>
          </w:rPr>
          <w:fldChar w:fldCharType="begin"/>
        </w:r>
        <w:r w:rsidR="004C2B47">
          <w:rPr>
            <w:noProof/>
            <w:webHidden/>
          </w:rPr>
          <w:instrText xml:space="preserve"> PAGEREF _Toc492031011 \h </w:instrText>
        </w:r>
        <w:r w:rsidR="00FF60E3">
          <w:rPr>
            <w:noProof/>
            <w:webHidden/>
          </w:rPr>
        </w:r>
        <w:r w:rsidR="00FF60E3">
          <w:rPr>
            <w:noProof/>
            <w:webHidden/>
          </w:rPr>
          <w:fldChar w:fldCharType="separate"/>
        </w:r>
        <w:r>
          <w:rPr>
            <w:noProof/>
            <w:webHidden/>
          </w:rPr>
          <w:t>8</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12" w:history="1">
        <w:r w:rsidR="004C2B47" w:rsidRPr="00ED3712">
          <w:rPr>
            <w:rStyle w:val="-"/>
            <w:noProof/>
            <w:lang w:val="el-GR"/>
          </w:rPr>
          <w:t>2.1.4</w:t>
        </w:r>
        <w:r w:rsidR="004C2B47" w:rsidRPr="00092650">
          <w:rPr>
            <w:rFonts w:cs="Times New Roman"/>
            <w:i w:val="0"/>
            <w:iCs w:val="0"/>
            <w:noProof/>
            <w:sz w:val="22"/>
            <w:szCs w:val="22"/>
            <w:lang w:val="el-GR" w:eastAsia="el-GR"/>
          </w:rPr>
          <w:tab/>
        </w:r>
        <w:r w:rsidR="004C2B47" w:rsidRPr="00ED3712">
          <w:rPr>
            <w:rStyle w:val="-"/>
            <w:noProof/>
            <w:lang w:val="el-GR"/>
          </w:rPr>
          <w:t>Γλώσσα</w:t>
        </w:r>
        <w:r w:rsidR="004C2B47">
          <w:rPr>
            <w:noProof/>
            <w:webHidden/>
          </w:rPr>
          <w:tab/>
        </w:r>
        <w:r w:rsidR="00FF60E3">
          <w:rPr>
            <w:noProof/>
            <w:webHidden/>
          </w:rPr>
          <w:fldChar w:fldCharType="begin"/>
        </w:r>
        <w:r w:rsidR="004C2B47">
          <w:rPr>
            <w:noProof/>
            <w:webHidden/>
          </w:rPr>
          <w:instrText xml:space="preserve"> PAGEREF _Toc492031012 \h </w:instrText>
        </w:r>
        <w:r w:rsidR="00FF60E3">
          <w:rPr>
            <w:noProof/>
            <w:webHidden/>
          </w:rPr>
        </w:r>
        <w:r w:rsidR="00FF60E3">
          <w:rPr>
            <w:noProof/>
            <w:webHidden/>
          </w:rPr>
          <w:fldChar w:fldCharType="separate"/>
        </w:r>
        <w:r>
          <w:rPr>
            <w:noProof/>
            <w:webHidden/>
          </w:rPr>
          <w:t>8</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13" w:history="1">
        <w:r w:rsidR="004C2B47" w:rsidRPr="00ED3712">
          <w:rPr>
            <w:rStyle w:val="-"/>
            <w:noProof/>
            <w:lang w:val="el-GR"/>
          </w:rPr>
          <w:t>2.1.5</w:t>
        </w:r>
        <w:r w:rsidR="004C2B47" w:rsidRPr="00092650">
          <w:rPr>
            <w:rFonts w:cs="Times New Roman"/>
            <w:i w:val="0"/>
            <w:iCs w:val="0"/>
            <w:noProof/>
            <w:sz w:val="22"/>
            <w:szCs w:val="22"/>
            <w:lang w:val="el-GR" w:eastAsia="el-GR"/>
          </w:rPr>
          <w:tab/>
        </w:r>
        <w:r w:rsidR="004C2B47" w:rsidRPr="00ED3712">
          <w:rPr>
            <w:rStyle w:val="-"/>
            <w:noProof/>
            <w:lang w:val="el-GR"/>
          </w:rPr>
          <w:t>Εγγυήσεις</w:t>
        </w:r>
        <w:r w:rsidR="004C2B47">
          <w:rPr>
            <w:noProof/>
            <w:webHidden/>
          </w:rPr>
          <w:tab/>
        </w:r>
        <w:r w:rsidR="00FF60E3">
          <w:rPr>
            <w:noProof/>
            <w:webHidden/>
          </w:rPr>
          <w:fldChar w:fldCharType="begin"/>
        </w:r>
        <w:r w:rsidR="004C2B47">
          <w:rPr>
            <w:noProof/>
            <w:webHidden/>
          </w:rPr>
          <w:instrText xml:space="preserve"> PAGEREF _Toc492031013 \h </w:instrText>
        </w:r>
        <w:r w:rsidR="00FF60E3">
          <w:rPr>
            <w:noProof/>
            <w:webHidden/>
          </w:rPr>
        </w:r>
        <w:r w:rsidR="00FF60E3">
          <w:rPr>
            <w:noProof/>
            <w:webHidden/>
          </w:rPr>
          <w:fldChar w:fldCharType="separate"/>
        </w:r>
        <w:r>
          <w:rPr>
            <w:noProof/>
            <w:webHidden/>
          </w:rPr>
          <w:t>9</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14" w:history="1">
        <w:r w:rsidR="004C2B47" w:rsidRPr="00ED3712">
          <w:rPr>
            <w:rStyle w:val="-"/>
            <w:noProof/>
            <w:lang w:val="el-GR"/>
          </w:rPr>
          <w:t>2.2</w:t>
        </w:r>
        <w:r w:rsidR="004C2B47" w:rsidRPr="00092650">
          <w:rPr>
            <w:rFonts w:cs="Times New Roman"/>
            <w:smallCaps w:val="0"/>
            <w:noProof/>
            <w:sz w:val="22"/>
            <w:szCs w:val="22"/>
            <w:lang w:val="el-GR" w:eastAsia="el-GR"/>
          </w:rPr>
          <w:tab/>
        </w:r>
        <w:r w:rsidR="004C2B47" w:rsidRPr="00ED3712">
          <w:rPr>
            <w:rStyle w:val="-"/>
            <w:noProof/>
            <w:lang w:val="el-GR"/>
          </w:rPr>
          <w:t>Δικαίωμα Συμμετοχής - Κριτήρια Ποιοτικής Επιλογής</w:t>
        </w:r>
        <w:r w:rsidR="004C2B47">
          <w:rPr>
            <w:noProof/>
            <w:webHidden/>
          </w:rPr>
          <w:tab/>
        </w:r>
        <w:r w:rsidR="00FF60E3">
          <w:rPr>
            <w:noProof/>
            <w:webHidden/>
          </w:rPr>
          <w:fldChar w:fldCharType="begin"/>
        </w:r>
        <w:r w:rsidR="004C2B47">
          <w:rPr>
            <w:noProof/>
            <w:webHidden/>
          </w:rPr>
          <w:instrText xml:space="preserve"> PAGEREF _Toc492031014 \h </w:instrText>
        </w:r>
        <w:r w:rsidR="00FF60E3">
          <w:rPr>
            <w:noProof/>
            <w:webHidden/>
          </w:rPr>
        </w:r>
        <w:r w:rsidR="00FF60E3">
          <w:rPr>
            <w:noProof/>
            <w:webHidden/>
          </w:rPr>
          <w:fldChar w:fldCharType="separate"/>
        </w:r>
        <w:r>
          <w:rPr>
            <w:noProof/>
            <w:webHidden/>
          </w:rPr>
          <w:t>9</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15" w:history="1">
        <w:r w:rsidR="004C2B47" w:rsidRPr="00ED3712">
          <w:rPr>
            <w:rStyle w:val="-"/>
            <w:noProof/>
            <w:lang w:val="el-GR"/>
          </w:rPr>
          <w:t>2.2.1</w:t>
        </w:r>
        <w:r w:rsidR="004C2B47" w:rsidRPr="00092650">
          <w:rPr>
            <w:rFonts w:cs="Times New Roman"/>
            <w:i w:val="0"/>
            <w:iCs w:val="0"/>
            <w:noProof/>
            <w:sz w:val="22"/>
            <w:szCs w:val="22"/>
            <w:lang w:val="el-GR" w:eastAsia="el-GR"/>
          </w:rPr>
          <w:tab/>
        </w:r>
        <w:r w:rsidR="004C2B47" w:rsidRPr="00ED3712">
          <w:rPr>
            <w:rStyle w:val="-"/>
            <w:noProof/>
            <w:lang w:val="el-GR"/>
          </w:rPr>
          <w:t>Δικαίωμα συμμετοχής</w:t>
        </w:r>
        <w:r w:rsidR="004C2B47">
          <w:rPr>
            <w:noProof/>
            <w:webHidden/>
          </w:rPr>
          <w:tab/>
        </w:r>
        <w:r w:rsidR="00FF60E3">
          <w:rPr>
            <w:noProof/>
            <w:webHidden/>
          </w:rPr>
          <w:fldChar w:fldCharType="begin"/>
        </w:r>
        <w:r w:rsidR="004C2B47">
          <w:rPr>
            <w:noProof/>
            <w:webHidden/>
          </w:rPr>
          <w:instrText xml:space="preserve"> PAGEREF _Toc492031015 \h </w:instrText>
        </w:r>
        <w:r w:rsidR="00FF60E3">
          <w:rPr>
            <w:noProof/>
            <w:webHidden/>
          </w:rPr>
        </w:r>
        <w:r w:rsidR="00FF60E3">
          <w:rPr>
            <w:noProof/>
            <w:webHidden/>
          </w:rPr>
          <w:fldChar w:fldCharType="separate"/>
        </w:r>
        <w:r>
          <w:rPr>
            <w:noProof/>
            <w:webHidden/>
          </w:rPr>
          <w:t>9</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16" w:history="1">
        <w:r w:rsidR="004C2B47" w:rsidRPr="00ED3712">
          <w:rPr>
            <w:rStyle w:val="-"/>
            <w:noProof/>
            <w:lang w:val="el-GR"/>
          </w:rPr>
          <w:t>2.2.2</w:t>
        </w:r>
        <w:r w:rsidR="004C2B47" w:rsidRPr="00092650">
          <w:rPr>
            <w:rFonts w:cs="Times New Roman"/>
            <w:i w:val="0"/>
            <w:iCs w:val="0"/>
            <w:noProof/>
            <w:sz w:val="22"/>
            <w:szCs w:val="22"/>
            <w:lang w:val="el-GR" w:eastAsia="el-GR"/>
          </w:rPr>
          <w:tab/>
        </w:r>
        <w:r w:rsidR="004C2B47" w:rsidRPr="00ED3712">
          <w:rPr>
            <w:rStyle w:val="-"/>
            <w:noProof/>
            <w:lang w:val="el-GR"/>
          </w:rPr>
          <w:t>Λόγοι αποκλεισμού</w:t>
        </w:r>
        <w:r w:rsidR="004C2B47">
          <w:rPr>
            <w:noProof/>
            <w:webHidden/>
          </w:rPr>
          <w:tab/>
        </w:r>
        <w:r w:rsidR="00FF60E3">
          <w:rPr>
            <w:noProof/>
            <w:webHidden/>
          </w:rPr>
          <w:fldChar w:fldCharType="begin"/>
        </w:r>
        <w:r w:rsidR="004C2B47">
          <w:rPr>
            <w:noProof/>
            <w:webHidden/>
          </w:rPr>
          <w:instrText xml:space="preserve"> PAGEREF _Toc492031016 \h </w:instrText>
        </w:r>
        <w:r w:rsidR="00FF60E3">
          <w:rPr>
            <w:noProof/>
            <w:webHidden/>
          </w:rPr>
        </w:r>
        <w:r w:rsidR="00FF60E3">
          <w:rPr>
            <w:noProof/>
            <w:webHidden/>
          </w:rPr>
          <w:fldChar w:fldCharType="separate"/>
        </w:r>
        <w:r>
          <w:rPr>
            <w:noProof/>
            <w:webHidden/>
          </w:rPr>
          <w:t>10</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17" w:history="1">
        <w:r w:rsidR="004C2B47" w:rsidRPr="00ED3712">
          <w:rPr>
            <w:rStyle w:val="-"/>
            <w:noProof/>
            <w:lang w:val="el-GR"/>
          </w:rPr>
          <w:t>2.2.3</w:t>
        </w:r>
        <w:r w:rsidR="004C2B47" w:rsidRPr="00092650">
          <w:rPr>
            <w:rFonts w:cs="Times New Roman"/>
            <w:i w:val="0"/>
            <w:iCs w:val="0"/>
            <w:noProof/>
            <w:sz w:val="22"/>
            <w:szCs w:val="22"/>
            <w:lang w:val="el-GR" w:eastAsia="el-GR"/>
          </w:rPr>
          <w:tab/>
        </w:r>
        <w:r w:rsidR="004C2B47" w:rsidRPr="00ED3712">
          <w:rPr>
            <w:rStyle w:val="-"/>
            <w:noProof/>
            <w:lang w:val="el-GR"/>
          </w:rPr>
          <w:t>Καταλληλόλητα άσκησης επαγγελματικής δραστηριότητας</w:t>
        </w:r>
        <w:r w:rsidR="004C2B47">
          <w:rPr>
            <w:noProof/>
            <w:webHidden/>
          </w:rPr>
          <w:tab/>
        </w:r>
        <w:r w:rsidR="00FF60E3">
          <w:rPr>
            <w:noProof/>
            <w:webHidden/>
          </w:rPr>
          <w:fldChar w:fldCharType="begin"/>
        </w:r>
        <w:r w:rsidR="004C2B47">
          <w:rPr>
            <w:noProof/>
            <w:webHidden/>
          </w:rPr>
          <w:instrText xml:space="preserve"> PAGEREF _Toc492031017 \h </w:instrText>
        </w:r>
        <w:r w:rsidR="00FF60E3">
          <w:rPr>
            <w:noProof/>
            <w:webHidden/>
          </w:rPr>
        </w:r>
        <w:r w:rsidR="00FF60E3">
          <w:rPr>
            <w:noProof/>
            <w:webHidden/>
          </w:rPr>
          <w:fldChar w:fldCharType="separate"/>
        </w:r>
        <w:r>
          <w:rPr>
            <w:noProof/>
            <w:webHidden/>
          </w:rPr>
          <w:t>11</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18" w:history="1">
        <w:r w:rsidR="004C2B47" w:rsidRPr="00ED3712">
          <w:rPr>
            <w:rStyle w:val="-"/>
            <w:noProof/>
            <w:lang w:val="el-GR"/>
          </w:rPr>
          <w:t>2.2.4</w:t>
        </w:r>
        <w:r w:rsidR="004C2B47" w:rsidRPr="00092650">
          <w:rPr>
            <w:rFonts w:cs="Times New Roman"/>
            <w:i w:val="0"/>
            <w:iCs w:val="0"/>
            <w:noProof/>
            <w:sz w:val="22"/>
            <w:szCs w:val="22"/>
            <w:lang w:val="el-GR" w:eastAsia="el-GR"/>
          </w:rPr>
          <w:tab/>
        </w:r>
        <w:r w:rsidR="004C2B47" w:rsidRPr="00ED3712">
          <w:rPr>
            <w:rStyle w:val="-"/>
            <w:noProof/>
            <w:lang w:val="el-GR"/>
          </w:rPr>
          <w:t>Οικονομική και χρηματοοικονομική επάρκεια</w:t>
        </w:r>
        <w:r w:rsidR="004C2B47">
          <w:rPr>
            <w:noProof/>
            <w:webHidden/>
          </w:rPr>
          <w:tab/>
        </w:r>
        <w:r w:rsidR="00FF60E3">
          <w:rPr>
            <w:noProof/>
            <w:webHidden/>
          </w:rPr>
          <w:fldChar w:fldCharType="begin"/>
        </w:r>
        <w:r w:rsidR="004C2B47">
          <w:rPr>
            <w:noProof/>
            <w:webHidden/>
          </w:rPr>
          <w:instrText xml:space="preserve"> PAGEREF _Toc492031018 \h </w:instrText>
        </w:r>
        <w:r w:rsidR="00FF60E3">
          <w:rPr>
            <w:noProof/>
            <w:webHidden/>
          </w:rPr>
        </w:r>
        <w:r w:rsidR="00FF60E3">
          <w:rPr>
            <w:noProof/>
            <w:webHidden/>
          </w:rPr>
          <w:fldChar w:fldCharType="separate"/>
        </w:r>
        <w:r>
          <w:rPr>
            <w:noProof/>
            <w:webHidden/>
          </w:rPr>
          <w:t>12</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19" w:history="1">
        <w:r w:rsidR="004C2B47" w:rsidRPr="00ED3712">
          <w:rPr>
            <w:rStyle w:val="-"/>
            <w:noProof/>
            <w:lang w:val="el-GR"/>
          </w:rPr>
          <w:t>2.2.5</w:t>
        </w:r>
        <w:r w:rsidR="004C2B47" w:rsidRPr="00092650">
          <w:rPr>
            <w:rFonts w:cs="Times New Roman"/>
            <w:i w:val="0"/>
            <w:iCs w:val="0"/>
            <w:noProof/>
            <w:sz w:val="22"/>
            <w:szCs w:val="22"/>
            <w:lang w:val="el-GR" w:eastAsia="el-GR"/>
          </w:rPr>
          <w:tab/>
        </w:r>
        <w:r w:rsidR="004C2B47" w:rsidRPr="00ED3712">
          <w:rPr>
            <w:rStyle w:val="-"/>
            <w:noProof/>
            <w:lang w:val="el-GR"/>
          </w:rPr>
          <w:t>Τεχνική και επαγγελματική ικανότητα</w:t>
        </w:r>
        <w:r w:rsidR="004C2B47">
          <w:rPr>
            <w:noProof/>
            <w:webHidden/>
          </w:rPr>
          <w:tab/>
        </w:r>
        <w:r w:rsidR="00FF60E3">
          <w:rPr>
            <w:noProof/>
            <w:webHidden/>
          </w:rPr>
          <w:fldChar w:fldCharType="begin"/>
        </w:r>
        <w:r w:rsidR="004C2B47">
          <w:rPr>
            <w:noProof/>
            <w:webHidden/>
          </w:rPr>
          <w:instrText xml:space="preserve"> PAGEREF _Toc492031019 \h </w:instrText>
        </w:r>
        <w:r w:rsidR="00FF60E3">
          <w:rPr>
            <w:noProof/>
            <w:webHidden/>
          </w:rPr>
        </w:r>
        <w:r w:rsidR="00FF60E3">
          <w:rPr>
            <w:noProof/>
            <w:webHidden/>
          </w:rPr>
          <w:fldChar w:fldCharType="separate"/>
        </w:r>
        <w:r>
          <w:rPr>
            <w:noProof/>
            <w:webHidden/>
          </w:rPr>
          <w:t>12</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20" w:history="1">
        <w:r w:rsidR="004C2B47" w:rsidRPr="00ED3712">
          <w:rPr>
            <w:rStyle w:val="-"/>
            <w:noProof/>
            <w:lang w:val="el-GR"/>
          </w:rPr>
          <w:t>2.2.6</w:t>
        </w:r>
        <w:r w:rsidR="004C2B47" w:rsidRPr="00092650">
          <w:rPr>
            <w:rFonts w:cs="Times New Roman"/>
            <w:i w:val="0"/>
            <w:iCs w:val="0"/>
            <w:noProof/>
            <w:sz w:val="22"/>
            <w:szCs w:val="22"/>
            <w:lang w:val="el-GR" w:eastAsia="el-GR"/>
          </w:rPr>
          <w:tab/>
        </w:r>
        <w:r w:rsidR="004C2B47" w:rsidRPr="00ED3712">
          <w:rPr>
            <w:rStyle w:val="-"/>
            <w:noProof/>
            <w:lang w:val="el-GR"/>
          </w:rPr>
          <w:t>Πρότυπα διασφάλισης ποιότητας και πρότυπα περιβαλλοντικής διαχείρισης</w:t>
        </w:r>
        <w:r w:rsidR="004C2B47">
          <w:rPr>
            <w:noProof/>
            <w:webHidden/>
          </w:rPr>
          <w:tab/>
        </w:r>
        <w:r w:rsidR="00FF60E3">
          <w:rPr>
            <w:noProof/>
            <w:webHidden/>
          </w:rPr>
          <w:fldChar w:fldCharType="begin"/>
        </w:r>
        <w:r w:rsidR="004C2B47">
          <w:rPr>
            <w:noProof/>
            <w:webHidden/>
          </w:rPr>
          <w:instrText xml:space="preserve"> PAGEREF _Toc492031020 \h </w:instrText>
        </w:r>
        <w:r w:rsidR="00FF60E3">
          <w:rPr>
            <w:noProof/>
            <w:webHidden/>
          </w:rPr>
        </w:r>
        <w:r w:rsidR="00FF60E3">
          <w:rPr>
            <w:noProof/>
            <w:webHidden/>
          </w:rPr>
          <w:fldChar w:fldCharType="separate"/>
        </w:r>
        <w:r>
          <w:rPr>
            <w:noProof/>
            <w:webHidden/>
          </w:rPr>
          <w:t>12</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21" w:history="1">
        <w:r w:rsidR="004C2B47" w:rsidRPr="00ED3712">
          <w:rPr>
            <w:rStyle w:val="-"/>
            <w:noProof/>
            <w:lang w:val="el-GR"/>
          </w:rPr>
          <w:t>2.2.7</w:t>
        </w:r>
        <w:r w:rsidR="004C2B47" w:rsidRPr="00092650">
          <w:rPr>
            <w:rFonts w:cs="Times New Roman"/>
            <w:i w:val="0"/>
            <w:iCs w:val="0"/>
            <w:noProof/>
            <w:sz w:val="22"/>
            <w:szCs w:val="22"/>
            <w:lang w:val="el-GR" w:eastAsia="el-GR"/>
          </w:rPr>
          <w:tab/>
        </w:r>
        <w:r w:rsidR="004C2B47" w:rsidRPr="00ED3712">
          <w:rPr>
            <w:rStyle w:val="-"/>
            <w:noProof/>
            <w:lang w:val="el-GR"/>
          </w:rPr>
          <w:t>Κανόνες απόδειξης ποιοτικής επιλογής</w:t>
        </w:r>
        <w:r w:rsidR="004C2B47">
          <w:rPr>
            <w:noProof/>
            <w:webHidden/>
          </w:rPr>
          <w:tab/>
        </w:r>
        <w:r w:rsidR="00FF60E3">
          <w:rPr>
            <w:noProof/>
            <w:webHidden/>
          </w:rPr>
          <w:fldChar w:fldCharType="begin"/>
        </w:r>
        <w:r w:rsidR="004C2B47">
          <w:rPr>
            <w:noProof/>
            <w:webHidden/>
          </w:rPr>
          <w:instrText xml:space="preserve"> PAGEREF _Toc492031021 \h </w:instrText>
        </w:r>
        <w:r w:rsidR="00FF60E3">
          <w:rPr>
            <w:noProof/>
            <w:webHidden/>
          </w:rPr>
        </w:r>
        <w:r w:rsidR="00FF60E3">
          <w:rPr>
            <w:noProof/>
            <w:webHidden/>
          </w:rPr>
          <w:fldChar w:fldCharType="separate"/>
        </w:r>
        <w:r>
          <w:rPr>
            <w:noProof/>
            <w:webHidden/>
          </w:rPr>
          <w:t>12</w:t>
        </w:r>
        <w:r w:rsidR="00FF60E3">
          <w:rPr>
            <w:noProof/>
            <w:webHidden/>
          </w:rPr>
          <w:fldChar w:fldCharType="end"/>
        </w:r>
      </w:hyperlink>
    </w:p>
    <w:p w:rsidR="004C2B47" w:rsidRPr="00092650" w:rsidRDefault="00F46448">
      <w:pPr>
        <w:pStyle w:val="40"/>
        <w:tabs>
          <w:tab w:val="left" w:pos="1540"/>
          <w:tab w:val="right" w:leader="dot" w:pos="9628"/>
        </w:tabs>
        <w:rPr>
          <w:rFonts w:cs="Times New Roman"/>
          <w:noProof/>
          <w:sz w:val="22"/>
          <w:szCs w:val="22"/>
          <w:lang w:val="el-GR" w:eastAsia="el-GR"/>
        </w:rPr>
      </w:pPr>
      <w:hyperlink w:anchor="_Toc492031022" w:history="1">
        <w:r w:rsidR="004C2B47" w:rsidRPr="00ED3712">
          <w:rPr>
            <w:rStyle w:val="-"/>
            <w:noProof/>
            <w:lang w:val="el-GR"/>
          </w:rPr>
          <w:t>2.2.7.1</w:t>
        </w:r>
        <w:r w:rsidR="004C2B47" w:rsidRPr="00092650">
          <w:rPr>
            <w:rFonts w:cs="Times New Roman"/>
            <w:noProof/>
            <w:sz w:val="22"/>
            <w:szCs w:val="22"/>
            <w:lang w:val="el-GR" w:eastAsia="el-GR"/>
          </w:rPr>
          <w:tab/>
        </w:r>
        <w:r w:rsidR="004C2B47" w:rsidRPr="00ED3712">
          <w:rPr>
            <w:rStyle w:val="-"/>
            <w:noProof/>
            <w:lang w:val="el-GR"/>
          </w:rPr>
          <w:t>Προκαταρκτική απόδειξη κατά την υποβολή προσφορών</w:t>
        </w:r>
        <w:r w:rsidR="004C2B47">
          <w:rPr>
            <w:noProof/>
            <w:webHidden/>
          </w:rPr>
          <w:tab/>
        </w:r>
        <w:r w:rsidR="00FF60E3">
          <w:rPr>
            <w:noProof/>
            <w:webHidden/>
          </w:rPr>
          <w:fldChar w:fldCharType="begin"/>
        </w:r>
        <w:r w:rsidR="004C2B47">
          <w:rPr>
            <w:noProof/>
            <w:webHidden/>
          </w:rPr>
          <w:instrText xml:space="preserve"> PAGEREF _Toc492031022 \h </w:instrText>
        </w:r>
        <w:r w:rsidR="00FF60E3">
          <w:rPr>
            <w:noProof/>
            <w:webHidden/>
          </w:rPr>
        </w:r>
        <w:r w:rsidR="00FF60E3">
          <w:rPr>
            <w:noProof/>
            <w:webHidden/>
          </w:rPr>
          <w:fldChar w:fldCharType="separate"/>
        </w:r>
        <w:r>
          <w:rPr>
            <w:noProof/>
            <w:webHidden/>
          </w:rPr>
          <w:t>12</w:t>
        </w:r>
        <w:r w:rsidR="00FF60E3">
          <w:rPr>
            <w:noProof/>
            <w:webHidden/>
          </w:rPr>
          <w:fldChar w:fldCharType="end"/>
        </w:r>
      </w:hyperlink>
    </w:p>
    <w:p w:rsidR="004C2B47" w:rsidRPr="00092650" w:rsidRDefault="00F46448">
      <w:pPr>
        <w:pStyle w:val="40"/>
        <w:tabs>
          <w:tab w:val="left" w:pos="1540"/>
          <w:tab w:val="right" w:leader="dot" w:pos="9628"/>
        </w:tabs>
        <w:rPr>
          <w:rFonts w:cs="Times New Roman"/>
          <w:noProof/>
          <w:sz w:val="22"/>
          <w:szCs w:val="22"/>
          <w:lang w:val="el-GR" w:eastAsia="el-GR"/>
        </w:rPr>
      </w:pPr>
      <w:hyperlink w:anchor="_Toc492031023" w:history="1">
        <w:r w:rsidR="004C2B47" w:rsidRPr="00ED3712">
          <w:rPr>
            <w:rStyle w:val="-"/>
            <w:noProof/>
            <w:lang w:val="el-GR"/>
          </w:rPr>
          <w:t>2.2.7.2</w:t>
        </w:r>
        <w:r w:rsidR="004C2B47" w:rsidRPr="00092650">
          <w:rPr>
            <w:rFonts w:cs="Times New Roman"/>
            <w:noProof/>
            <w:sz w:val="22"/>
            <w:szCs w:val="22"/>
            <w:lang w:val="el-GR" w:eastAsia="el-GR"/>
          </w:rPr>
          <w:tab/>
        </w:r>
        <w:r w:rsidR="004C2B47" w:rsidRPr="00ED3712">
          <w:rPr>
            <w:rStyle w:val="-"/>
            <w:noProof/>
            <w:lang w:val="el-GR"/>
          </w:rPr>
          <w:t>Αποδεικτικά μέσα</w:t>
        </w:r>
        <w:r w:rsidR="004C2B47">
          <w:rPr>
            <w:noProof/>
            <w:webHidden/>
          </w:rPr>
          <w:tab/>
        </w:r>
        <w:r w:rsidR="00FF60E3">
          <w:rPr>
            <w:noProof/>
            <w:webHidden/>
          </w:rPr>
          <w:fldChar w:fldCharType="begin"/>
        </w:r>
        <w:r w:rsidR="004C2B47">
          <w:rPr>
            <w:noProof/>
            <w:webHidden/>
          </w:rPr>
          <w:instrText xml:space="preserve"> PAGEREF _Toc492031023 \h </w:instrText>
        </w:r>
        <w:r w:rsidR="00FF60E3">
          <w:rPr>
            <w:noProof/>
            <w:webHidden/>
          </w:rPr>
        </w:r>
        <w:r w:rsidR="00FF60E3">
          <w:rPr>
            <w:noProof/>
            <w:webHidden/>
          </w:rPr>
          <w:fldChar w:fldCharType="separate"/>
        </w:r>
        <w:r>
          <w:rPr>
            <w:noProof/>
            <w:webHidden/>
          </w:rPr>
          <w:t>12</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24" w:history="1">
        <w:r w:rsidR="004C2B47" w:rsidRPr="00ED3712">
          <w:rPr>
            <w:rStyle w:val="-"/>
            <w:noProof/>
            <w:lang w:val="el-GR"/>
          </w:rPr>
          <w:t>2.3</w:t>
        </w:r>
        <w:r w:rsidR="004C2B47" w:rsidRPr="00092650">
          <w:rPr>
            <w:rFonts w:cs="Times New Roman"/>
            <w:smallCaps w:val="0"/>
            <w:noProof/>
            <w:sz w:val="22"/>
            <w:szCs w:val="22"/>
            <w:lang w:val="el-GR" w:eastAsia="el-GR"/>
          </w:rPr>
          <w:tab/>
        </w:r>
        <w:r w:rsidR="004C2B47" w:rsidRPr="00ED3712">
          <w:rPr>
            <w:rStyle w:val="-"/>
            <w:noProof/>
            <w:lang w:val="el-GR"/>
          </w:rPr>
          <w:t>Κριτήρια Ανάθεσης</w:t>
        </w:r>
        <w:r w:rsidR="004C2B47">
          <w:rPr>
            <w:noProof/>
            <w:webHidden/>
          </w:rPr>
          <w:tab/>
        </w:r>
        <w:r w:rsidR="00FF60E3">
          <w:rPr>
            <w:noProof/>
            <w:webHidden/>
          </w:rPr>
          <w:fldChar w:fldCharType="begin"/>
        </w:r>
        <w:r w:rsidR="004C2B47">
          <w:rPr>
            <w:noProof/>
            <w:webHidden/>
          </w:rPr>
          <w:instrText xml:space="preserve"> PAGEREF _Toc492031024 \h </w:instrText>
        </w:r>
        <w:r w:rsidR="00FF60E3">
          <w:rPr>
            <w:noProof/>
            <w:webHidden/>
          </w:rPr>
        </w:r>
        <w:r w:rsidR="00FF60E3">
          <w:rPr>
            <w:noProof/>
            <w:webHidden/>
          </w:rPr>
          <w:fldChar w:fldCharType="separate"/>
        </w:r>
        <w:r>
          <w:rPr>
            <w:noProof/>
            <w:webHidden/>
          </w:rPr>
          <w:t>14</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25" w:history="1">
        <w:r w:rsidR="004C2B47" w:rsidRPr="00ED3712">
          <w:rPr>
            <w:rStyle w:val="-"/>
            <w:noProof/>
            <w:lang w:val="el-GR"/>
          </w:rPr>
          <w:t>2.3.1</w:t>
        </w:r>
        <w:r w:rsidR="004C2B47" w:rsidRPr="00092650">
          <w:rPr>
            <w:rFonts w:cs="Times New Roman"/>
            <w:i w:val="0"/>
            <w:iCs w:val="0"/>
            <w:noProof/>
            <w:sz w:val="22"/>
            <w:szCs w:val="22"/>
            <w:lang w:val="el-GR" w:eastAsia="el-GR"/>
          </w:rPr>
          <w:tab/>
        </w:r>
        <w:r w:rsidR="004C2B47" w:rsidRPr="00ED3712">
          <w:rPr>
            <w:rStyle w:val="-"/>
            <w:noProof/>
            <w:lang w:val="el-GR"/>
          </w:rPr>
          <w:t>Κριτήριο ανάθεσης</w:t>
        </w:r>
        <w:r w:rsidR="004C2B47">
          <w:rPr>
            <w:noProof/>
            <w:webHidden/>
          </w:rPr>
          <w:tab/>
        </w:r>
        <w:r w:rsidR="00FF60E3">
          <w:rPr>
            <w:noProof/>
            <w:webHidden/>
          </w:rPr>
          <w:fldChar w:fldCharType="begin"/>
        </w:r>
        <w:r w:rsidR="004C2B47">
          <w:rPr>
            <w:noProof/>
            <w:webHidden/>
          </w:rPr>
          <w:instrText xml:space="preserve"> PAGEREF _Toc492031025 \h </w:instrText>
        </w:r>
        <w:r w:rsidR="00FF60E3">
          <w:rPr>
            <w:noProof/>
            <w:webHidden/>
          </w:rPr>
        </w:r>
        <w:r w:rsidR="00FF60E3">
          <w:rPr>
            <w:noProof/>
            <w:webHidden/>
          </w:rPr>
          <w:fldChar w:fldCharType="separate"/>
        </w:r>
        <w:r>
          <w:rPr>
            <w:noProof/>
            <w:webHidden/>
          </w:rPr>
          <w:t>14</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26" w:history="1">
        <w:r w:rsidR="004C2B47" w:rsidRPr="00ED3712">
          <w:rPr>
            <w:rStyle w:val="-"/>
            <w:noProof/>
            <w:lang w:val="el-GR"/>
          </w:rPr>
          <w:t>2.4</w:t>
        </w:r>
        <w:r w:rsidR="004C2B47" w:rsidRPr="00092650">
          <w:rPr>
            <w:rFonts w:cs="Times New Roman"/>
            <w:smallCaps w:val="0"/>
            <w:noProof/>
            <w:sz w:val="22"/>
            <w:szCs w:val="22"/>
            <w:lang w:val="el-GR" w:eastAsia="el-GR"/>
          </w:rPr>
          <w:tab/>
        </w:r>
        <w:r w:rsidR="004C2B47" w:rsidRPr="00ED3712">
          <w:rPr>
            <w:rStyle w:val="-"/>
            <w:noProof/>
            <w:lang w:val="el-GR"/>
          </w:rPr>
          <w:t>Κατάρτιση - Περιεχόμενο Προσφορών</w:t>
        </w:r>
        <w:r w:rsidR="004C2B47">
          <w:rPr>
            <w:noProof/>
            <w:webHidden/>
          </w:rPr>
          <w:tab/>
        </w:r>
        <w:r w:rsidR="00FF60E3">
          <w:rPr>
            <w:noProof/>
            <w:webHidden/>
          </w:rPr>
          <w:fldChar w:fldCharType="begin"/>
        </w:r>
        <w:r w:rsidR="004C2B47">
          <w:rPr>
            <w:noProof/>
            <w:webHidden/>
          </w:rPr>
          <w:instrText xml:space="preserve"> PAGEREF _Toc492031026 \h </w:instrText>
        </w:r>
        <w:r w:rsidR="00FF60E3">
          <w:rPr>
            <w:noProof/>
            <w:webHidden/>
          </w:rPr>
        </w:r>
        <w:r w:rsidR="00FF60E3">
          <w:rPr>
            <w:noProof/>
            <w:webHidden/>
          </w:rPr>
          <w:fldChar w:fldCharType="separate"/>
        </w:r>
        <w:r>
          <w:rPr>
            <w:noProof/>
            <w:webHidden/>
          </w:rPr>
          <w:t>15</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27" w:history="1">
        <w:r w:rsidR="004C2B47" w:rsidRPr="00ED3712">
          <w:rPr>
            <w:rStyle w:val="-"/>
            <w:noProof/>
            <w:lang w:val="el-GR"/>
          </w:rPr>
          <w:t>2.4.1</w:t>
        </w:r>
        <w:r w:rsidR="004C2B47" w:rsidRPr="00092650">
          <w:rPr>
            <w:rFonts w:cs="Times New Roman"/>
            <w:i w:val="0"/>
            <w:iCs w:val="0"/>
            <w:noProof/>
            <w:sz w:val="22"/>
            <w:szCs w:val="22"/>
            <w:lang w:val="el-GR" w:eastAsia="el-GR"/>
          </w:rPr>
          <w:tab/>
        </w:r>
        <w:r w:rsidR="004C2B47" w:rsidRPr="00ED3712">
          <w:rPr>
            <w:rStyle w:val="-"/>
            <w:noProof/>
            <w:lang w:val="el-GR"/>
          </w:rPr>
          <w:t>Γενικοί όροι υποβολής προσφορών</w:t>
        </w:r>
        <w:r w:rsidR="004C2B47">
          <w:rPr>
            <w:noProof/>
            <w:webHidden/>
          </w:rPr>
          <w:tab/>
        </w:r>
        <w:r w:rsidR="00FF60E3">
          <w:rPr>
            <w:noProof/>
            <w:webHidden/>
          </w:rPr>
          <w:fldChar w:fldCharType="begin"/>
        </w:r>
        <w:r w:rsidR="004C2B47">
          <w:rPr>
            <w:noProof/>
            <w:webHidden/>
          </w:rPr>
          <w:instrText xml:space="preserve"> PAGEREF _Toc492031027 \h </w:instrText>
        </w:r>
        <w:r w:rsidR="00FF60E3">
          <w:rPr>
            <w:noProof/>
            <w:webHidden/>
          </w:rPr>
        </w:r>
        <w:r w:rsidR="00FF60E3">
          <w:rPr>
            <w:noProof/>
            <w:webHidden/>
          </w:rPr>
          <w:fldChar w:fldCharType="separate"/>
        </w:r>
        <w:r>
          <w:rPr>
            <w:noProof/>
            <w:webHidden/>
          </w:rPr>
          <w:t>15</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28" w:history="1">
        <w:r w:rsidR="004C2B47" w:rsidRPr="00ED3712">
          <w:rPr>
            <w:rStyle w:val="-"/>
            <w:noProof/>
            <w:lang w:val="el-GR"/>
          </w:rPr>
          <w:t>2.4.2</w:t>
        </w:r>
        <w:r w:rsidR="004C2B47" w:rsidRPr="00092650">
          <w:rPr>
            <w:rFonts w:cs="Times New Roman"/>
            <w:i w:val="0"/>
            <w:iCs w:val="0"/>
            <w:noProof/>
            <w:sz w:val="22"/>
            <w:szCs w:val="22"/>
            <w:lang w:val="el-GR" w:eastAsia="el-GR"/>
          </w:rPr>
          <w:tab/>
        </w:r>
        <w:r w:rsidR="004C2B47" w:rsidRPr="00ED3712">
          <w:rPr>
            <w:rStyle w:val="-"/>
            <w:noProof/>
            <w:lang w:val="el-GR"/>
          </w:rPr>
          <w:t xml:space="preserve"> Τρόπος υποβολής προσφορών</w:t>
        </w:r>
        <w:r w:rsidR="004C2B47">
          <w:rPr>
            <w:noProof/>
            <w:webHidden/>
          </w:rPr>
          <w:tab/>
        </w:r>
        <w:r w:rsidR="00FF60E3">
          <w:rPr>
            <w:noProof/>
            <w:webHidden/>
          </w:rPr>
          <w:fldChar w:fldCharType="begin"/>
        </w:r>
        <w:r w:rsidR="004C2B47">
          <w:rPr>
            <w:noProof/>
            <w:webHidden/>
          </w:rPr>
          <w:instrText xml:space="preserve"> PAGEREF _Toc492031028 \h </w:instrText>
        </w:r>
        <w:r w:rsidR="00FF60E3">
          <w:rPr>
            <w:noProof/>
            <w:webHidden/>
          </w:rPr>
        </w:r>
        <w:r w:rsidR="00FF60E3">
          <w:rPr>
            <w:noProof/>
            <w:webHidden/>
          </w:rPr>
          <w:fldChar w:fldCharType="separate"/>
        </w:r>
        <w:r>
          <w:rPr>
            <w:noProof/>
            <w:webHidden/>
          </w:rPr>
          <w:t>15</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29" w:history="1">
        <w:r w:rsidR="004C2B47" w:rsidRPr="00ED3712">
          <w:rPr>
            <w:rStyle w:val="-"/>
            <w:noProof/>
            <w:lang w:val="el-GR"/>
          </w:rPr>
          <w:t>2.4.3</w:t>
        </w:r>
        <w:r w:rsidR="004C2B47" w:rsidRPr="00092650">
          <w:rPr>
            <w:rFonts w:cs="Times New Roman"/>
            <w:i w:val="0"/>
            <w:iCs w:val="0"/>
            <w:noProof/>
            <w:sz w:val="22"/>
            <w:szCs w:val="22"/>
            <w:lang w:val="el-GR" w:eastAsia="el-GR"/>
          </w:rPr>
          <w:tab/>
        </w:r>
        <w:r w:rsidR="004C2B47" w:rsidRPr="00ED3712">
          <w:rPr>
            <w:rStyle w:val="-"/>
            <w:noProof/>
            <w:lang w:val="el-GR"/>
          </w:rPr>
          <w:t>Περιεχόμενα Φακέλου «Δικαιολογητικά Συμμετοχής- Τεχνική Προσφορά»</w:t>
        </w:r>
        <w:r w:rsidR="004C2B47">
          <w:rPr>
            <w:noProof/>
            <w:webHidden/>
          </w:rPr>
          <w:tab/>
        </w:r>
        <w:r w:rsidR="00FF60E3">
          <w:rPr>
            <w:noProof/>
            <w:webHidden/>
          </w:rPr>
          <w:fldChar w:fldCharType="begin"/>
        </w:r>
        <w:r w:rsidR="004C2B47">
          <w:rPr>
            <w:noProof/>
            <w:webHidden/>
          </w:rPr>
          <w:instrText xml:space="preserve"> PAGEREF _Toc492031029 \h </w:instrText>
        </w:r>
        <w:r w:rsidR="00FF60E3">
          <w:rPr>
            <w:noProof/>
            <w:webHidden/>
          </w:rPr>
        </w:r>
        <w:r w:rsidR="00FF60E3">
          <w:rPr>
            <w:noProof/>
            <w:webHidden/>
          </w:rPr>
          <w:fldChar w:fldCharType="separate"/>
        </w:r>
        <w:r>
          <w:rPr>
            <w:noProof/>
            <w:webHidden/>
          </w:rPr>
          <w:t>16</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30" w:history="1">
        <w:r w:rsidR="004C2B47" w:rsidRPr="00ED3712">
          <w:rPr>
            <w:rStyle w:val="-"/>
            <w:noProof/>
            <w:lang w:val="el-GR"/>
          </w:rPr>
          <w:t>2.4.4</w:t>
        </w:r>
        <w:r w:rsidR="004C2B47" w:rsidRPr="00092650">
          <w:rPr>
            <w:rFonts w:cs="Times New Roman"/>
            <w:i w:val="0"/>
            <w:iCs w:val="0"/>
            <w:noProof/>
            <w:sz w:val="22"/>
            <w:szCs w:val="22"/>
            <w:lang w:val="el-GR" w:eastAsia="el-GR"/>
          </w:rPr>
          <w:tab/>
        </w:r>
        <w:r w:rsidR="004C2B47" w:rsidRPr="00ED3712">
          <w:rPr>
            <w:rStyle w:val="-"/>
            <w:noProof/>
            <w:lang w:val="el-GR"/>
          </w:rPr>
          <w:t>Περιεχόμενα Φακέλου «Οικονομική Προσφορά» / Τρόπος σύνταξης και υποβολής οικονομικών προσφορών</w:t>
        </w:r>
        <w:r w:rsidR="004C2B47">
          <w:rPr>
            <w:noProof/>
            <w:webHidden/>
          </w:rPr>
          <w:tab/>
        </w:r>
        <w:r w:rsidR="00FF60E3">
          <w:rPr>
            <w:noProof/>
            <w:webHidden/>
          </w:rPr>
          <w:fldChar w:fldCharType="begin"/>
        </w:r>
        <w:r w:rsidR="004C2B47">
          <w:rPr>
            <w:noProof/>
            <w:webHidden/>
          </w:rPr>
          <w:instrText xml:space="preserve"> PAGEREF _Toc492031030 \h </w:instrText>
        </w:r>
        <w:r w:rsidR="00FF60E3">
          <w:rPr>
            <w:noProof/>
            <w:webHidden/>
          </w:rPr>
        </w:r>
        <w:r w:rsidR="00FF60E3">
          <w:rPr>
            <w:noProof/>
            <w:webHidden/>
          </w:rPr>
          <w:fldChar w:fldCharType="separate"/>
        </w:r>
        <w:r>
          <w:rPr>
            <w:noProof/>
            <w:webHidden/>
          </w:rPr>
          <w:t>16</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31" w:history="1">
        <w:r w:rsidR="004C2B47" w:rsidRPr="00ED3712">
          <w:rPr>
            <w:rStyle w:val="-"/>
            <w:noProof/>
            <w:lang w:val="el-GR"/>
          </w:rPr>
          <w:t>2.4.5</w:t>
        </w:r>
        <w:r w:rsidR="004C2B47" w:rsidRPr="00092650">
          <w:rPr>
            <w:rFonts w:cs="Times New Roman"/>
            <w:i w:val="0"/>
            <w:iCs w:val="0"/>
            <w:noProof/>
            <w:sz w:val="22"/>
            <w:szCs w:val="22"/>
            <w:lang w:val="el-GR" w:eastAsia="el-GR"/>
          </w:rPr>
          <w:tab/>
        </w:r>
        <w:r w:rsidR="004C2B47" w:rsidRPr="00ED3712">
          <w:rPr>
            <w:rStyle w:val="-"/>
            <w:noProof/>
            <w:lang w:val="el-GR"/>
          </w:rPr>
          <w:t>Χρόνος ισχύος των προσφορών</w:t>
        </w:r>
        <w:r w:rsidR="004C2B47">
          <w:rPr>
            <w:noProof/>
            <w:webHidden/>
          </w:rPr>
          <w:tab/>
        </w:r>
        <w:r w:rsidR="00FF60E3">
          <w:rPr>
            <w:noProof/>
            <w:webHidden/>
          </w:rPr>
          <w:fldChar w:fldCharType="begin"/>
        </w:r>
        <w:r w:rsidR="004C2B47">
          <w:rPr>
            <w:noProof/>
            <w:webHidden/>
          </w:rPr>
          <w:instrText xml:space="preserve"> PAGEREF _Toc492031031 \h </w:instrText>
        </w:r>
        <w:r w:rsidR="00FF60E3">
          <w:rPr>
            <w:noProof/>
            <w:webHidden/>
          </w:rPr>
        </w:r>
        <w:r w:rsidR="00FF60E3">
          <w:rPr>
            <w:noProof/>
            <w:webHidden/>
          </w:rPr>
          <w:fldChar w:fldCharType="separate"/>
        </w:r>
        <w:r>
          <w:rPr>
            <w:noProof/>
            <w:webHidden/>
          </w:rPr>
          <w:t>17</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32" w:history="1">
        <w:r w:rsidR="004C2B47" w:rsidRPr="00ED3712">
          <w:rPr>
            <w:rStyle w:val="-"/>
            <w:noProof/>
            <w:lang w:val="el-GR"/>
          </w:rPr>
          <w:t>2.4.6</w:t>
        </w:r>
        <w:r w:rsidR="004C2B47" w:rsidRPr="00092650">
          <w:rPr>
            <w:rFonts w:cs="Times New Roman"/>
            <w:i w:val="0"/>
            <w:iCs w:val="0"/>
            <w:noProof/>
            <w:sz w:val="22"/>
            <w:szCs w:val="22"/>
            <w:lang w:val="el-GR" w:eastAsia="el-GR"/>
          </w:rPr>
          <w:tab/>
        </w:r>
        <w:r w:rsidR="004C2B47" w:rsidRPr="00ED3712">
          <w:rPr>
            <w:rStyle w:val="-"/>
            <w:noProof/>
            <w:lang w:val="el-GR"/>
          </w:rPr>
          <w:t>Λόγοι απόρριψης προσφορών</w:t>
        </w:r>
        <w:r w:rsidR="004C2B47">
          <w:rPr>
            <w:noProof/>
            <w:webHidden/>
          </w:rPr>
          <w:tab/>
        </w:r>
        <w:r w:rsidR="00FF60E3">
          <w:rPr>
            <w:noProof/>
            <w:webHidden/>
          </w:rPr>
          <w:fldChar w:fldCharType="begin"/>
        </w:r>
        <w:r w:rsidR="004C2B47">
          <w:rPr>
            <w:noProof/>
            <w:webHidden/>
          </w:rPr>
          <w:instrText xml:space="preserve"> PAGEREF _Toc492031032 \h </w:instrText>
        </w:r>
        <w:r w:rsidR="00FF60E3">
          <w:rPr>
            <w:noProof/>
            <w:webHidden/>
          </w:rPr>
        </w:r>
        <w:r w:rsidR="00FF60E3">
          <w:rPr>
            <w:noProof/>
            <w:webHidden/>
          </w:rPr>
          <w:fldChar w:fldCharType="separate"/>
        </w:r>
        <w:r>
          <w:rPr>
            <w:noProof/>
            <w:webHidden/>
          </w:rPr>
          <w:t>17</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33" w:history="1">
        <w:r w:rsidR="004C2B47" w:rsidRPr="00ED3712">
          <w:rPr>
            <w:rStyle w:val="-"/>
            <w:noProof/>
            <w:lang w:val="el-GR"/>
          </w:rPr>
          <w:t>3.1</w:t>
        </w:r>
        <w:r w:rsidR="004C2B47" w:rsidRPr="00092650">
          <w:rPr>
            <w:rFonts w:cs="Times New Roman"/>
            <w:smallCaps w:val="0"/>
            <w:noProof/>
            <w:sz w:val="22"/>
            <w:szCs w:val="22"/>
            <w:lang w:val="el-GR" w:eastAsia="el-GR"/>
          </w:rPr>
          <w:tab/>
        </w:r>
        <w:r w:rsidR="004C2B47" w:rsidRPr="00ED3712">
          <w:rPr>
            <w:rStyle w:val="-"/>
            <w:noProof/>
            <w:lang w:val="el-GR"/>
          </w:rPr>
          <w:t>Αποσφράγιση και αξιολόγηση προσφορών</w:t>
        </w:r>
        <w:r w:rsidR="004C2B47">
          <w:rPr>
            <w:noProof/>
            <w:webHidden/>
          </w:rPr>
          <w:tab/>
        </w:r>
        <w:r w:rsidR="00FF60E3">
          <w:rPr>
            <w:noProof/>
            <w:webHidden/>
          </w:rPr>
          <w:fldChar w:fldCharType="begin"/>
        </w:r>
        <w:r w:rsidR="004C2B47">
          <w:rPr>
            <w:noProof/>
            <w:webHidden/>
          </w:rPr>
          <w:instrText xml:space="preserve"> PAGEREF _Toc492031033 \h </w:instrText>
        </w:r>
        <w:r w:rsidR="00FF60E3">
          <w:rPr>
            <w:noProof/>
            <w:webHidden/>
          </w:rPr>
        </w:r>
        <w:r w:rsidR="00FF60E3">
          <w:rPr>
            <w:noProof/>
            <w:webHidden/>
          </w:rPr>
          <w:fldChar w:fldCharType="separate"/>
        </w:r>
        <w:r>
          <w:rPr>
            <w:noProof/>
            <w:webHidden/>
          </w:rPr>
          <w:t>19</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34" w:history="1">
        <w:r w:rsidR="004C2B47" w:rsidRPr="00ED3712">
          <w:rPr>
            <w:rStyle w:val="-"/>
            <w:noProof/>
            <w:lang w:val="el-GR"/>
          </w:rPr>
          <w:t>3.1.1</w:t>
        </w:r>
        <w:r w:rsidR="004C2B47" w:rsidRPr="00092650">
          <w:rPr>
            <w:rFonts w:cs="Times New Roman"/>
            <w:i w:val="0"/>
            <w:iCs w:val="0"/>
            <w:noProof/>
            <w:sz w:val="22"/>
            <w:szCs w:val="22"/>
            <w:lang w:val="el-GR" w:eastAsia="el-GR"/>
          </w:rPr>
          <w:tab/>
        </w:r>
        <w:r w:rsidR="004C2B47" w:rsidRPr="00ED3712">
          <w:rPr>
            <w:rStyle w:val="-"/>
            <w:noProof/>
            <w:lang w:val="el-GR"/>
          </w:rPr>
          <w:t>Κατάθεση και Αποσφράγιση προσφορών</w:t>
        </w:r>
        <w:r w:rsidR="004C2B47">
          <w:rPr>
            <w:noProof/>
            <w:webHidden/>
          </w:rPr>
          <w:tab/>
        </w:r>
        <w:r w:rsidR="00FF60E3">
          <w:rPr>
            <w:noProof/>
            <w:webHidden/>
          </w:rPr>
          <w:fldChar w:fldCharType="begin"/>
        </w:r>
        <w:r w:rsidR="004C2B47">
          <w:rPr>
            <w:noProof/>
            <w:webHidden/>
          </w:rPr>
          <w:instrText xml:space="preserve"> PAGEREF _Toc492031034 \h </w:instrText>
        </w:r>
        <w:r w:rsidR="00FF60E3">
          <w:rPr>
            <w:noProof/>
            <w:webHidden/>
          </w:rPr>
        </w:r>
        <w:r w:rsidR="00FF60E3">
          <w:rPr>
            <w:noProof/>
            <w:webHidden/>
          </w:rPr>
          <w:fldChar w:fldCharType="separate"/>
        </w:r>
        <w:r>
          <w:rPr>
            <w:noProof/>
            <w:webHidden/>
          </w:rPr>
          <w:t>19</w:t>
        </w:r>
        <w:r w:rsidR="00FF60E3">
          <w:rPr>
            <w:noProof/>
            <w:webHidden/>
          </w:rPr>
          <w:fldChar w:fldCharType="end"/>
        </w:r>
      </w:hyperlink>
    </w:p>
    <w:p w:rsidR="004C2B47" w:rsidRPr="00092650" w:rsidRDefault="00F46448">
      <w:pPr>
        <w:pStyle w:val="31"/>
        <w:tabs>
          <w:tab w:val="left" w:pos="1100"/>
          <w:tab w:val="right" w:leader="dot" w:pos="9628"/>
        </w:tabs>
        <w:rPr>
          <w:rFonts w:cs="Times New Roman"/>
          <w:i w:val="0"/>
          <w:iCs w:val="0"/>
          <w:noProof/>
          <w:sz w:val="22"/>
          <w:szCs w:val="22"/>
          <w:lang w:val="el-GR" w:eastAsia="el-GR"/>
        </w:rPr>
      </w:pPr>
      <w:hyperlink w:anchor="_Toc492031035" w:history="1">
        <w:r w:rsidR="004C2B47" w:rsidRPr="00ED3712">
          <w:rPr>
            <w:rStyle w:val="-"/>
            <w:noProof/>
            <w:lang w:val="el-GR"/>
          </w:rPr>
          <w:t>3.1.2</w:t>
        </w:r>
        <w:r w:rsidR="004C2B47" w:rsidRPr="00092650">
          <w:rPr>
            <w:rFonts w:cs="Times New Roman"/>
            <w:i w:val="0"/>
            <w:iCs w:val="0"/>
            <w:noProof/>
            <w:sz w:val="22"/>
            <w:szCs w:val="22"/>
            <w:lang w:val="el-GR" w:eastAsia="el-GR"/>
          </w:rPr>
          <w:tab/>
        </w:r>
        <w:r w:rsidR="004C2B47" w:rsidRPr="00ED3712">
          <w:rPr>
            <w:rStyle w:val="-"/>
            <w:noProof/>
            <w:lang w:val="el-GR"/>
          </w:rPr>
          <w:t>Αξιολόγηση προσφορών</w:t>
        </w:r>
        <w:r w:rsidR="004C2B47">
          <w:rPr>
            <w:noProof/>
            <w:webHidden/>
          </w:rPr>
          <w:tab/>
        </w:r>
        <w:r w:rsidR="00FF60E3">
          <w:rPr>
            <w:noProof/>
            <w:webHidden/>
          </w:rPr>
          <w:fldChar w:fldCharType="begin"/>
        </w:r>
        <w:r w:rsidR="004C2B47">
          <w:rPr>
            <w:noProof/>
            <w:webHidden/>
          </w:rPr>
          <w:instrText xml:space="preserve"> PAGEREF _Toc492031035 \h </w:instrText>
        </w:r>
        <w:r w:rsidR="00FF60E3">
          <w:rPr>
            <w:noProof/>
            <w:webHidden/>
          </w:rPr>
        </w:r>
        <w:r w:rsidR="00FF60E3">
          <w:rPr>
            <w:noProof/>
            <w:webHidden/>
          </w:rPr>
          <w:fldChar w:fldCharType="separate"/>
        </w:r>
        <w:r>
          <w:rPr>
            <w:noProof/>
            <w:webHidden/>
          </w:rPr>
          <w:t>19</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36" w:history="1">
        <w:r w:rsidR="004C2B47" w:rsidRPr="00ED3712">
          <w:rPr>
            <w:rStyle w:val="-"/>
            <w:noProof/>
            <w:lang w:val="el-GR"/>
          </w:rPr>
          <w:t>3.2</w:t>
        </w:r>
        <w:r w:rsidR="004C2B47" w:rsidRPr="00092650">
          <w:rPr>
            <w:rFonts w:cs="Times New Roman"/>
            <w:smallCaps w:val="0"/>
            <w:noProof/>
            <w:sz w:val="22"/>
            <w:szCs w:val="22"/>
            <w:lang w:val="el-GR" w:eastAsia="el-GR"/>
          </w:rPr>
          <w:tab/>
        </w:r>
        <w:r w:rsidR="004C2B47" w:rsidRPr="00ED3712">
          <w:rPr>
            <w:rStyle w:val="-"/>
            <w:noProof/>
            <w:lang w:val="el-GR"/>
          </w:rPr>
          <w:t>Πρόσκληση υποβολής δικαιολογητικών κατακύρωσης - Δικαιολογητικά κατακύρωσης</w:t>
        </w:r>
        <w:r w:rsidR="004C2B47">
          <w:rPr>
            <w:noProof/>
            <w:webHidden/>
          </w:rPr>
          <w:tab/>
        </w:r>
        <w:r w:rsidR="00FF60E3">
          <w:rPr>
            <w:noProof/>
            <w:webHidden/>
          </w:rPr>
          <w:fldChar w:fldCharType="begin"/>
        </w:r>
        <w:r w:rsidR="004C2B47">
          <w:rPr>
            <w:noProof/>
            <w:webHidden/>
          </w:rPr>
          <w:instrText xml:space="preserve"> PAGEREF _Toc492031036 \h </w:instrText>
        </w:r>
        <w:r w:rsidR="00FF60E3">
          <w:rPr>
            <w:noProof/>
            <w:webHidden/>
          </w:rPr>
        </w:r>
        <w:r w:rsidR="00FF60E3">
          <w:rPr>
            <w:noProof/>
            <w:webHidden/>
          </w:rPr>
          <w:fldChar w:fldCharType="separate"/>
        </w:r>
        <w:r>
          <w:rPr>
            <w:noProof/>
            <w:webHidden/>
          </w:rPr>
          <w:t>20</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37" w:history="1">
        <w:r w:rsidR="004C2B47" w:rsidRPr="00ED3712">
          <w:rPr>
            <w:rStyle w:val="-"/>
            <w:noProof/>
            <w:lang w:val="el-GR"/>
          </w:rPr>
          <w:t>3.3</w:t>
        </w:r>
        <w:r w:rsidR="004C2B47" w:rsidRPr="00092650">
          <w:rPr>
            <w:rFonts w:cs="Times New Roman"/>
            <w:smallCaps w:val="0"/>
            <w:noProof/>
            <w:sz w:val="22"/>
            <w:szCs w:val="22"/>
            <w:lang w:val="el-GR" w:eastAsia="el-GR"/>
          </w:rPr>
          <w:tab/>
        </w:r>
        <w:r w:rsidR="004C2B47" w:rsidRPr="00ED3712">
          <w:rPr>
            <w:rStyle w:val="-"/>
            <w:noProof/>
            <w:lang w:val="el-GR"/>
          </w:rPr>
          <w:t>Κατακύρωση - σύναψη σύμβασης</w:t>
        </w:r>
        <w:r w:rsidR="004C2B47">
          <w:rPr>
            <w:noProof/>
            <w:webHidden/>
          </w:rPr>
          <w:tab/>
        </w:r>
        <w:r w:rsidR="00FF60E3">
          <w:rPr>
            <w:noProof/>
            <w:webHidden/>
          </w:rPr>
          <w:fldChar w:fldCharType="begin"/>
        </w:r>
        <w:r w:rsidR="004C2B47">
          <w:rPr>
            <w:noProof/>
            <w:webHidden/>
          </w:rPr>
          <w:instrText xml:space="preserve"> PAGEREF _Toc492031037 \h </w:instrText>
        </w:r>
        <w:r w:rsidR="00FF60E3">
          <w:rPr>
            <w:noProof/>
            <w:webHidden/>
          </w:rPr>
        </w:r>
        <w:r w:rsidR="00FF60E3">
          <w:rPr>
            <w:noProof/>
            <w:webHidden/>
          </w:rPr>
          <w:fldChar w:fldCharType="separate"/>
        </w:r>
        <w:r>
          <w:rPr>
            <w:noProof/>
            <w:webHidden/>
          </w:rPr>
          <w:t>21</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38" w:history="1">
        <w:r w:rsidR="004C2B47" w:rsidRPr="00ED3712">
          <w:rPr>
            <w:rStyle w:val="-"/>
            <w:noProof/>
            <w:lang w:val="el-GR"/>
          </w:rPr>
          <w:t>3.4</w:t>
        </w:r>
        <w:r w:rsidR="004C2B47" w:rsidRPr="00092650">
          <w:rPr>
            <w:rFonts w:cs="Times New Roman"/>
            <w:smallCaps w:val="0"/>
            <w:noProof/>
            <w:sz w:val="22"/>
            <w:szCs w:val="22"/>
            <w:lang w:val="el-GR" w:eastAsia="el-GR"/>
          </w:rPr>
          <w:tab/>
        </w:r>
        <w:r w:rsidR="004C2B47" w:rsidRPr="00ED3712">
          <w:rPr>
            <w:rStyle w:val="-"/>
            <w:noProof/>
            <w:lang w:val="el-GR"/>
          </w:rPr>
          <w:t>Ενστάσεις</w:t>
        </w:r>
        <w:r w:rsidR="004C2B47">
          <w:rPr>
            <w:noProof/>
            <w:webHidden/>
          </w:rPr>
          <w:tab/>
        </w:r>
        <w:r w:rsidR="00FF60E3">
          <w:rPr>
            <w:noProof/>
            <w:webHidden/>
          </w:rPr>
          <w:fldChar w:fldCharType="begin"/>
        </w:r>
        <w:r w:rsidR="004C2B47">
          <w:rPr>
            <w:noProof/>
            <w:webHidden/>
          </w:rPr>
          <w:instrText xml:space="preserve"> PAGEREF _Toc492031038 \h </w:instrText>
        </w:r>
        <w:r w:rsidR="00FF60E3">
          <w:rPr>
            <w:noProof/>
            <w:webHidden/>
          </w:rPr>
        </w:r>
        <w:r w:rsidR="00FF60E3">
          <w:rPr>
            <w:noProof/>
            <w:webHidden/>
          </w:rPr>
          <w:fldChar w:fldCharType="separate"/>
        </w:r>
        <w:r>
          <w:rPr>
            <w:noProof/>
            <w:webHidden/>
          </w:rPr>
          <w:t>21</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39" w:history="1">
        <w:r w:rsidR="004C2B47" w:rsidRPr="00ED3712">
          <w:rPr>
            <w:rStyle w:val="-"/>
            <w:noProof/>
            <w:lang w:val="el-GR"/>
          </w:rPr>
          <w:t>3.5</w:t>
        </w:r>
        <w:r w:rsidR="004C2B47" w:rsidRPr="00092650">
          <w:rPr>
            <w:rFonts w:cs="Times New Roman"/>
            <w:smallCaps w:val="0"/>
            <w:noProof/>
            <w:sz w:val="22"/>
            <w:szCs w:val="22"/>
            <w:lang w:val="el-GR" w:eastAsia="el-GR"/>
          </w:rPr>
          <w:tab/>
        </w:r>
        <w:r w:rsidR="004C2B47" w:rsidRPr="00ED3712">
          <w:rPr>
            <w:rStyle w:val="-"/>
            <w:noProof/>
            <w:lang w:val="el-GR"/>
          </w:rPr>
          <w:t>Ματαίωση Διαδικασίας</w:t>
        </w:r>
        <w:r w:rsidR="004C2B47">
          <w:rPr>
            <w:noProof/>
            <w:webHidden/>
          </w:rPr>
          <w:tab/>
        </w:r>
        <w:r w:rsidR="00FF60E3">
          <w:rPr>
            <w:noProof/>
            <w:webHidden/>
          </w:rPr>
          <w:fldChar w:fldCharType="begin"/>
        </w:r>
        <w:r w:rsidR="004C2B47">
          <w:rPr>
            <w:noProof/>
            <w:webHidden/>
          </w:rPr>
          <w:instrText xml:space="preserve"> PAGEREF _Toc492031039 \h </w:instrText>
        </w:r>
        <w:r w:rsidR="00FF60E3">
          <w:rPr>
            <w:noProof/>
            <w:webHidden/>
          </w:rPr>
        </w:r>
        <w:r w:rsidR="00FF60E3">
          <w:rPr>
            <w:noProof/>
            <w:webHidden/>
          </w:rPr>
          <w:fldChar w:fldCharType="separate"/>
        </w:r>
        <w:r>
          <w:rPr>
            <w:noProof/>
            <w:webHidden/>
          </w:rPr>
          <w:t>21</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40" w:history="1">
        <w:r w:rsidR="004C2B47" w:rsidRPr="00ED3712">
          <w:rPr>
            <w:rStyle w:val="-"/>
            <w:noProof/>
            <w:lang w:val="el-GR"/>
          </w:rPr>
          <w:t>4.1</w:t>
        </w:r>
        <w:r w:rsidR="004C2B47" w:rsidRPr="00092650">
          <w:rPr>
            <w:rFonts w:cs="Times New Roman"/>
            <w:smallCaps w:val="0"/>
            <w:noProof/>
            <w:sz w:val="22"/>
            <w:szCs w:val="22"/>
            <w:lang w:val="el-GR" w:eastAsia="el-GR"/>
          </w:rPr>
          <w:tab/>
        </w:r>
        <w:r w:rsidR="004C2B47" w:rsidRPr="00ED3712">
          <w:rPr>
            <w:rStyle w:val="-"/>
            <w:noProof/>
            <w:lang w:val="el-GR"/>
          </w:rPr>
          <w:t>Εγγυήσεις  (καλής εκτέλεσης, προκαταβολής)</w:t>
        </w:r>
        <w:r w:rsidR="004C2B47">
          <w:rPr>
            <w:noProof/>
            <w:webHidden/>
          </w:rPr>
          <w:tab/>
        </w:r>
        <w:r w:rsidR="00FF60E3">
          <w:rPr>
            <w:noProof/>
            <w:webHidden/>
          </w:rPr>
          <w:fldChar w:fldCharType="begin"/>
        </w:r>
        <w:r w:rsidR="004C2B47">
          <w:rPr>
            <w:noProof/>
            <w:webHidden/>
          </w:rPr>
          <w:instrText xml:space="preserve"> PAGEREF _Toc492031040 \h </w:instrText>
        </w:r>
        <w:r w:rsidR="00FF60E3">
          <w:rPr>
            <w:noProof/>
            <w:webHidden/>
          </w:rPr>
        </w:r>
        <w:r w:rsidR="00FF60E3">
          <w:rPr>
            <w:noProof/>
            <w:webHidden/>
          </w:rPr>
          <w:fldChar w:fldCharType="separate"/>
        </w:r>
        <w:r>
          <w:rPr>
            <w:noProof/>
            <w:webHidden/>
          </w:rPr>
          <w:t>22</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41" w:history="1">
        <w:r w:rsidR="004C2B47" w:rsidRPr="00ED3712">
          <w:rPr>
            <w:rStyle w:val="-"/>
            <w:noProof/>
            <w:lang w:val="el-GR"/>
          </w:rPr>
          <w:t xml:space="preserve">4.2 </w:t>
        </w:r>
        <w:r w:rsidR="004C2B47" w:rsidRPr="00092650">
          <w:rPr>
            <w:rFonts w:cs="Times New Roman"/>
            <w:smallCaps w:val="0"/>
            <w:noProof/>
            <w:sz w:val="22"/>
            <w:szCs w:val="22"/>
            <w:lang w:val="el-GR" w:eastAsia="el-GR"/>
          </w:rPr>
          <w:tab/>
        </w:r>
        <w:r w:rsidR="004C2B47" w:rsidRPr="00ED3712">
          <w:rPr>
            <w:rStyle w:val="-"/>
            <w:noProof/>
            <w:lang w:val="el-GR"/>
          </w:rPr>
          <w:t>Συμβατικό Πλαίσιο - Εφαρμοστέα Νομοθεσία</w:t>
        </w:r>
        <w:r w:rsidR="004C2B47">
          <w:rPr>
            <w:noProof/>
            <w:webHidden/>
          </w:rPr>
          <w:tab/>
        </w:r>
        <w:r w:rsidR="00FF60E3">
          <w:rPr>
            <w:noProof/>
            <w:webHidden/>
          </w:rPr>
          <w:fldChar w:fldCharType="begin"/>
        </w:r>
        <w:r w:rsidR="004C2B47">
          <w:rPr>
            <w:noProof/>
            <w:webHidden/>
          </w:rPr>
          <w:instrText xml:space="preserve"> PAGEREF _Toc492031041 \h </w:instrText>
        </w:r>
        <w:r w:rsidR="00FF60E3">
          <w:rPr>
            <w:noProof/>
            <w:webHidden/>
          </w:rPr>
        </w:r>
        <w:r w:rsidR="00FF60E3">
          <w:rPr>
            <w:noProof/>
            <w:webHidden/>
          </w:rPr>
          <w:fldChar w:fldCharType="separate"/>
        </w:r>
        <w:r>
          <w:rPr>
            <w:noProof/>
            <w:webHidden/>
          </w:rPr>
          <w:t>22</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42" w:history="1">
        <w:r w:rsidR="004C2B47" w:rsidRPr="00ED3712">
          <w:rPr>
            <w:rStyle w:val="-"/>
            <w:noProof/>
            <w:lang w:val="el-GR"/>
          </w:rPr>
          <w:t>4.3</w:t>
        </w:r>
        <w:r w:rsidR="004C2B47" w:rsidRPr="00092650">
          <w:rPr>
            <w:rFonts w:cs="Times New Roman"/>
            <w:smallCaps w:val="0"/>
            <w:noProof/>
            <w:sz w:val="22"/>
            <w:szCs w:val="22"/>
            <w:lang w:val="el-GR" w:eastAsia="el-GR"/>
          </w:rPr>
          <w:tab/>
        </w:r>
        <w:r w:rsidR="004C2B47" w:rsidRPr="00ED3712">
          <w:rPr>
            <w:rStyle w:val="-"/>
            <w:noProof/>
            <w:lang w:val="el-GR"/>
          </w:rPr>
          <w:t>Όροι εκτέλεσης της σύμβασης</w:t>
        </w:r>
        <w:r w:rsidR="004C2B47">
          <w:rPr>
            <w:noProof/>
            <w:webHidden/>
          </w:rPr>
          <w:tab/>
        </w:r>
        <w:r w:rsidR="00FF60E3">
          <w:rPr>
            <w:noProof/>
            <w:webHidden/>
          </w:rPr>
          <w:fldChar w:fldCharType="begin"/>
        </w:r>
        <w:r w:rsidR="004C2B47">
          <w:rPr>
            <w:noProof/>
            <w:webHidden/>
          </w:rPr>
          <w:instrText xml:space="preserve"> PAGEREF _Toc492031042 \h </w:instrText>
        </w:r>
        <w:r w:rsidR="00FF60E3">
          <w:rPr>
            <w:noProof/>
            <w:webHidden/>
          </w:rPr>
        </w:r>
        <w:r w:rsidR="00FF60E3">
          <w:rPr>
            <w:noProof/>
            <w:webHidden/>
          </w:rPr>
          <w:fldChar w:fldCharType="separate"/>
        </w:r>
        <w:r>
          <w:rPr>
            <w:noProof/>
            <w:webHidden/>
          </w:rPr>
          <w:t>22</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43" w:history="1">
        <w:r w:rsidR="004C2B47" w:rsidRPr="00ED3712">
          <w:rPr>
            <w:rStyle w:val="-"/>
            <w:noProof/>
            <w:lang w:val="el-GR"/>
          </w:rPr>
          <w:t>4.4</w:t>
        </w:r>
        <w:r w:rsidR="004C2B47" w:rsidRPr="00092650">
          <w:rPr>
            <w:rFonts w:cs="Times New Roman"/>
            <w:smallCaps w:val="0"/>
            <w:noProof/>
            <w:sz w:val="22"/>
            <w:szCs w:val="22"/>
            <w:lang w:val="el-GR" w:eastAsia="el-GR"/>
          </w:rPr>
          <w:tab/>
        </w:r>
        <w:r w:rsidR="004C2B47" w:rsidRPr="00ED3712">
          <w:rPr>
            <w:rStyle w:val="-"/>
            <w:noProof/>
            <w:lang w:val="el-GR"/>
          </w:rPr>
          <w:t>Τροποποίηση σύμβασης κατά τη διάρκειά της</w:t>
        </w:r>
        <w:r w:rsidR="004C2B47">
          <w:rPr>
            <w:noProof/>
            <w:webHidden/>
          </w:rPr>
          <w:tab/>
        </w:r>
        <w:r w:rsidR="00FF60E3">
          <w:rPr>
            <w:noProof/>
            <w:webHidden/>
          </w:rPr>
          <w:fldChar w:fldCharType="begin"/>
        </w:r>
        <w:r w:rsidR="004C2B47">
          <w:rPr>
            <w:noProof/>
            <w:webHidden/>
          </w:rPr>
          <w:instrText xml:space="preserve"> PAGEREF _Toc492031043 \h </w:instrText>
        </w:r>
        <w:r w:rsidR="00FF60E3">
          <w:rPr>
            <w:noProof/>
            <w:webHidden/>
          </w:rPr>
        </w:r>
        <w:r w:rsidR="00FF60E3">
          <w:rPr>
            <w:noProof/>
            <w:webHidden/>
          </w:rPr>
          <w:fldChar w:fldCharType="separate"/>
        </w:r>
        <w:r>
          <w:rPr>
            <w:noProof/>
            <w:webHidden/>
          </w:rPr>
          <w:t>22</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44" w:history="1">
        <w:r w:rsidR="004C2B47" w:rsidRPr="00ED3712">
          <w:rPr>
            <w:rStyle w:val="-"/>
            <w:noProof/>
            <w:lang w:val="el-GR"/>
          </w:rPr>
          <w:t>4.5</w:t>
        </w:r>
        <w:r w:rsidR="004C2B47" w:rsidRPr="00092650">
          <w:rPr>
            <w:rFonts w:cs="Times New Roman"/>
            <w:smallCaps w:val="0"/>
            <w:noProof/>
            <w:sz w:val="22"/>
            <w:szCs w:val="22"/>
            <w:lang w:val="el-GR" w:eastAsia="el-GR"/>
          </w:rPr>
          <w:tab/>
        </w:r>
        <w:r w:rsidR="004C2B47" w:rsidRPr="00ED3712">
          <w:rPr>
            <w:rStyle w:val="-"/>
            <w:noProof/>
            <w:lang w:val="el-GR"/>
          </w:rPr>
          <w:t>Δικαίωμα μονομερούς λύσης της σύμβασης</w:t>
        </w:r>
        <w:r w:rsidR="004C2B47">
          <w:rPr>
            <w:noProof/>
            <w:webHidden/>
          </w:rPr>
          <w:tab/>
        </w:r>
        <w:r w:rsidR="00FF60E3">
          <w:rPr>
            <w:noProof/>
            <w:webHidden/>
          </w:rPr>
          <w:fldChar w:fldCharType="begin"/>
        </w:r>
        <w:r w:rsidR="004C2B47">
          <w:rPr>
            <w:noProof/>
            <w:webHidden/>
          </w:rPr>
          <w:instrText xml:space="preserve"> PAGEREF _Toc492031044 \h </w:instrText>
        </w:r>
        <w:r w:rsidR="00FF60E3">
          <w:rPr>
            <w:noProof/>
            <w:webHidden/>
          </w:rPr>
        </w:r>
        <w:r w:rsidR="00FF60E3">
          <w:rPr>
            <w:noProof/>
            <w:webHidden/>
          </w:rPr>
          <w:fldChar w:fldCharType="separate"/>
        </w:r>
        <w:r>
          <w:rPr>
            <w:noProof/>
            <w:webHidden/>
          </w:rPr>
          <w:t>22</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45" w:history="1">
        <w:r w:rsidR="004C2B47" w:rsidRPr="00ED3712">
          <w:rPr>
            <w:rStyle w:val="-"/>
            <w:noProof/>
            <w:lang w:val="el-GR"/>
          </w:rPr>
          <w:t>5.1</w:t>
        </w:r>
        <w:r w:rsidR="004C2B47" w:rsidRPr="00092650">
          <w:rPr>
            <w:rFonts w:cs="Times New Roman"/>
            <w:smallCaps w:val="0"/>
            <w:noProof/>
            <w:sz w:val="22"/>
            <w:szCs w:val="22"/>
            <w:lang w:val="el-GR" w:eastAsia="el-GR"/>
          </w:rPr>
          <w:tab/>
        </w:r>
        <w:r w:rsidR="004C2B47" w:rsidRPr="00ED3712">
          <w:rPr>
            <w:rStyle w:val="-"/>
            <w:noProof/>
            <w:lang w:val="el-GR"/>
          </w:rPr>
          <w:t>Τρόπος πληρωμής</w:t>
        </w:r>
        <w:r w:rsidR="004C2B47">
          <w:rPr>
            <w:noProof/>
            <w:webHidden/>
          </w:rPr>
          <w:tab/>
        </w:r>
        <w:r w:rsidR="00FF60E3">
          <w:rPr>
            <w:noProof/>
            <w:webHidden/>
          </w:rPr>
          <w:fldChar w:fldCharType="begin"/>
        </w:r>
        <w:r w:rsidR="004C2B47">
          <w:rPr>
            <w:noProof/>
            <w:webHidden/>
          </w:rPr>
          <w:instrText xml:space="preserve"> PAGEREF _Toc492031045 \h </w:instrText>
        </w:r>
        <w:r w:rsidR="00FF60E3">
          <w:rPr>
            <w:noProof/>
            <w:webHidden/>
          </w:rPr>
        </w:r>
        <w:r w:rsidR="00FF60E3">
          <w:rPr>
            <w:noProof/>
            <w:webHidden/>
          </w:rPr>
          <w:fldChar w:fldCharType="separate"/>
        </w:r>
        <w:r>
          <w:rPr>
            <w:noProof/>
            <w:webHidden/>
          </w:rPr>
          <w:t>24</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46" w:history="1">
        <w:r w:rsidR="004C2B47" w:rsidRPr="00ED3712">
          <w:rPr>
            <w:rStyle w:val="-"/>
            <w:noProof/>
            <w:lang w:val="el-GR"/>
          </w:rPr>
          <w:t>5.2</w:t>
        </w:r>
        <w:r w:rsidR="004C2B47" w:rsidRPr="00092650">
          <w:rPr>
            <w:rFonts w:cs="Times New Roman"/>
            <w:smallCaps w:val="0"/>
            <w:noProof/>
            <w:sz w:val="22"/>
            <w:szCs w:val="22"/>
            <w:lang w:val="el-GR" w:eastAsia="el-GR"/>
          </w:rPr>
          <w:tab/>
        </w:r>
        <w:r w:rsidR="004C2B47" w:rsidRPr="00ED3712">
          <w:rPr>
            <w:rStyle w:val="-"/>
            <w:noProof/>
            <w:lang w:val="el-GR"/>
          </w:rPr>
          <w:t>Κήρυξη οικονομικού φορέα εκπτώτου - Κυρώσεις</w:t>
        </w:r>
        <w:r w:rsidR="004C2B47">
          <w:rPr>
            <w:noProof/>
            <w:webHidden/>
          </w:rPr>
          <w:tab/>
        </w:r>
        <w:r w:rsidR="00FF60E3">
          <w:rPr>
            <w:noProof/>
            <w:webHidden/>
          </w:rPr>
          <w:fldChar w:fldCharType="begin"/>
        </w:r>
        <w:r w:rsidR="004C2B47">
          <w:rPr>
            <w:noProof/>
            <w:webHidden/>
          </w:rPr>
          <w:instrText xml:space="preserve"> PAGEREF _Toc492031046 \h </w:instrText>
        </w:r>
        <w:r w:rsidR="00FF60E3">
          <w:rPr>
            <w:noProof/>
            <w:webHidden/>
          </w:rPr>
        </w:r>
        <w:r w:rsidR="00FF60E3">
          <w:rPr>
            <w:noProof/>
            <w:webHidden/>
          </w:rPr>
          <w:fldChar w:fldCharType="separate"/>
        </w:r>
        <w:r>
          <w:rPr>
            <w:noProof/>
            <w:webHidden/>
          </w:rPr>
          <w:t>24</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47" w:history="1">
        <w:r w:rsidR="004C2B47" w:rsidRPr="00ED3712">
          <w:rPr>
            <w:rStyle w:val="-"/>
            <w:noProof/>
            <w:lang w:val="el-GR"/>
          </w:rPr>
          <w:t>5.3</w:t>
        </w:r>
        <w:r w:rsidR="004C2B47" w:rsidRPr="00092650">
          <w:rPr>
            <w:rFonts w:cs="Times New Roman"/>
            <w:smallCaps w:val="0"/>
            <w:noProof/>
            <w:sz w:val="22"/>
            <w:szCs w:val="22"/>
            <w:lang w:val="el-GR" w:eastAsia="el-GR"/>
          </w:rPr>
          <w:tab/>
        </w:r>
        <w:r w:rsidR="004C2B47" w:rsidRPr="00ED3712">
          <w:rPr>
            <w:rStyle w:val="-"/>
            <w:noProof/>
            <w:lang w:val="el-GR"/>
          </w:rPr>
          <w:t>Διοικητικές προσφυγές κατά τη διαδικασία εκτέλεσης των συμβάσεων</w:t>
        </w:r>
        <w:r w:rsidR="004C2B47">
          <w:rPr>
            <w:noProof/>
            <w:webHidden/>
          </w:rPr>
          <w:tab/>
        </w:r>
        <w:r w:rsidR="00FF60E3">
          <w:rPr>
            <w:noProof/>
            <w:webHidden/>
          </w:rPr>
          <w:fldChar w:fldCharType="begin"/>
        </w:r>
        <w:r w:rsidR="004C2B47">
          <w:rPr>
            <w:noProof/>
            <w:webHidden/>
          </w:rPr>
          <w:instrText xml:space="preserve"> PAGEREF _Toc492031047 \h </w:instrText>
        </w:r>
        <w:r w:rsidR="00FF60E3">
          <w:rPr>
            <w:noProof/>
            <w:webHidden/>
          </w:rPr>
        </w:r>
        <w:r w:rsidR="00FF60E3">
          <w:rPr>
            <w:noProof/>
            <w:webHidden/>
          </w:rPr>
          <w:fldChar w:fldCharType="separate"/>
        </w:r>
        <w:r>
          <w:rPr>
            <w:noProof/>
            <w:webHidden/>
          </w:rPr>
          <w:t>25</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48" w:history="1">
        <w:r w:rsidR="004C2B47" w:rsidRPr="00ED3712">
          <w:rPr>
            <w:rStyle w:val="-"/>
            <w:noProof/>
            <w:lang w:val="el-GR"/>
          </w:rPr>
          <w:t xml:space="preserve">6.1 </w:t>
        </w:r>
        <w:r w:rsidR="004C2B47" w:rsidRPr="00092650">
          <w:rPr>
            <w:rFonts w:cs="Times New Roman"/>
            <w:smallCaps w:val="0"/>
            <w:noProof/>
            <w:sz w:val="22"/>
            <w:szCs w:val="22"/>
            <w:lang w:val="el-GR" w:eastAsia="el-GR"/>
          </w:rPr>
          <w:tab/>
        </w:r>
        <w:r w:rsidR="004C2B47" w:rsidRPr="00ED3712">
          <w:rPr>
            <w:rStyle w:val="-"/>
            <w:noProof/>
            <w:lang w:val="el-GR"/>
          </w:rPr>
          <w:t>Χρόνος παράδοσης υλικών</w:t>
        </w:r>
        <w:r w:rsidR="004C2B47">
          <w:rPr>
            <w:noProof/>
            <w:webHidden/>
          </w:rPr>
          <w:tab/>
        </w:r>
        <w:r w:rsidR="00FF60E3">
          <w:rPr>
            <w:noProof/>
            <w:webHidden/>
          </w:rPr>
          <w:fldChar w:fldCharType="begin"/>
        </w:r>
        <w:r w:rsidR="004C2B47">
          <w:rPr>
            <w:noProof/>
            <w:webHidden/>
          </w:rPr>
          <w:instrText xml:space="preserve"> PAGEREF _Toc492031048 \h </w:instrText>
        </w:r>
        <w:r w:rsidR="00FF60E3">
          <w:rPr>
            <w:noProof/>
            <w:webHidden/>
          </w:rPr>
        </w:r>
        <w:r w:rsidR="00FF60E3">
          <w:rPr>
            <w:noProof/>
            <w:webHidden/>
          </w:rPr>
          <w:fldChar w:fldCharType="separate"/>
        </w:r>
        <w:r>
          <w:rPr>
            <w:noProof/>
            <w:webHidden/>
          </w:rPr>
          <w:t>26</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49" w:history="1">
        <w:r w:rsidR="004C2B47" w:rsidRPr="00ED3712">
          <w:rPr>
            <w:rStyle w:val="-"/>
            <w:noProof/>
            <w:lang w:val="el-GR"/>
          </w:rPr>
          <w:t xml:space="preserve">6.2 </w:t>
        </w:r>
        <w:r w:rsidR="004C2B47" w:rsidRPr="00092650">
          <w:rPr>
            <w:rFonts w:cs="Times New Roman"/>
            <w:smallCaps w:val="0"/>
            <w:noProof/>
            <w:sz w:val="22"/>
            <w:szCs w:val="22"/>
            <w:lang w:val="el-GR" w:eastAsia="el-GR"/>
          </w:rPr>
          <w:tab/>
        </w:r>
        <w:r w:rsidR="004C2B47" w:rsidRPr="00ED3712">
          <w:rPr>
            <w:rStyle w:val="-"/>
            <w:noProof/>
            <w:lang w:val="el-GR"/>
          </w:rPr>
          <w:t>Παραλαβή υλικών - Χρόνος και τρόπος παραλαβής υλικών</w:t>
        </w:r>
        <w:r w:rsidR="004C2B47">
          <w:rPr>
            <w:noProof/>
            <w:webHidden/>
          </w:rPr>
          <w:tab/>
        </w:r>
        <w:r w:rsidR="00FF60E3">
          <w:rPr>
            <w:noProof/>
            <w:webHidden/>
          </w:rPr>
          <w:fldChar w:fldCharType="begin"/>
        </w:r>
        <w:r w:rsidR="004C2B47">
          <w:rPr>
            <w:noProof/>
            <w:webHidden/>
          </w:rPr>
          <w:instrText xml:space="preserve"> PAGEREF _Toc492031049 \h </w:instrText>
        </w:r>
        <w:r w:rsidR="00FF60E3">
          <w:rPr>
            <w:noProof/>
            <w:webHidden/>
          </w:rPr>
        </w:r>
        <w:r w:rsidR="00FF60E3">
          <w:rPr>
            <w:noProof/>
            <w:webHidden/>
          </w:rPr>
          <w:fldChar w:fldCharType="separate"/>
        </w:r>
        <w:r>
          <w:rPr>
            <w:noProof/>
            <w:webHidden/>
          </w:rPr>
          <w:t>26</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50" w:history="1">
        <w:r w:rsidR="004C2B47" w:rsidRPr="00ED3712">
          <w:rPr>
            <w:rStyle w:val="-"/>
            <w:noProof/>
            <w:lang w:val="el-GR"/>
          </w:rPr>
          <w:t>6.3</w:t>
        </w:r>
        <w:r w:rsidR="004C2B47" w:rsidRPr="00092650">
          <w:rPr>
            <w:rFonts w:cs="Times New Roman"/>
            <w:smallCaps w:val="0"/>
            <w:noProof/>
            <w:sz w:val="22"/>
            <w:szCs w:val="22"/>
            <w:lang w:val="el-GR" w:eastAsia="el-GR"/>
          </w:rPr>
          <w:tab/>
        </w:r>
        <w:r w:rsidR="004C2B47" w:rsidRPr="00ED3712">
          <w:rPr>
            <w:rStyle w:val="-"/>
            <w:noProof/>
            <w:lang w:val="el-GR"/>
          </w:rPr>
          <w:t>Ειδικοί όροι ναύλωσης – ασφάλισης - ανακοίνωσης φόρτωσης και ποιοτικού ελέγχου στο εξωτερικό</w:t>
        </w:r>
        <w:r w:rsidR="004C2B47">
          <w:rPr>
            <w:noProof/>
            <w:webHidden/>
          </w:rPr>
          <w:tab/>
        </w:r>
        <w:r w:rsidR="00FF60E3">
          <w:rPr>
            <w:noProof/>
            <w:webHidden/>
          </w:rPr>
          <w:fldChar w:fldCharType="begin"/>
        </w:r>
        <w:r w:rsidR="004C2B47">
          <w:rPr>
            <w:noProof/>
            <w:webHidden/>
          </w:rPr>
          <w:instrText xml:space="preserve"> PAGEREF _Toc492031050 \h </w:instrText>
        </w:r>
        <w:r w:rsidR="00FF60E3">
          <w:rPr>
            <w:noProof/>
            <w:webHidden/>
          </w:rPr>
        </w:r>
        <w:r w:rsidR="00FF60E3">
          <w:rPr>
            <w:noProof/>
            <w:webHidden/>
          </w:rPr>
          <w:fldChar w:fldCharType="separate"/>
        </w:r>
        <w:r>
          <w:rPr>
            <w:noProof/>
            <w:webHidden/>
          </w:rPr>
          <w:t>28</w:t>
        </w:r>
        <w:r w:rsidR="00FF60E3">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51" w:history="1">
        <w:r w:rsidR="004C2B47" w:rsidRPr="00ED3712">
          <w:rPr>
            <w:rStyle w:val="-"/>
            <w:noProof/>
            <w:lang w:val="el-GR"/>
          </w:rPr>
          <w:t xml:space="preserve">6.4 </w:t>
        </w:r>
        <w:r w:rsidR="004C2B47" w:rsidRPr="00092650">
          <w:rPr>
            <w:rFonts w:cs="Times New Roman"/>
            <w:smallCaps w:val="0"/>
            <w:noProof/>
            <w:sz w:val="22"/>
            <w:szCs w:val="22"/>
            <w:lang w:val="el-GR" w:eastAsia="el-GR"/>
          </w:rPr>
          <w:tab/>
        </w:r>
        <w:r w:rsidR="004C2B47" w:rsidRPr="00ED3712">
          <w:rPr>
            <w:rStyle w:val="-"/>
            <w:noProof/>
            <w:lang w:val="el-GR"/>
          </w:rPr>
          <w:t>Απόρριψη συμβατικών υλικών – Αντικατάσταση</w:t>
        </w:r>
        <w:r w:rsidR="004C2B47">
          <w:rPr>
            <w:noProof/>
            <w:webHidden/>
          </w:rPr>
          <w:tab/>
        </w:r>
        <w:r w:rsidR="00FF60E3">
          <w:rPr>
            <w:noProof/>
            <w:webHidden/>
          </w:rPr>
          <w:fldChar w:fldCharType="begin"/>
        </w:r>
        <w:r w:rsidR="004C2B47">
          <w:rPr>
            <w:noProof/>
            <w:webHidden/>
          </w:rPr>
          <w:instrText xml:space="preserve"> PAGEREF _Toc492031051 \h </w:instrText>
        </w:r>
        <w:r w:rsidR="00FF60E3">
          <w:rPr>
            <w:noProof/>
            <w:webHidden/>
          </w:rPr>
        </w:r>
        <w:r w:rsidR="00FF60E3">
          <w:rPr>
            <w:noProof/>
            <w:webHidden/>
          </w:rPr>
          <w:fldChar w:fldCharType="separate"/>
        </w:r>
        <w:r>
          <w:rPr>
            <w:noProof/>
            <w:webHidden/>
          </w:rPr>
          <w:t>28</w:t>
        </w:r>
        <w:r w:rsidR="00FF60E3">
          <w:rPr>
            <w:noProof/>
            <w:webHidden/>
          </w:rPr>
          <w:fldChar w:fldCharType="end"/>
        </w:r>
      </w:hyperlink>
    </w:p>
    <w:p w:rsidR="004C2B47" w:rsidRPr="00C959C6" w:rsidRDefault="00F46448">
      <w:pPr>
        <w:pStyle w:val="27"/>
        <w:tabs>
          <w:tab w:val="left" w:pos="880"/>
          <w:tab w:val="right" w:leader="dot" w:pos="9628"/>
        </w:tabs>
        <w:rPr>
          <w:rFonts w:cs="Times New Roman"/>
          <w:smallCaps w:val="0"/>
          <w:noProof/>
          <w:sz w:val="22"/>
          <w:szCs w:val="22"/>
          <w:lang w:val="el-GR" w:eastAsia="el-GR"/>
        </w:rPr>
      </w:pPr>
      <w:hyperlink w:anchor="_Toc492031052" w:history="1">
        <w:r w:rsidR="004C2B47" w:rsidRPr="00C959C6">
          <w:rPr>
            <w:rStyle w:val="-"/>
            <w:noProof/>
            <w:lang w:val="el-GR"/>
          </w:rPr>
          <w:t>6.5</w:t>
        </w:r>
        <w:r w:rsidR="004C2B47" w:rsidRPr="00C959C6">
          <w:rPr>
            <w:rFonts w:cs="Times New Roman"/>
            <w:smallCaps w:val="0"/>
            <w:noProof/>
            <w:sz w:val="22"/>
            <w:szCs w:val="22"/>
            <w:lang w:val="el-GR" w:eastAsia="el-GR"/>
          </w:rPr>
          <w:tab/>
        </w:r>
        <w:r w:rsidR="004C2B47" w:rsidRPr="00C959C6">
          <w:rPr>
            <w:rStyle w:val="-"/>
            <w:noProof/>
            <w:lang w:val="el-GR"/>
          </w:rPr>
          <w:t>Δείγματα – Δειγματοληψία – Εργαστηριακές εξετάσεις</w:t>
        </w:r>
        <w:r w:rsidR="004C2B47" w:rsidRPr="00C959C6">
          <w:rPr>
            <w:noProof/>
            <w:webHidden/>
          </w:rPr>
          <w:tab/>
        </w:r>
        <w:r w:rsidR="00FF60E3" w:rsidRPr="00C959C6">
          <w:rPr>
            <w:noProof/>
            <w:webHidden/>
          </w:rPr>
          <w:fldChar w:fldCharType="begin"/>
        </w:r>
        <w:r w:rsidR="004C2B47" w:rsidRPr="00C959C6">
          <w:rPr>
            <w:noProof/>
            <w:webHidden/>
          </w:rPr>
          <w:instrText xml:space="preserve"> PAGEREF _Toc492031052 \h </w:instrText>
        </w:r>
        <w:r w:rsidR="00FF60E3" w:rsidRPr="00C959C6">
          <w:rPr>
            <w:noProof/>
            <w:webHidden/>
          </w:rPr>
        </w:r>
        <w:r w:rsidR="00FF60E3" w:rsidRPr="00C959C6">
          <w:rPr>
            <w:noProof/>
            <w:webHidden/>
          </w:rPr>
          <w:fldChar w:fldCharType="separate"/>
        </w:r>
        <w:r>
          <w:rPr>
            <w:noProof/>
            <w:webHidden/>
          </w:rPr>
          <w:t>28</w:t>
        </w:r>
        <w:r w:rsidR="00FF60E3" w:rsidRPr="00C959C6">
          <w:rPr>
            <w:noProof/>
            <w:webHidden/>
          </w:rPr>
          <w:fldChar w:fldCharType="end"/>
        </w:r>
      </w:hyperlink>
    </w:p>
    <w:p w:rsidR="004C2B47" w:rsidRPr="00092650" w:rsidRDefault="00F46448">
      <w:pPr>
        <w:pStyle w:val="27"/>
        <w:tabs>
          <w:tab w:val="left" w:pos="880"/>
          <w:tab w:val="right" w:leader="dot" w:pos="9628"/>
        </w:tabs>
        <w:rPr>
          <w:rFonts w:cs="Times New Roman"/>
          <w:smallCaps w:val="0"/>
          <w:noProof/>
          <w:sz w:val="22"/>
          <w:szCs w:val="22"/>
          <w:lang w:val="el-GR" w:eastAsia="el-GR"/>
        </w:rPr>
      </w:pPr>
      <w:hyperlink w:anchor="_Toc492031053" w:history="1">
        <w:r w:rsidR="004C2B47" w:rsidRPr="00C959C6">
          <w:rPr>
            <w:rStyle w:val="-"/>
            <w:noProof/>
            <w:lang w:val="el-GR"/>
          </w:rPr>
          <w:t>6.6</w:t>
        </w:r>
        <w:r w:rsidR="004C2B47" w:rsidRPr="00C959C6">
          <w:rPr>
            <w:rFonts w:cs="Times New Roman"/>
            <w:smallCaps w:val="0"/>
            <w:noProof/>
            <w:sz w:val="22"/>
            <w:szCs w:val="22"/>
            <w:lang w:val="el-GR" w:eastAsia="el-GR"/>
          </w:rPr>
          <w:tab/>
        </w:r>
        <w:r w:rsidR="004C2B47" w:rsidRPr="00C959C6">
          <w:rPr>
            <w:rStyle w:val="-"/>
            <w:noProof/>
            <w:lang w:val="el-GR"/>
          </w:rPr>
          <w:t>Εγγυημένη λειτουργία προμήθειας</w:t>
        </w:r>
        <w:r w:rsidR="004C2B47" w:rsidRPr="00C959C6">
          <w:rPr>
            <w:noProof/>
            <w:webHidden/>
          </w:rPr>
          <w:tab/>
        </w:r>
        <w:r w:rsidR="00FF60E3" w:rsidRPr="00C959C6">
          <w:rPr>
            <w:noProof/>
            <w:webHidden/>
          </w:rPr>
          <w:fldChar w:fldCharType="begin"/>
        </w:r>
        <w:r w:rsidR="004C2B47" w:rsidRPr="00C959C6">
          <w:rPr>
            <w:noProof/>
            <w:webHidden/>
          </w:rPr>
          <w:instrText xml:space="preserve"> PAGEREF _Toc492031053 \h </w:instrText>
        </w:r>
        <w:r w:rsidR="00FF60E3" w:rsidRPr="00C959C6">
          <w:rPr>
            <w:noProof/>
            <w:webHidden/>
          </w:rPr>
        </w:r>
        <w:r w:rsidR="00FF60E3" w:rsidRPr="00C959C6">
          <w:rPr>
            <w:noProof/>
            <w:webHidden/>
          </w:rPr>
          <w:fldChar w:fldCharType="separate"/>
        </w:r>
        <w:r>
          <w:rPr>
            <w:noProof/>
            <w:webHidden/>
          </w:rPr>
          <w:t>28</w:t>
        </w:r>
        <w:r w:rsidR="00FF60E3" w:rsidRPr="00C959C6">
          <w:rPr>
            <w:noProof/>
            <w:webHidden/>
          </w:rPr>
          <w:fldChar w:fldCharType="end"/>
        </w:r>
      </w:hyperlink>
    </w:p>
    <w:p w:rsidR="004C2B47" w:rsidRPr="00092650" w:rsidRDefault="00F46448">
      <w:pPr>
        <w:pStyle w:val="27"/>
        <w:tabs>
          <w:tab w:val="right" w:leader="dot" w:pos="9628"/>
        </w:tabs>
        <w:rPr>
          <w:rFonts w:cs="Times New Roman"/>
          <w:smallCaps w:val="0"/>
          <w:noProof/>
          <w:sz w:val="22"/>
          <w:szCs w:val="22"/>
          <w:lang w:val="el-GR" w:eastAsia="el-GR"/>
        </w:rPr>
      </w:pPr>
      <w:hyperlink w:anchor="_Toc492031054" w:history="1">
        <w:r w:rsidR="004C2B47" w:rsidRPr="00ED3712">
          <w:rPr>
            <w:rStyle w:val="-"/>
            <w:noProof/>
            <w:lang w:val="el-GR"/>
          </w:rPr>
          <w:t>ΠΑΡΑΡΤΗΜΑ Ι – Αναλυτική Περιγραφή Φυσικού και Οικονομικού Αντικειμένου της Σύμβασης (προσαρμοσμένο από την Αναθέτουσα Αρχή)</w:t>
        </w:r>
        <w:r w:rsidR="004C2B47">
          <w:rPr>
            <w:noProof/>
            <w:webHidden/>
          </w:rPr>
          <w:tab/>
        </w:r>
        <w:r w:rsidR="00FF60E3">
          <w:rPr>
            <w:noProof/>
            <w:webHidden/>
          </w:rPr>
          <w:fldChar w:fldCharType="begin"/>
        </w:r>
        <w:r w:rsidR="004C2B47">
          <w:rPr>
            <w:noProof/>
            <w:webHidden/>
          </w:rPr>
          <w:instrText xml:space="preserve"> PAGEREF _Toc492031054 \h </w:instrText>
        </w:r>
        <w:r w:rsidR="00FF60E3">
          <w:rPr>
            <w:noProof/>
            <w:webHidden/>
          </w:rPr>
        </w:r>
        <w:r w:rsidR="00FF60E3">
          <w:rPr>
            <w:noProof/>
            <w:webHidden/>
          </w:rPr>
          <w:fldChar w:fldCharType="separate"/>
        </w:r>
        <w:r>
          <w:rPr>
            <w:noProof/>
            <w:webHidden/>
          </w:rPr>
          <w:t>29</w:t>
        </w:r>
        <w:r w:rsidR="00FF60E3">
          <w:rPr>
            <w:noProof/>
            <w:webHidden/>
          </w:rPr>
          <w:fldChar w:fldCharType="end"/>
        </w:r>
      </w:hyperlink>
    </w:p>
    <w:p w:rsidR="004C2B47" w:rsidRPr="00092650" w:rsidRDefault="00F46448">
      <w:pPr>
        <w:pStyle w:val="27"/>
        <w:tabs>
          <w:tab w:val="right" w:leader="dot" w:pos="9628"/>
        </w:tabs>
        <w:rPr>
          <w:rFonts w:cs="Times New Roman"/>
          <w:smallCaps w:val="0"/>
          <w:noProof/>
          <w:sz w:val="22"/>
          <w:szCs w:val="22"/>
          <w:lang w:val="el-GR" w:eastAsia="el-GR"/>
        </w:rPr>
      </w:pPr>
      <w:hyperlink w:anchor="_Toc492031055" w:history="1">
        <w:r w:rsidR="004C2B47" w:rsidRPr="00C959C6">
          <w:rPr>
            <w:rStyle w:val="-"/>
            <w:noProof/>
            <w:lang w:val="el-GR"/>
          </w:rPr>
          <w:t>ΠΑΡΑΡΤΗΜΑ ΙΙ –  Ειδική Συγγραφή Υποχρεώσεων (προσαρμοσμένο από την Αναθέτουσα Αρχή)</w:t>
        </w:r>
        <w:r w:rsidR="004C2B47">
          <w:rPr>
            <w:noProof/>
            <w:webHidden/>
          </w:rPr>
          <w:tab/>
        </w:r>
        <w:r w:rsidR="00FF60E3">
          <w:rPr>
            <w:noProof/>
            <w:webHidden/>
          </w:rPr>
          <w:fldChar w:fldCharType="begin"/>
        </w:r>
        <w:r w:rsidR="004C2B47">
          <w:rPr>
            <w:noProof/>
            <w:webHidden/>
          </w:rPr>
          <w:instrText xml:space="preserve"> PAGEREF _Toc492031055 \h </w:instrText>
        </w:r>
        <w:r w:rsidR="00FF60E3">
          <w:rPr>
            <w:noProof/>
            <w:webHidden/>
          </w:rPr>
        </w:r>
        <w:r w:rsidR="00FF60E3">
          <w:rPr>
            <w:noProof/>
            <w:webHidden/>
          </w:rPr>
          <w:fldChar w:fldCharType="separate"/>
        </w:r>
        <w:r>
          <w:rPr>
            <w:noProof/>
            <w:webHidden/>
          </w:rPr>
          <w:t>35</w:t>
        </w:r>
        <w:r w:rsidR="00FF60E3">
          <w:rPr>
            <w:noProof/>
            <w:webHidden/>
          </w:rPr>
          <w:fldChar w:fldCharType="end"/>
        </w:r>
      </w:hyperlink>
    </w:p>
    <w:p w:rsidR="004C2B47" w:rsidRPr="00092650" w:rsidRDefault="00F46448">
      <w:pPr>
        <w:pStyle w:val="27"/>
        <w:tabs>
          <w:tab w:val="right" w:leader="dot" w:pos="9628"/>
        </w:tabs>
        <w:rPr>
          <w:rFonts w:cs="Times New Roman"/>
          <w:smallCaps w:val="0"/>
          <w:noProof/>
          <w:sz w:val="22"/>
          <w:szCs w:val="22"/>
          <w:lang w:val="el-GR" w:eastAsia="el-GR"/>
        </w:rPr>
      </w:pPr>
      <w:hyperlink w:anchor="_Toc492031056" w:history="1">
        <w:r w:rsidR="004C2B47" w:rsidRPr="00ED3712">
          <w:rPr>
            <w:rStyle w:val="-"/>
            <w:noProof/>
            <w:lang w:val="el-GR"/>
          </w:rPr>
          <w:t>ΠΑΡΑΡΤΗΜΑ ΙΙI –ΤΕΥΔ (Προσαρμοσμένο από την Αναθέτουσα Αρχή)</w:t>
        </w:r>
        <w:r w:rsidR="004C2B47">
          <w:rPr>
            <w:noProof/>
            <w:webHidden/>
          </w:rPr>
          <w:tab/>
        </w:r>
        <w:r w:rsidR="00FF60E3">
          <w:rPr>
            <w:noProof/>
            <w:webHidden/>
          </w:rPr>
          <w:fldChar w:fldCharType="begin"/>
        </w:r>
        <w:r w:rsidR="004C2B47">
          <w:rPr>
            <w:noProof/>
            <w:webHidden/>
          </w:rPr>
          <w:instrText xml:space="preserve"> PAGEREF _Toc492031056 \h </w:instrText>
        </w:r>
        <w:r w:rsidR="00FF60E3">
          <w:rPr>
            <w:noProof/>
            <w:webHidden/>
          </w:rPr>
        </w:r>
        <w:r w:rsidR="00FF60E3">
          <w:rPr>
            <w:noProof/>
            <w:webHidden/>
          </w:rPr>
          <w:fldChar w:fldCharType="separate"/>
        </w:r>
        <w:r>
          <w:rPr>
            <w:noProof/>
            <w:webHidden/>
          </w:rPr>
          <w:t>39</w:t>
        </w:r>
        <w:r w:rsidR="00FF60E3">
          <w:rPr>
            <w:noProof/>
            <w:webHidden/>
          </w:rPr>
          <w:fldChar w:fldCharType="end"/>
        </w:r>
      </w:hyperlink>
    </w:p>
    <w:p w:rsidR="004C2B47" w:rsidRPr="00092650" w:rsidRDefault="00F46448">
      <w:pPr>
        <w:pStyle w:val="27"/>
        <w:tabs>
          <w:tab w:val="right" w:leader="dot" w:pos="9628"/>
        </w:tabs>
        <w:rPr>
          <w:rFonts w:cs="Times New Roman"/>
          <w:smallCaps w:val="0"/>
          <w:noProof/>
          <w:sz w:val="22"/>
          <w:szCs w:val="22"/>
          <w:lang w:val="el-GR" w:eastAsia="el-GR"/>
        </w:rPr>
      </w:pPr>
      <w:hyperlink w:anchor="_Toc492031057" w:history="1">
        <w:r w:rsidR="004C2B47" w:rsidRPr="00ED3712">
          <w:rPr>
            <w:rStyle w:val="-"/>
            <w:noProof/>
            <w:lang w:val="el-GR"/>
          </w:rPr>
          <w:t>ΠΑΡΑΡΤΗΜΑ ΙV – Άλλες Δηλώσεις (Προσαρμοσμένο από την Αναθέτουσα Αρχή)</w:t>
        </w:r>
        <w:r w:rsidR="004C2B47">
          <w:rPr>
            <w:noProof/>
            <w:webHidden/>
          </w:rPr>
          <w:tab/>
        </w:r>
        <w:r w:rsidR="00FF60E3">
          <w:rPr>
            <w:noProof/>
            <w:webHidden/>
          </w:rPr>
          <w:fldChar w:fldCharType="begin"/>
        </w:r>
        <w:r w:rsidR="004C2B47">
          <w:rPr>
            <w:noProof/>
            <w:webHidden/>
          </w:rPr>
          <w:instrText xml:space="preserve"> PAGEREF _Toc492031057 \h </w:instrText>
        </w:r>
        <w:r w:rsidR="00FF60E3">
          <w:rPr>
            <w:noProof/>
            <w:webHidden/>
          </w:rPr>
        </w:r>
        <w:r w:rsidR="00FF60E3">
          <w:rPr>
            <w:noProof/>
            <w:webHidden/>
          </w:rPr>
          <w:fldChar w:fldCharType="separate"/>
        </w:r>
        <w:r>
          <w:rPr>
            <w:noProof/>
            <w:webHidden/>
          </w:rPr>
          <w:t>65</w:t>
        </w:r>
        <w:r w:rsidR="00FF60E3">
          <w:rPr>
            <w:noProof/>
            <w:webHidden/>
          </w:rPr>
          <w:fldChar w:fldCharType="end"/>
        </w:r>
      </w:hyperlink>
    </w:p>
    <w:p w:rsidR="004C2B47" w:rsidRPr="00092650" w:rsidRDefault="00F46448">
      <w:pPr>
        <w:pStyle w:val="27"/>
        <w:tabs>
          <w:tab w:val="right" w:leader="dot" w:pos="9628"/>
        </w:tabs>
        <w:rPr>
          <w:rFonts w:cs="Times New Roman"/>
          <w:smallCaps w:val="0"/>
          <w:noProof/>
          <w:sz w:val="22"/>
          <w:szCs w:val="22"/>
          <w:lang w:val="el-GR" w:eastAsia="el-GR"/>
        </w:rPr>
      </w:pPr>
      <w:hyperlink w:anchor="_Toc492031058" w:history="1">
        <w:r w:rsidR="004C2B47" w:rsidRPr="00ED3712">
          <w:rPr>
            <w:rStyle w:val="-"/>
            <w:noProof/>
            <w:lang w:val="el-GR"/>
          </w:rPr>
          <w:t>ΠΑΡΑΡΤΗΜΑ V – Υπόδειγμα Τεχνικής Προσφοράς (Προσαρμοσμένο από την Αναθέτουσα Αρχή)</w:t>
        </w:r>
        <w:r w:rsidR="004C2B47">
          <w:rPr>
            <w:noProof/>
            <w:webHidden/>
          </w:rPr>
          <w:tab/>
        </w:r>
        <w:r w:rsidR="00FF60E3">
          <w:rPr>
            <w:noProof/>
            <w:webHidden/>
          </w:rPr>
          <w:fldChar w:fldCharType="begin"/>
        </w:r>
        <w:r w:rsidR="004C2B47">
          <w:rPr>
            <w:noProof/>
            <w:webHidden/>
          </w:rPr>
          <w:instrText xml:space="preserve"> PAGEREF _Toc492031058 \h </w:instrText>
        </w:r>
        <w:r w:rsidR="00FF60E3">
          <w:rPr>
            <w:noProof/>
            <w:webHidden/>
          </w:rPr>
        </w:r>
        <w:r w:rsidR="00FF60E3">
          <w:rPr>
            <w:noProof/>
            <w:webHidden/>
          </w:rPr>
          <w:fldChar w:fldCharType="separate"/>
        </w:r>
        <w:r>
          <w:rPr>
            <w:noProof/>
            <w:webHidden/>
          </w:rPr>
          <w:t>65</w:t>
        </w:r>
        <w:r w:rsidR="00FF60E3">
          <w:rPr>
            <w:noProof/>
            <w:webHidden/>
          </w:rPr>
          <w:fldChar w:fldCharType="end"/>
        </w:r>
      </w:hyperlink>
    </w:p>
    <w:p w:rsidR="004C2B47" w:rsidRPr="00092650" w:rsidRDefault="00F46448">
      <w:pPr>
        <w:pStyle w:val="27"/>
        <w:tabs>
          <w:tab w:val="right" w:leader="dot" w:pos="9628"/>
        </w:tabs>
        <w:rPr>
          <w:rFonts w:cs="Times New Roman"/>
          <w:smallCaps w:val="0"/>
          <w:noProof/>
          <w:sz w:val="22"/>
          <w:szCs w:val="22"/>
          <w:lang w:val="el-GR" w:eastAsia="el-GR"/>
        </w:rPr>
      </w:pPr>
      <w:hyperlink w:anchor="_Toc492031059" w:history="1">
        <w:r w:rsidR="004C2B47" w:rsidRPr="00ED3712">
          <w:rPr>
            <w:rStyle w:val="-"/>
            <w:noProof/>
            <w:lang w:val="el-GR"/>
          </w:rPr>
          <w:t>ΠΑΡΑΡΤΗΜΑ VI – Άλλο Περιγραφικό Έγγραφο - Υπόδειγμα (Προσαρμοσμένο από την Αναθέτουσα Αρχή)</w:t>
        </w:r>
        <w:r w:rsidR="004C2B47">
          <w:rPr>
            <w:noProof/>
            <w:webHidden/>
          </w:rPr>
          <w:tab/>
        </w:r>
        <w:r w:rsidR="00FF60E3">
          <w:rPr>
            <w:noProof/>
            <w:webHidden/>
          </w:rPr>
          <w:fldChar w:fldCharType="begin"/>
        </w:r>
        <w:r w:rsidR="004C2B47">
          <w:rPr>
            <w:noProof/>
            <w:webHidden/>
          </w:rPr>
          <w:instrText xml:space="preserve"> PAGEREF _Toc492031059 \h </w:instrText>
        </w:r>
        <w:r w:rsidR="00FF60E3">
          <w:rPr>
            <w:noProof/>
            <w:webHidden/>
          </w:rPr>
        </w:r>
        <w:r w:rsidR="00FF60E3">
          <w:rPr>
            <w:noProof/>
            <w:webHidden/>
          </w:rPr>
          <w:fldChar w:fldCharType="separate"/>
        </w:r>
        <w:r>
          <w:rPr>
            <w:noProof/>
            <w:webHidden/>
          </w:rPr>
          <w:t>72</w:t>
        </w:r>
        <w:r w:rsidR="00FF60E3">
          <w:rPr>
            <w:noProof/>
            <w:webHidden/>
          </w:rPr>
          <w:fldChar w:fldCharType="end"/>
        </w:r>
      </w:hyperlink>
    </w:p>
    <w:p w:rsidR="004C2B47" w:rsidRPr="00092650" w:rsidRDefault="00F46448">
      <w:pPr>
        <w:pStyle w:val="27"/>
        <w:tabs>
          <w:tab w:val="right" w:leader="dot" w:pos="9628"/>
        </w:tabs>
        <w:rPr>
          <w:rFonts w:cs="Times New Roman"/>
          <w:smallCaps w:val="0"/>
          <w:noProof/>
          <w:sz w:val="22"/>
          <w:szCs w:val="22"/>
          <w:lang w:val="el-GR" w:eastAsia="el-GR"/>
        </w:rPr>
      </w:pPr>
      <w:hyperlink w:anchor="_Toc492031060" w:history="1">
        <w:r w:rsidR="004C2B47" w:rsidRPr="00ED3712">
          <w:rPr>
            <w:rStyle w:val="-"/>
            <w:noProof/>
            <w:lang w:val="el-GR"/>
          </w:rPr>
          <w:t>ΠΑΡΑΡΤΗΜΑ VIΙ – Υπόδειγμα Οικονομικής Προσφοράς (Προσαρμοσμένο από την Αναθέτουσα Αρχή)</w:t>
        </w:r>
        <w:r w:rsidR="004C2B47">
          <w:rPr>
            <w:noProof/>
            <w:webHidden/>
          </w:rPr>
          <w:tab/>
        </w:r>
        <w:r w:rsidR="00FF60E3">
          <w:rPr>
            <w:noProof/>
            <w:webHidden/>
          </w:rPr>
          <w:fldChar w:fldCharType="begin"/>
        </w:r>
        <w:r w:rsidR="004C2B47">
          <w:rPr>
            <w:noProof/>
            <w:webHidden/>
          </w:rPr>
          <w:instrText xml:space="preserve"> PAGEREF _Toc492031060 \h </w:instrText>
        </w:r>
        <w:r w:rsidR="00FF60E3">
          <w:rPr>
            <w:noProof/>
            <w:webHidden/>
          </w:rPr>
        </w:r>
        <w:r w:rsidR="00FF60E3">
          <w:rPr>
            <w:noProof/>
            <w:webHidden/>
          </w:rPr>
          <w:fldChar w:fldCharType="separate"/>
        </w:r>
        <w:r>
          <w:rPr>
            <w:noProof/>
            <w:webHidden/>
          </w:rPr>
          <w:t>73</w:t>
        </w:r>
        <w:r w:rsidR="00FF60E3">
          <w:rPr>
            <w:noProof/>
            <w:webHidden/>
          </w:rPr>
          <w:fldChar w:fldCharType="end"/>
        </w:r>
      </w:hyperlink>
    </w:p>
    <w:p w:rsidR="006D2695" w:rsidRDefault="00FF60E3">
      <w:pPr>
        <w:rPr>
          <w:rFonts w:eastAsia="MS Mincho" w:cs="Times New Roman"/>
          <w:b/>
          <w:bCs/>
          <w:caps/>
          <w:sz w:val="20"/>
          <w:szCs w:val="22"/>
          <w:lang w:val="el-GR" w:eastAsia="el-GR"/>
        </w:rPr>
      </w:pPr>
      <w:r>
        <w:fldChar w:fldCharType="end"/>
      </w:r>
    </w:p>
    <w:p w:rsidR="006D2695" w:rsidRDefault="006D2695">
      <w:pPr>
        <w:pStyle w:val="1"/>
        <w:numPr>
          <w:ilvl w:val="0"/>
          <w:numId w:val="4"/>
        </w:numPr>
        <w:tabs>
          <w:tab w:val="left" w:pos="567"/>
        </w:tabs>
        <w:ind w:left="567" w:hanging="567"/>
        <w:rPr>
          <w:lang w:val="el-GR"/>
        </w:rPr>
      </w:pPr>
      <w:r>
        <w:rPr>
          <w:lang w:val="el-GR"/>
        </w:rPr>
        <w:lastRenderedPageBreak/>
        <w:t>ΑΝΑΘΕΤΟΥΣΑ ΑΡΧΗ ΚΑΙ ΑΝΤΙΚΕΙΜΕΝΟ ΣΥΜΒΑΣΗΣ</w:t>
      </w:r>
    </w:p>
    <w:p w:rsidR="006D2695" w:rsidRDefault="006D2695">
      <w:pPr>
        <w:pStyle w:val="2"/>
      </w:pPr>
      <w:bookmarkStart w:id="1" w:name="_Toc492031001"/>
      <w:r>
        <w:rPr>
          <w:lang w:val="el-GR"/>
        </w:rPr>
        <w:t>1.1</w:t>
      </w:r>
      <w:r>
        <w:rPr>
          <w:lang w:val="el-GR"/>
        </w:rPr>
        <w:tab/>
        <w:t>Στοιχεία Αναθέτουσας Αρχής</w:t>
      </w:r>
      <w:bookmarkEnd w:id="1"/>
      <w:r>
        <w:rPr>
          <w:lang w:val="el-GR"/>
        </w:rPr>
        <w:t xml:space="preserve"> </w:t>
      </w:r>
    </w:p>
    <w:p w:rsidR="006D2695" w:rsidRDefault="006D2695">
      <w:pPr>
        <w:pStyle w:val="normalwithoutspacing"/>
        <w:rPr>
          <w:b/>
        </w:rPr>
      </w:pPr>
    </w:p>
    <w:tbl>
      <w:tblPr>
        <w:tblW w:w="0" w:type="auto"/>
        <w:tblInd w:w="108" w:type="dxa"/>
        <w:tblLayout w:type="fixed"/>
        <w:tblLook w:val="0000" w:firstRow="0" w:lastRow="0" w:firstColumn="0" w:lastColumn="0" w:noHBand="0" w:noVBand="0"/>
      </w:tblPr>
      <w:tblGrid>
        <w:gridCol w:w="5245"/>
        <w:gridCol w:w="4129"/>
      </w:tblGrid>
      <w:tr w:rsidR="006D2695">
        <w:tc>
          <w:tcPr>
            <w:tcW w:w="5245" w:type="dxa"/>
            <w:tcBorders>
              <w:top w:val="single" w:sz="4" w:space="0" w:color="000000"/>
              <w:left w:val="single" w:sz="4" w:space="0" w:color="000000"/>
              <w:bottom w:val="single" w:sz="4" w:space="0" w:color="000000"/>
            </w:tcBorders>
            <w:shd w:val="clear" w:color="auto" w:fill="auto"/>
          </w:tcPr>
          <w:p w:rsidR="006D2695" w:rsidRDefault="006D2695">
            <w:pPr>
              <w:pStyle w:val="normalwithoutspacing"/>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Default="000E08C4">
            <w:pPr>
              <w:pStyle w:val="normalwithoutspacing"/>
              <w:snapToGrid w:val="0"/>
            </w:pPr>
            <w:r>
              <w:t>ΔΗΜΟΣ ΝΑΥΠΑΚΤΙΑΣ</w:t>
            </w:r>
          </w:p>
        </w:tc>
      </w:tr>
      <w:tr w:rsidR="006D2695">
        <w:tc>
          <w:tcPr>
            <w:tcW w:w="5245" w:type="dxa"/>
            <w:tcBorders>
              <w:top w:val="single" w:sz="4" w:space="0" w:color="000000"/>
              <w:left w:val="single" w:sz="4" w:space="0" w:color="000000"/>
              <w:bottom w:val="single" w:sz="4" w:space="0" w:color="000000"/>
            </w:tcBorders>
            <w:shd w:val="clear" w:color="auto" w:fill="auto"/>
          </w:tcPr>
          <w:p w:rsidR="006D2695" w:rsidRDefault="006D2695">
            <w:pPr>
              <w:pStyle w:val="normalwithoutspacing"/>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Default="000E08C4">
            <w:pPr>
              <w:pStyle w:val="normalwithoutspacing"/>
              <w:snapToGrid w:val="0"/>
            </w:pPr>
            <w:r>
              <w:t>ΙΛ.ΤΖΑΒΕΛΛΑ 37</w:t>
            </w:r>
          </w:p>
        </w:tc>
      </w:tr>
      <w:tr w:rsidR="006D2695">
        <w:tc>
          <w:tcPr>
            <w:tcW w:w="5245" w:type="dxa"/>
            <w:tcBorders>
              <w:top w:val="single" w:sz="4" w:space="0" w:color="000000"/>
              <w:left w:val="single" w:sz="4" w:space="0" w:color="000000"/>
              <w:bottom w:val="single" w:sz="4" w:space="0" w:color="000000"/>
            </w:tcBorders>
            <w:shd w:val="clear" w:color="auto" w:fill="auto"/>
          </w:tcPr>
          <w:p w:rsidR="006D2695" w:rsidRDefault="006D2695">
            <w:pPr>
              <w:pStyle w:val="normalwithoutspacing"/>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Default="000E08C4">
            <w:pPr>
              <w:pStyle w:val="normalwithoutspacing"/>
              <w:snapToGrid w:val="0"/>
            </w:pPr>
            <w:r>
              <w:t>ΝΑΥΠΑΚΤΟΣ</w:t>
            </w:r>
          </w:p>
        </w:tc>
      </w:tr>
      <w:tr w:rsidR="006D2695">
        <w:tc>
          <w:tcPr>
            <w:tcW w:w="5245" w:type="dxa"/>
            <w:tcBorders>
              <w:top w:val="single" w:sz="4" w:space="0" w:color="000000"/>
              <w:left w:val="single" w:sz="4" w:space="0" w:color="000000"/>
              <w:bottom w:val="single" w:sz="4" w:space="0" w:color="000000"/>
            </w:tcBorders>
            <w:shd w:val="clear" w:color="auto" w:fill="auto"/>
          </w:tcPr>
          <w:p w:rsidR="006D2695" w:rsidRDefault="006D2695">
            <w:pPr>
              <w:pStyle w:val="normalwithoutspacing"/>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Default="000E08C4">
            <w:pPr>
              <w:pStyle w:val="normalwithoutspacing"/>
              <w:snapToGrid w:val="0"/>
            </w:pPr>
            <w:r>
              <w:t>30300</w:t>
            </w:r>
          </w:p>
        </w:tc>
      </w:tr>
      <w:tr w:rsidR="006D2695">
        <w:tc>
          <w:tcPr>
            <w:tcW w:w="5245" w:type="dxa"/>
            <w:tcBorders>
              <w:top w:val="single" w:sz="4" w:space="0" w:color="000000"/>
              <w:left w:val="single" w:sz="4" w:space="0" w:color="000000"/>
              <w:bottom w:val="single" w:sz="4" w:space="0" w:color="000000"/>
            </w:tcBorders>
            <w:shd w:val="clear" w:color="auto" w:fill="auto"/>
          </w:tcPr>
          <w:p w:rsidR="006D2695" w:rsidRDefault="006D2695">
            <w:pPr>
              <w:pStyle w:val="normalwithoutspacing"/>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Default="000E08C4">
            <w:pPr>
              <w:pStyle w:val="normalwithoutspacing"/>
              <w:snapToGrid w:val="0"/>
            </w:pPr>
            <w:r>
              <w:t>2634038290</w:t>
            </w:r>
          </w:p>
        </w:tc>
      </w:tr>
      <w:tr w:rsidR="006D2695">
        <w:tc>
          <w:tcPr>
            <w:tcW w:w="5245" w:type="dxa"/>
            <w:tcBorders>
              <w:top w:val="single" w:sz="4" w:space="0" w:color="000000"/>
              <w:left w:val="single" w:sz="4" w:space="0" w:color="000000"/>
              <w:bottom w:val="single" w:sz="4" w:space="0" w:color="000000"/>
            </w:tcBorders>
            <w:shd w:val="clear" w:color="auto" w:fill="auto"/>
          </w:tcPr>
          <w:p w:rsidR="006D2695" w:rsidRDefault="006D2695">
            <w:pPr>
              <w:pStyle w:val="normalwithoutspacing"/>
            </w:pPr>
            <w: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Default="00224D05">
            <w:pPr>
              <w:pStyle w:val="normalwithoutspacing"/>
              <w:snapToGrid w:val="0"/>
            </w:pPr>
            <w:r>
              <w:t>2634021933</w:t>
            </w:r>
          </w:p>
        </w:tc>
      </w:tr>
      <w:tr w:rsidR="006D2695">
        <w:tc>
          <w:tcPr>
            <w:tcW w:w="5245" w:type="dxa"/>
            <w:tcBorders>
              <w:top w:val="single" w:sz="4" w:space="0" w:color="000000"/>
              <w:left w:val="single" w:sz="4" w:space="0" w:color="000000"/>
              <w:bottom w:val="single" w:sz="4" w:space="0" w:color="000000"/>
            </w:tcBorders>
            <w:shd w:val="clear" w:color="auto" w:fill="auto"/>
          </w:tcPr>
          <w:p w:rsidR="006D2695" w:rsidRDefault="006D2695">
            <w:pPr>
              <w:pStyle w:val="normalwithoutspacing"/>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Pr="000E08C4" w:rsidRDefault="00224D05">
            <w:pPr>
              <w:pStyle w:val="normalwithoutspacing"/>
              <w:snapToGrid w:val="0"/>
              <w:rPr>
                <w:lang w:val="en-US"/>
              </w:rPr>
            </w:pPr>
            <w:r>
              <w:rPr>
                <w:lang w:val="en-US"/>
              </w:rPr>
              <w:t>dchristogiannis@nafpaktos.gr</w:t>
            </w:r>
          </w:p>
        </w:tc>
      </w:tr>
      <w:tr w:rsidR="006D2695">
        <w:tc>
          <w:tcPr>
            <w:tcW w:w="5245" w:type="dxa"/>
            <w:tcBorders>
              <w:top w:val="single" w:sz="4" w:space="0" w:color="000000"/>
              <w:left w:val="single" w:sz="4" w:space="0" w:color="000000"/>
              <w:bottom w:val="single" w:sz="4" w:space="0" w:color="000000"/>
            </w:tcBorders>
            <w:shd w:val="clear" w:color="auto" w:fill="auto"/>
          </w:tcPr>
          <w:p w:rsidR="006D2695" w:rsidRPr="00B8536E" w:rsidRDefault="006D2695" w:rsidP="00B8536E">
            <w:pPr>
              <w:pStyle w:val="normalwithoutspacing"/>
              <w:rPr>
                <w:lang w:val="en-US"/>
              </w:rPr>
            </w:pPr>
            <w: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D2695" w:rsidRDefault="000E08C4" w:rsidP="000E08C4">
            <w:pPr>
              <w:pStyle w:val="normalwithoutspacing"/>
              <w:snapToGrid w:val="0"/>
            </w:pPr>
            <w:proofErr w:type="spellStart"/>
            <w:r>
              <w:t>Δ.Χριστογιάννης</w:t>
            </w:r>
            <w:proofErr w:type="spellEnd"/>
          </w:p>
        </w:tc>
      </w:tr>
      <w:tr w:rsidR="000E08C4" w:rsidRPr="000E08C4">
        <w:tc>
          <w:tcPr>
            <w:tcW w:w="5245" w:type="dxa"/>
            <w:tcBorders>
              <w:top w:val="single" w:sz="4" w:space="0" w:color="000000"/>
              <w:left w:val="single" w:sz="4" w:space="0" w:color="000000"/>
              <w:bottom w:val="single" w:sz="4" w:space="0" w:color="000000"/>
            </w:tcBorders>
            <w:shd w:val="clear" w:color="auto" w:fill="auto"/>
          </w:tcPr>
          <w:p w:rsidR="000E08C4" w:rsidRDefault="000E08C4">
            <w:pPr>
              <w:pStyle w:val="normalwithoutspacing"/>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08C4" w:rsidRDefault="000E08C4">
            <w:pPr>
              <w:pStyle w:val="normalwithoutspacing"/>
              <w:snapToGrid w:val="0"/>
            </w:pPr>
            <w:r>
              <w:rPr>
                <w:lang w:val="en-US"/>
              </w:rPr>
              <w:t>www.nafpaktos.gr</w:t>
            </w:r>
          </w:p>
        </w:tc>
      </w:tr>
    </w:tbl>
    <w:p w:rsidR="006D2695" w:rsidRDefault="006D2695">
      <w:pPr>
        <w:pStyle w:val="normalwithoutspacing"/>
      </w:pPr>
    </w:p>
    <w:p w:rsidR="006D2695" w:rsidRDefault="006D2695">
      <w:pPr>
        <w:pStyle w:val="normalwithoutspacing"/>
      </w:pPr>
      <w:r>
        <w:rPr>
          <w:b/>
        </w:rPr>
        <w:t xml:space="preserve">Είδος Αναθέτουσας Αρχής </w:t>
      </w:r>
    </w:p>
    <w:p w:rsidR="006D2695" w:rsidRDefault="00022BBA">
      <w:pPr>
        <w:pStyle w:val="normalwithoutspacing"/>
        <w:rPr>
          <w:b/>
        </w:rPr>
      </w:pPr>
      <w:r w:rsidRPr="00022BBA">
        <w:t xml:space="preserve">Η Αναθέτουσα Αρχή είναι </w:t>
      </w:r>
      <w:r w:rsidR="00224D05">
        <w:rPr>
          <w:lang w:val="en-US"/>
        </w:rPr>
        <w:t>o</w:t>
      </w:r>
      <w:r w:rsidR="00224D05" w:rsidRPr="00224D05">
        <w:t xml:space="preserve"> </w:t>
      </w:r>
      <w:r w:rsidR="00224D05">
        <w:t>Δήμος Ναυπακτίας</w:t>
      </w:r>
      <w:r w:rsidR="006D2695">
        <w:rPr>
          <w:rFonts w:eastAsia="Calibri"/>
        </w:rPr>
        <w:t xml:space="preserve">  </w:t>
      </w:r>
    </w:p>
    <w:p w:rsidR="006D2695" w:rsidRPr="002F0B8F" w:rsidRDefault="006D2695">
      <w:pPr>
        <w:pStyle w:val="normalwithoutspacing"/>
      </w:pPr>
      <w:r>
        <w:rPr>
          <w:b/>
        </w:rPr>
        <w:t>Κύρια δραστηριότητα Α.Α.</w:t>
      </w:r>
    </w:p>
    <w:p w:rsidR="006D2695" w:rsidRDefault="006D2695">
      <w:pPr>
        <w:pStyle w:val="normalwithoutspacing"/>
      </w:pPr>
      <w:r>
        <w:t xml:space="preserve">Η κύρια δραστηριότητα της Αναθέτουσας Αρχής είναι η </w:t>
      </w:r>
      <w:r w:rsidR="00022BBA" w:rsidRPr="00022BBA">
        <w:t>«Γενικές δημόσιες υπηρεσίες»</w:t>
      </w:r>
    </w:p>
    <w:p w:rsidR="006D2695" w:rsidRDefault="006D2695">
      <w:pPr>
        <w:pStyle w:val="normalwithoutspacing"/>
      </w:pPr>
    </w:p>
    <w:p w:rsidR="00926140" w:rsidRDefault="006D2695">
      <w:pPr>
        <w:pStyle w:val="normalwithoutspacing"/>
      </w:pPr>
      <w:r>
        <w:rPr>
          <w:b/>
        </w:rPr>
        <w:t xml:space="preserve">Στοιχεία Επικοινωνίας </w:t>
      </w:r>
    </w:p>
    <w:p w:rsidR="00842050" w:rsidRDefault="006D2695">
      <w:pPr>
        <w:pStyle w:val="normalwithoutspacing"/>
      </w:pPr>
      <w:r>
        <w:t>α)</w:t>
      </w:r>
      <w:r>
        <w:tab/>
        <w:t xml:space="preserve">Τα έγγραφα της σύμβασης είναι διαθέσιμα για ελεύθερη, πλήρη, άμεση &amp; δωρεάν ηλεκτρονική πρόσβαση στην διεύθυνση (URL) : </w:t>
      </w:r>
      <w:r w:rsidR="004B7EB1">
        <w:t xml:space="preserve"> </w:t>
      </w:r>
      <w:proofErr w:type="spellStart"/>
      <w:r w:rsidR="000E08C4" w:rsidRPr="000E08C4">
        <w:t>www.nafpaktos.gr</w:t>
      </w:r>
      <w:proofErr w:type="spellEnd"/>
      <w:r w:rsidR="000E08C4" w:rsidRPr="000E08C4" w:rsidDel="000E08C4">
        <w:t xml:space="preserve"> </w:t>
      </w:r>
    </w:p>
    <w:p w:rsidR="006D2695" w:rsidRPr="002F0B8F" w:rsidRDefault="006D2695">
      <w:pPr>
        <w:pStyle w:val="normalwithoutspacing"/>
      </w:pPr>
      <w:r>
        <w:t>β)</w:t>
      </w:r>
      <w:r>
        <w:tab/>
        <w:t>Οι προσφορές πρέπει να υποβάλλονται στην διεύθυνση :</w:t>
      </w:r>
      <w:r w:rsidR="000E08C4">
        <w:t>ΔΗΜΟΣ ΝΑΥΠΑΚΤΙΑΣ-Δ/ΝΣΗ ΟΙΚΟΝΟΜΙΚΩΝ ΥΠΗΡΕΣΙΩΝ-ΤΜΗΜΑ ΠΡΟΜΗΘΕΙΩΝ</w:t>
      </w:r>
      <w:r>
        <w:t xml:space="preserve"> </w:t>
      </w:r>
    </w:p>
    <w:p w:rsidR="00444085" w:rsidRDefault="006D2695" w:rsidP="00444085">
      <w:pPr>
        <w:pStyle w:val="normalwithoutspacing"/>
        <w:ind w:left="567" w:hanging="567"/>
      </w:pPr>
      <w:r>
        <w:t>γ)</w:t>
      </w:r>
      <w:r>
        <w:tab/>
        <w:t xml:space="preserve">Περαιτέρω πληροφορίες είναι διαθέσιμες από </w:t>
      </w:r>
      <w:r w:rsidR="00444085">
        <w:t>τον ανωτέρω αρμόδιο για πληροφορίες :</w:t>
      </w:r>
      <w:r w:rsidR="000E08C4">
        <w:t>Δ.ΧΡΙΣΤΟΓΙΑΝΝΗΣ</w:t>
      </w:r>
    </w:p>
    <w:p w:rsidR="00444085" w:rsidRDefault="00444085" w:rsidP="00444085">
      <w:pPr>
        <w:pStyle w:val="normalwithoutspacing"/>
        <w:ind w:left="567" w:hanging="567"/>
      </w:pPr>
      <w:r>
        <w:t>σ</w:t>
      </w:r>
      <w:r w:rsidR="006D2695">
        <w:t>την προαναφερθείσα διεύθυνση</w:t>
      </w:r>
      <w:r w:rsidR="002F0B8F" w:rsidRPr="002F0B8F">
        <w:t xml:space="preserve"> </w:t>
      </w:r>
      <w:r>
        <w:t xml:space="preserve">και στο τηλέφωνο : </w:t>
      </w:r>
      <w:r w:rsidR="000E08C4">
        <w:t>2634038290</w:t>
      </w:r>
      <w:r>
        <w:t>:</w:t>
      </w:r>
    </w:p>
    <w:p w:rsidR="006D2695" w:rsidRDefault="006D2695">
      <w:pPr>
        <w:pStyle w:val="2"/>
        <w:rPr>
          <w:lang w:val="el-GR"/>
        </w:rPr>
      </w:pPr>
      <w:bookmarkStart w:id="2" w:name="_Toc492031002"/>
      <w:r>
        <w:rPr>
          <w:lang w:val="el-GR"/>
        </w:rPr>
        <w:t>1.2</w:t>
      </w:r>
      <w:r>
        <w:rPr>
          <w:lang w:val="el-GR"/>
        </w:rPr>
        <w:tab/>
        <w:t>Στοιχεία Διαδικασίας-Χρηματοδότηση</w:t>
      </w:r>
      <w:bookmarkEnd w:id="2"/>
    </w:p>
    <w:p w:rsidR="006D2695" w:rsidRPr="00444085" w:rsidRDefault="006D2695">
      <w:pPr>
        <w:rPr>
          <w:lang w:val="el-GR"/>
        </w:rPr>
      </w:pPr>
      <w:r>
        <w:rPr>
          <w:b/>
          <w:lang w:val="el-GR"/>
        </w:rPr>
        <w:t xml:space="preserve">Είδος διαδικασίας </w:t>
      </w:r>
    </w:p>
    <w:p w:rsidR="006D2695" w:rsidRDefault="006D2695">
      <w:pPr>
        <w:pStyle w:val="normalwithoutspacing"/>
        <w:rPr>
          <w:lang w:eastAsia="el-GR"/>
        </w:rPr>
      </w:pPr>
      <w:r>
        <w:t xml:space="preserve">Ο διαγωνισμός θα διεξαχθεί με </w:t>
      </w:r>
      <w:r w:rsidR="00444085">
        <w:t xml:space="preserve">τη διαδικασία συνοπτικού διαγωνισμού του άρθρου 117 του </w:t>
      </w:r>
      <w:r>
        <w:t>ν. 4412/16</w:t>
      </w:r>
      <w:r w:rsidR="00B8536E" w:rsidRPr="00B8536E">
        <w:t xml:space="preserve"> </w:t>
      </w:r>
      <w:r w:rsidR="00B8536E" w:rsidRPr="0007795E">
        <w:t>και υπό τις προϋποθέσεις του νόμου αυτού και τους ειδικότερους όρους παρούσας.</w:t>
      </w:r>
      <w:r>
        <w:t xml:space="preserve">. </w:t>
      </w:r>
    </w:p>
    <w:p w:rsidR="006D2695" w:rsidRPr="002F0B8F" w:rsidRDefault="006D2695">
      <w:pPr>
        <w:pStyle w:val="normalwithoutspacing"/>
      </w:pPr>
    </w:p>
    <w:p w:rsidR="006D2695" w:rsidRPr="002F0B8F" w:rsidRDefault="006D2695">
      <w:pPr>
        <w:pStyle w:val="normalwithoutspacing"/>
      </w:pPr>
      <w:r>
        <w:rPr>
          <w:b/>
        </w:rPr>
        <w:t>Χρηματοδότηση της σύμβασης</w:t>
      </w:r>
    </w:p>
    <w:p w:rsidR="006D2695" w:rsidRPr="002F0B8F" w:rsidRDefault="006D2695" w:rsidP="004E4560">
      <w:pPr>
        <w:pStyle w:val="normalwithoutspacing"/>
      </w:pPr>
      <w:r>
        <w:t xml:space="preserve">Φορέας χρηματοδότησης της παρούσας σύμβασης είναι </w:t>
      </w:r>
      <w:r w:rsidR="000E08C4">
        <w:t xml:space="preserve"> </w:t>
      </w:r>
      <w:r>
        <w:t xml:space="preserve"> ο </w:t>
      </w:r>
      <w:r w:rsidR="000E08C4">
        <w:t xml:space="preserve">ΔΗΜΟΣ ΝΑΥΠΑΚΤΙΑΣ </w:t>
      </w:r>
      <w:r>
        <w:t>, Η δαπάνη για την εν σύμβαση βαρύνει τ</w:t>
      </w:r>
      <w:r w:rsidR="00807491">
        <w:t>ην</w:t>
      </w:r>
      <w:r>
        <w:t xml:space="preserve"> με Κ.Α. : </w:t>
      </w:r>
      <w:r w:rsidR="00807491">
        <w:t xml:space="preserve"> 20.7135.002 </w:t>
      </w:r>
      <w:r>
        <w:t xml:space="preserve">σχετική πίστωση του προϋπολογισμού του οικονομικού έτους </w:t>
      </w:r>
      <w:r w:rsidR="000E08C4">
        <w:t>201</w:t>
      </w:r>
      <w:r w:rsidR="000C7AD5">
        <w:t>9</w:t>
      </w:r>
      <w:r w:rsidR="000E08C4">
        <w:t xml:space="preserve">  </w:t>
      </w:r>
      <w:r>
        <w:t>του Φορέα</w:t>
      </w:r>
      <w:r w:rsidR="00B8536E" w:rsidRPr="002F0B8F">
        <w:t>.</w:t>
      </w:r>
    </w:p>
    <w:p w:rsidR="006D2695" w:rsidRDefault="000E08C4">
      <w:pPr>
        <w:pStyle w:val="2"/>
        <w:rPr>
          <w:lang w:val="el-GR"/>
        </w:rPr>
      </w:pPr>
      <w:r w:rsidRPr="00B002EF" w:rsidDel="000E08C4">
        <w:rPr>
          <w:lang w:val="el-GR"/>
        </w:rPr>
        <w:t xml:space="preserve"> </w:t>
      </w:r>
      <w:bookmarkStart w:id="3" w:name="_Toc492031003"/>
      <w:r w:rsidR="006D2695">
        <w:rPr>
          <w:lang w:val="el-GR"/>
        </w:rPr>
        <w:t>1.3</w:t>
      </w:r>
      <w:r w:rsidR="006D2695">
        <w:rPr>
          <w:lang w:val="el-GR"/>
        </w:rPr>
        <w:tab/>
        <w:t>Συνοπτική Περιγραφή φυσικού και οικονομικού αντικειμένου της σύμβασης</w:t>
      </w:r>
      <w:bookmarkEnd w:id="3"/>
      <w:r w:rsidR="006D2695">
        <w:rPr>
          <w:lang w:val="el-GR"/>
        </w:rPr>
        <w:t xml:space="preserve"> </w:t>
      </w:r>
    </w:p>
    <w:p w:rsidR="006D2695" w:rsidRDefault="006D2695">
      <w:pPr>
        <w:rPr>
          <w:i/>
          <w:color w:val="5B9BD5"/>
          <w:lang w:val="el-GR"/>
        </w:rPr>
      </w:pPr>
      <w:r>
        <w:rPr>
          <w:lang w:val="el-GR"/>
        </w:rPr>
        <w:t xml:space="preserve">Αντικείμενο της σύμβασης  είναι </w:t>
      </w:r>
      <w:r w:rsidR="000E08C4">
        <w:rPr>
          <w:lang w:val="el-GR"/>
        </w:rPr>
        <w:t xml:space="preserve">η προμήθεια </w:t>
      </w:r>
      <w:r w:rsidR="00807491">
        <w:rPr>
          <w:lang w:val="el-GR"/>
        </w:rPr>
        <w:t>κάδων μηχανικής αποκομιδής</w:t>
      </w:r>
      <w:r w:rsidR="000E08C4">
        <w:rPr>
          <w:lang w:val="el-GR"/>
        </w:rPr>
        <w:t xml:space="preserve">   </w:t>
      </w:r>
      <w:r w:rsidR="00842050">
        <w:rPr>
          <w:lang w:val="el-GR"/>
        </w:rPr>
        <w:t>απορριμμάτων</w:t>
      </w:r>
      <w:r w:rsidR="000E08C4">
        <w:rPr>
          <w:lang w:val="el-GR"/>
        </w:rPr>
        <w:t xml:space="preserve">          </w:t>
      </w:r>
    </w:p>
    <w:p w:rsidR="00807491" w:rsidRDefault="00C03AE4" w:rsidP="00C03AE4">
      <w:pPr>
        <w:pStyle w:val="ae"/>
        <w:rPr>
          <w:lang w:val="el-GR"/>
        </w:rPr>
      </w:pPr>
      <w:r w:rsidRPr="00B13BBA">
        <w:rPr>
          <w:lang w:val="el-GR"/>
        </w:rPr>
        <w:t xml:space="preserve">Η παρούσα προμήθεια </w:t>
      </w:r>
      <w:r w:rsidR="00807491">
        <w:rPr>
          <w:lang w:val="el-GR"/>
        </w:rPr>
        <w:t>έχει</w:t>
      </w:r>
      <w:r w:rsidRPr="00B13BBA">
        <w:rPr>
          <w:lang w:val="el-GR"/>
        </w:rPr>
        <w:t xml:space="preserve"> ενδεικτικό κόστος: </w:t>
      </w:r>
      <w:r w:rsidRPr="00B13BBA">
        <w:rPr>
          <w:lang w:val="el-GR"/>
        </w:rPr>
        <w:cr/>
      </w:r>
    </w:p>
    <w:tbl>
      <w:tblPr>
        <w:tblW w:w="0" w:type="auto"/>
        <w:tblInd w:w="392"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000" w:firstRow="0" w:lastRow="0" w:firstColumn="0" w:lastColumn="0" w:noHBand="0" w:noVBand="0"/>
      </w:tblPr>
      <w:tblGrid>
        <w:gridCol w:w="631"/>
        <w:gridCol w:w="1920"/>
        <w:gridCol w:w="1169"/>
        <w:gridCol w:w="883"/>
        <w:gridCol w:w="1361"/>
        <w:gridCol w:w="2246"/>
        <w:gridCol w:w="1252"/>
      </w:tblGrid>
      <w:tr w:rsidR="00807491" w:rsidRPr="00807491" w:rsidTr="0030020F">
        <w:tc>
          <w:tcPr>
            <w:tcW w:w="390" w:type="dxa"/>
            <w:vAlign w:val="center"/>
          </w:tcPr>
          <w:p w:rsidR="00807491" w:rsidRPr="00807491" w:rsidRDefault="00807491" w:rsidP="00807491">
            <w:pPr>
              <w:widowControl w:val="0"/>
              <w:suppressAutoHyphens w:val="0"/>
              <w:wordWrap w:val="0"/>
              <w:spacing w:after="0" w:line="240" w:lineRule="atLeast"/>
              <w:jc w:val="center"/>
              <w:rPr>
                <w:rFonts w:ascii="Times New Roman" w:hAnsi="Times New Roman" w:cs="Arial"/>
                <w:b/>
                <w:kern w:val="2"/>
                <w:sz w:val="24"/>
                <w:lang w:val="el-GR" w:eastAsia="el-GR"/>
              </w:rPr>
            </w:pPr>
            <w:r w:rsidRPr="00807491">
              <w:rPr>
                <w:rFonts w:ascii="Times New Roman" w:hAnsi="Times New Roman" w:cs="Arial"/>
                <w:b/>
                <w:kern w:val="2"/>
                <w:sz w:val="24"/>
                <w:lang w:val="el-GR" w:eastAsia="el-GR"/>
              </w:rPr>
              <w:lastRenderedPageBreak/>
              <w:t>Α/Α</w:t>
            </w:r>
          </w:p>
        </w:tc>
        <w:tc>
          <w:tcPr>
            <w:tcW w:w="2044" w:type="dxa"/>
            <w:vAlign w:val="center"/>
          </w:tcPr>
          <w:p w:rsidR="00807491" w:rsidRPr="00807491" w:rsidRDefault="00807491" w:rsidP="00807491">
            <w:pPr>
              <w:widowControl w:val="0"/>
              <w:suppressAutoHyphens w:val="0"/>
              <w:wordWrap w:val="0"/>
              <w:spacing w:after="0" w:line="240" w:lineRule="atLeast"/>
              <w:jc w:val="center"/>
              <w:rPr>
                <w:rFonts w:ascii="Times New Roman" w:hAnsi="Times New Roman" w:cs="Arial"/>
                <w:b/>
                <w:kern w:val="2"/>
                <w:sz w:val="24"/>
                <w:lang w:val="el-GR" w:eastAsia="el-GR"/>
              </w:rPr>
            </w:pPr>
            <w:r w:rsidRPr="00807491">
              <w:rPr>
                <w:rFonts w:ascii="Times New Roman" w:hAnsi="Times New Roman" w:cs="Arial"/>
                <w:b/>
                <w:kern w:val="2"/>
                <w:sz w:val="24"/>
                <w:lang w:val="el-GR" w:eastAsia="el-GR"/>
              </w:rPr>
              <w:t>ΕΙΔΟΣ</w:t>
            </w:r>
          </w:p>
        </w:tc>
        <w:tc>
          <w:tcPr>
            <w:tcW w:w="1207" w:type="dxa"/>
          </w:tcPr>
          <w:p w:rsidR="00807491" w:rsidRPr="00807491" w:rsidRDefault="00807491" w:rsidP="00807491">
            <w:pPr>
              <w:widowControl w:val="0"/>
              <w:suppressAutoHyphens w:val="0"/>
              <w:wordWrap w:val="0"/>
              <w:spacing w:after="0"/>
              <w:rPr>
                <w:rFonts w:ascii="Times New Roman" w:hAnsi="Times New Roman" w:cs="Times New Roman"/>
                <w:kern w:val="2"/>
                <w:sz w:val="20"/>
                <w:szCs w:val="20"/>
                <w:lang w:val="en-US" w:eastAsia="el-GR"/>
              </w:rPr>
            </w:pPr>
            <w:r w:rsidRPr="00807491">
              <w:rPr>
                <w:rFonts w:ascii="Times New Roman" w:hAnsi="Times New Roman" w:cs="Times New Roman"/>
                <w:kern w:val="2"/>
                <w:sz w:val="20"/>
                <w:szCs w:val="20"/>
                <w:lang w:val="en-US" w:eastAsia="el-GR"/>
              </w:rPr>
              <w:t xml:space="preserve"> </w:t>
            </w:r>
            <w:proofErr w:type="spellStart"/>
            <w:r w:rsidRPr="00807491">
              <w:rPr>
                <w:rFonts w:ascii="Times New Roman" w:hAnsi="Times New Roman" w:cs="Times New Roman"/>
                <w:kern w:val="2"/>
                <w:sz w:val="20"/>
                <w:szCs w:val="20"/>
                <w:lang w:val="en-US" w:eastAsia="el-GR"/>
              </w:rPr>
              <w:t>cpv</w:t>
            </w:r>
            <w:proofErr w:type="spellEnd"/>
          </w:p>
        </w:tc>
        <w:tc>
          <w:tcPr>
            <w:tcW w:w="924" w:type="dxa"/>
            <w:vAlign w:val="center"/>
          </w:tcPr>
          <w:p w:rsidR="00807491" w:rsidRPr="00807491" w:rsidRDefault="00807491" w:rsidP="00807491">
            <w:pPr>
              <w:widowControl w:val="0"/>
              <w:suppressAutoHyphens w:val="0"/>
              <w:wordWrap w:val="0"/>
              <w:spacing w:after="0" w:line="240" w:lineRule="atLeast"/>
              <w:jc w:val="center"/>
              <w:rPr>
                <w:rFonts w:ascii="Times New Roman" w:hAnsi="Times New Roman" w:cs="Arial"/>
                <w:b/>
                <w:kern w:val="2"/>
                <w:sz w:val="24"/>
                <w:lang w:val="el-GR" w:eastAsia="el-GR"/>
              </w:rPr>
            </w:pPr>
            <w:r w:rsidRPr="00807491">
              <w:rPr>
                <w:rFonts w:ascii="Times New Roman" w:hAnsi="Times New Roman" w:cs="Arial"/>
                <w:b/>
                <w:kern w:val="2"/>
                <w:sz w:val="24"/>
                <w:lang w:val="el-GR" w:eastAsia="el-GR"/>
              </w:rPr>
              <w:t>Μ.Μ.</w:t>
            </w:r>
          </w:p>
        </w:tc>
        <w:tc>
          <w:tcPr>
            <w:tcW w:w="1105" w:type="dxa"/>
            <w:vAlign w:val="center"/>
          </w:tcPr>
          <w:p w:rsidR="00807491" w:rsidRPr="00807491" w:rsidRDefault="00807491" w:rsidP="00807491">
            <w:pPr>
              <w:widowControl w:val="0"/>
              <w:suppressAutoHyphens w:val="0"/>
              <w:wordWrap w:val="0"/>
              <w:spacing w:after="0" w:line="240" w:lineRule="atLeast"/>
              <w:jc w:val="center"/>
              <w:rPr>
                <w:rFonts w:ascii="Times New Roman" w:hAnsi="Times New Roman" w:cs="Arial"/>
                <w:b/>
                <w:kern w:val="2"/>
                <w:sz w:val="20"/>
                <w:szCs w:val="20"/>
                <w:lang w:val="el-GR" w:eastAsia="el-GR"/>
              </w:rPr>
            </w:pPr>
            <w:r w:rsidRPr="00807491">
              <w:rPr>
                <w:rFonts w:ascii="Times New Roman" w:hAnsi="Times New Roman" w:cs="Arial"/>
                <w:b/>
                <w:kern w:val="2"/>
                <w:sz w:val="20"/>
                <w:szCs w:val="20"/>
                <w:lang w:val="el-GR" w:eastAsia="el-GR"/>
              </w:rPr>
              <w:t>ΠΟΣΟΤΗΤΑ</w:t>
            </w:r>
          </w:p>
        </w:tc>
        <w:tc>
          <w:tcPr>
            <w:tcW w:w="2532" w:type="dxa"/>
            <w:vAlign w:val="center"/>
          </w:tcPr>
          <w:p w:rsidR="00807491" w:rsidRPr="00807491" w:rsidRDefault="00807491" w:rsidP="00807491">
            <w:pPr>
              <w:widowControl w:val="0"/>
              <w:suppressAutoHyphens w:val="0"/>
              <w:wordWrap w:val="0"/>
              <w:spacing w:after="0" w:line="240" w:lineRule="atLeast"/>
              <w:jc w:val="center"/>
              <w:rPr>
                <w:rFonts w:ascii="Times New Roman" w:hAnsi="Times New Roman" w:cs="Arial"/>
                <w:b/>
                <w:kern w:val="2"/>
                <w:sz w:val="20"/>
                <w:szCs w:val="20"/>
                <w:lang w:val="el-GR" w:eastAsia="el-GR"/>
              </w:rPr>
            </w:pPr>
            <w:r w:rsidRPr="00807491">
              <w:rPr>
                <w:rFonts w:ascii="Times New Roman" w:hAnsi="Times New Roman" w:cs="Arial"/>
                <w:b/>
                <w:kern w:val="2"/>
                <w:sz w:val="20"/>
                <w:szCs w:val="20"/>
                <w:lang w:val="el-GR" w:eastAsia="el-GR"/>
              </w:rPr>
              <w:t>ΤΙΜΗ  ΜΟΝΑΔΑΣ</w:t>
            </w:r>
          </w:p>
        </w:tc>
        <w:tc>
          <w:tcPr>
            <w:tcW w:w="1260" w:type="dxa"/>
            <w:vAlign w:val="center"/>
          </w:tcPr>
          <w:p w:rsidR="00807491" w:rsidRPr="00807491" w:rsidRDefault="00807491" w:rsidP="00807491">
            <w:pPr>
              <w:widowControl w:val="0"/>
              <w:suppressAutoHyphens w:val="0"/>
              <w:wordWrap w:val="0"/>
              <w:spacing w:after="0" w:line="240" w:lineRule="atLeast"/>
              <w:jc w:val="center"/>
              <w:rPr>
                <w:rFonts w:ascii="Times New Roman" w:hAnsi="Times New Roman" w:cs="Arial"/>
                <w:b/>
                <w:kern w:val="2"/>
                <w:sz w:val="24"/>
                <w:lang w:val="el-GR" w:eastAsia="el-GR"/>
              </w:rPr>
            </w:pPr>
            <w:r w:rsidRPr="00807491">
              <w:rPr>
                <w:rFonts w:ascii="Times New Roman" w:hAnsi="Times New Roman" w:cs="Arial"/>
                <w:b/>
                <w:kern w:val="2"/>
                <w:sz w:val="24"/>
                <w:lang w:val="el-GR" w:eastAsia="el-GR"/>
              </w:rPr>
              <w:t>ΣΥΝΟΛΟ</w:t>
            </w:r>
          </w:p>
        </w:tc>
      </w:tr>
      <w:tr w:rsidR="00807491" w:rsidRPr="0030020F" w:rsidTr="0030020F">
        <w:trPr>
          <w:trHeight w:val="407"/>
        </w:trPr>
        <w:tc>
          <w:tcPr>
            <w:tcW w:w="390"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r w:rsidRPr="00807491">
              <w:rPr>
                <w:rFonts w:ascii="Times New Roman" w:hAnsi="Times New Roman" w:cs="Arial"/>
                <w:bCs/>
                <w:kern w:val="2"/>
                <w:sz w:val="24"/>
                <w:lang w:val="el-GR" w:eastAsia="el-GR"/>
              </w:rPr>
              <w:t>1</w:t>
            </w:r>
          </w:p>
        </w:tc>
        <w:tc>
          <w:tcPr>
            <w:tcW w:w="2044"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r w:rsidRPr="00807491">
              <w:rPr>
                <w:rFonts w:ascii="Times New Roman" w:hAnsi="Times New Roman" w:cs="Arial"/>
                <w:bCs/>
                <w:kern w:val="2"/>
                <w:sz w:val="24"/>
                <w:lang w:val="el-GR" w:eastAsia="el-GR"/>
              </w:rPr>
              <w:t xml:space="preserve">Πλαστικοί κάδοι </w:t>
            </w:r>
          </w:p>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r w:rsidRPr="00807491">
              <w:rPr>
                <w:rFonts w:ascii="Times New Roman" w:hAnsi="Times New Roman" w:cs="Arial"/>
                <w:bCs/>
                <w:kern w:val="2"/>
                <w:sz w:val="24"/>
                <w:lang w:val="el-GR" w:eastAsia="el-GR"/>
              </w:rPr>
              <w:t xml:space="preserve">απορριμμάτων </w:t>
            </w:r>
          </w:p>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roofErr w:type="spellStart"/>
            <w:r w:rsidRPr="00807491">
              <w:rPr>
                <w:rFonts w:ascii="Times New Roman" w:hAnsi="Times New Roman" w:cs="Arial"/>
                <w:bCs/>
                <w:kern w:val="2"/>
                <w:sz w:val="24"/>
                <w:lang w:val="el-GR" w:eastAsia="el-GR"/>
              </w:rPr>
              <w:t>χωρ</w:t>
            </w:r>
            <w:proofErr w:type="spellEnd"/>
            <w:r w:rsidRPr="00807491">
              <w:rPr>
                <w:rFonts w:ascii="Times New Roman" w:hAnsi="Times New Roman" w:cs="Arial"/>
                <w:bCs/>
                <w:kern w:val="2"/>
                <w:sz w:val="24"/>
                <w:lang w:val="el-GR" w:eastAsia="el-GR"/>
              </w:rPr>
              <w:t xml:space="preserve">. 1100lt </w:t>
            </w:r>
          </w:p>
          <w:p w:rsidR="00807491" w:rsidRPr="00807491" w:rsidRDefault="00807491" w:rsidP="00807491">
            <w:pPr>
              <w:widowControl w:val="0"/>
              <w:suppressAutoHyphens w:val="0"/>
              <w:wordWrap w:val="0"/>
              <w:spacing w:after="0" w:line="240" w:lineRule="atLeast"/>
              <w:jc w:val="center"/>
              <w:rPr>
                <w:rFonts w:ascii="Times New Roman" w:hAnsi="Times New Roman" w:cs="Arial"/>
                <w:b/>
                <w:bCs/>
                <w:kern w:val="2"/>
                <w:sz w:val="24"/>
                <w:lang w:val="el-GR" w:eastAsia="el-GR"/>
              </w:rPr>
            </w:pPr>
            <w:r w:rsidRPr="00807491">
              <w:rPr>
                <w:rFonts w:ascii="Times New Roman" w:hAnsi="Times New Roman" w:cs="Arial"/>
                <w:b/>
                <w:bCs/>
                <w:kern w:val="2"/>
                <w:sz w:val="24"/>
                <w:lang w:val="el-GR" w:eastAsia="el-GR"/>
              </w:rPr>
              <w:t>πράσινοι</w:t>
            </w:r>
          </w:p>
        </w:tc>
        <w:tc>
          <w:tcPr>
            <w:tcW w:w="1207" w:type="dxa"/>
          </w:tcPr>
          <w:p w:rsidR="00807491" w:rsidRPr="00807491" w:rsidRDefault="00807491" w:rsidP="00807491">
            <w:pPr>
              <w:widowControl w:val="0"/>
              <w:suppressAutoHyphens w:val="0"/>
              <w:wordWrap w:val="0"/>
              <w:spacing w:after="0"/>
              <w:rPr>
                <w:rFonts w:ascii="Times New Roman" w:hAnsi="Times New Roman" w:cs="Times New Roman"/>
                <w:kern w:val="2"/>
                <w:sz w:val="20"/>
                <w:szCs w:val="20"/>
                <w:lang w:val="el-GR" w:eastAsia="el-GR"/>
              </w:rPr>
            </w:pPr>
            <w:r w:rsidRPr="00807491">
              <w:rPr>
                <w:rFonts w:ascii="Times New Roman" w:hAnsi="Times New Roman" w:cs="Times New Roman"/>
                <w:kern w:val="2"/>
                <w:sz w:val="20"/>
                <w:szCs w:val="20"/>
                <w:lang w:val="el-GR" w:eastAsia="el-GR"/>
              </w:rPr>
              <w:t>34928480-6</w:t>
            </w:r>
          </w:p>
        </w:tc>
        <w:tc>
          <w:tcPr>
            <w:tcW w:w="924" w:type="dxa"/>
            <w:vAlign w:val="center"/>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r w:rsidRPr="00807491">
              <w:rPr>
                <w:rFonts w:ascii="Times New Roman" w:hAnsi="Times New Roman" w:cs="Arial"/>
                <w:bCs/>
                <w:kern w:val="2"/>
                <w:sz w:val="24"/>
                <w:lang w:val="el-GR" w:eastAsia="el-GR"/>
              </w:rPr>
              <w:t>ΤΕΜ</w:t>
            </w:r>
          </w:p>
        </w:tc>
        <w:tc>
          <w:tcPr>
            <w:tcW w:w="1105" w:type="dxa"/>
            <w:vAlign w:val="center"/>
          </w:tcPr>
          <w:p w:rsidR="00807491" w:rsidRPr="00807491" w:rsidRDefault="00807491" w:rsidP="0030020F">
            <w:pPr>
              <w:widowControl w:val="0"/>
              <w:suppressAutoHyphens w:val="0"/>
              <w:wordWrap w:val="0"/>
              <w:spacing w:after="0" w:line="240" w:lineRule="atLeast"/>
              <w:jc w:val="center"/>
              <w:rPr>
                <w:rFonts w:ascii="Times New Roman" w:hAnsi="Times New Roman" w:cs="Arial"/>
                <w:bCs/>
                <w:kern w:val="2"/>
                <w:sz w:val="24"/>
                <w:lang w:val="el-GR" w:eastAsia="el-GR"/>
              </w:rPr>
            </w:pPr>
            <w:r w:rsidRPr="00807491">
              <w:rPr>
                <w:rFonts w:ascii="Times New Roman" w:hAnsi="Times New Roman" w:cs="Arial"/>
                <w:bCs/>
                <w:kern w:val="2"/>
                <w:sz w:val="24"/>
                <w:lang w:val="en-US" w:eastAsia="el-GR"/>
              </w:rPr>
              <w:t>1</w:t>
            </w:r>
            <w:r w:rsidR="0030020F">
              <w:rPr>
                <w:rFonts w:ascii="Times New Roman" w:hAnsi="Times New Roman" w:cs="Arial"/>
                <w:bCs/>
                <w:kern w:val="2"/>
                <w:sz w:val="24"/>
                <w:lang w:val="en-US" w:eastAsia="el-GR"/>
              </w:rPr>
              <w:t>89</w:t>
            </w:r>
          </w:p>
        </w:tc>
        <w:tc>
          <w:tcPr>
            <w:tcW w:w="2532" w:type="dxa"/>
            <w:vAlign w:val="center"/>
          </w:tcPr>
          <w:p w:rsidR="00807491" w:rsidRPr="00807491" w:rsidRDefault="00807491" w:rsidP="00807491">
            <w:pPr>
              <w:widowControl w:val="0"/>
              <w:suppressAutoHyphens w:val="0"/>
              <w:wordWrap w:val="0"/>
              <w:spacing w:after="0"/>
              <w:jc w:val="center"/>
              <w:rPr>
                <w:rFonts w:ascii="Times New Roman" w:hAnsi="Times New Roman" w:cs="Times New Roman"/>
                <w:kern w:val="2"/>
                <w:sz w:val="24"/>
                <w:lang w:val="el-GR" w:eastAsia="el-GR"/>
              </w:rPr>
            </w:pPr>
            <w:r w:rsidRPr="00807491">
              <w:rPr>
                <w:rFonts w:ascii="Times New Roman" w:hAnsi="Times New Roman" w:cs="Times New Roman"/>
                <w:kern w:val="2"/>
                <w:sz w:val="24"/>
                <w:lang w:val="en-US" w:eastAsia="el-GR"/>
              </w:rPr>
              <w:t>170</w:t>
            </w:r>
            <w:r w:rsidRPr="00807491">
              <w:rPr>
                <w:rFonts w:ascii="Times New Roman" w:hAnsi="Times New Roman" w:cs="Times New Roman"/>
                <w:kern w:val="2"/>
                <w:sz w:val="24"/>
                <w:lang w:val="el-GR" w:eastAsia="el-GR"/>
              </w:rPr>
              <w:t>€</w:t>
            </w:r>
          </w:p>
        </w:tc>
        <w:tc>
          <w:tcPr>
            <w:tcW w:w="1260" w:type="dxa"/>
            <w:vAlign w:val="center"/>
          </w:tcPr>
          <w:p w:rsidR="00807491" w:rsidRPr="0030020F" w:rsidRDefault="0030020F" w:rsidP="00807491">
            <w:pPr>
              <w:widowControl w:val="0"/>
              <w:suppressAutoHyphens w:val="0"/>
              <w:wordWrap w:val="0"/>
              <w:spacing w:after="0" w:line="240" w:lineRule="atLeast"/>
              <w:jc w:val="right"/>
              <w:rPr>
                <w:rFonts w:ascii="Times New Roman" w:hAnsi="Times New Roman" w:cs="Arial"/>
                <w:bCs/>
                <w:kern w:val="2"/>
                <w:sz w:val="24"/>
                <w:lang w:val="el-GR" w:eastAsia="el-GR"/>
              </w:rPr>
            </w:pPr>
            <w:r w:rsidRPr="0030020F">
              <w:rPr>
                <w:rFonts w:ascii="Times New Roman" w:hAnsi="Times New Roman" w:cs="Arial"/>
                <w:bCs/>
                <w:kern w:val="2"/>
                <w:sz w:val="24"/>
                <w:lang w:val="el-GR" w:eastAsia="el-GR"/>
              </w:rPr>
              <w:t>32.</w:t>
            </w:r>
            <w:r>
              <w:rPr>
                <w:rFonts w:ascii="Times New Roman" w:hAnsi="Times New Roman" w:cs="Arial"/>
                <w:bCs/>
                <w:kern w:val="2"/>
                <w:sz w:val="24"/>
                <w:lang w:val="en-US" w:eastAsia="el-GR"/>
              </w:rPr>
              <w:t>130</w:t>
            </w:r>
            <w:r w:rsidRPr="0030020F">
              <w:rPr>
                <w:rFonts w:ascii="Times New Roman" w:hAnsi="Times New Roman" w:cs="Arial"/>
                <w:bCs/>
                <w:kern w:val="2"/>
                <w:sz w:val="24"/>
                <w:lang w:val="el-GR" w:eastAsia="el-GR"/>
              </w:rPr>
              <w:t>,00</w:t>
            </w:r>
            <w:r w:rsidR="00807491" w:rsidRPr="0030020F">
              <w:rPr>
                <w:rFonts w:ascii="Times New Roman" w:hAnsi="Times New Roman" w:cs="Arial"/>
                <w:bCs/>
                <w:kern w:val="2"/>
                <w:sz w:val="24"/>
                <w:lang w:val="el-GR" w:eastAsia="el-GR"/>
              </w:rPr>
              <w:t xml:space="preserve"> </w:t>
            </w:r>
          </w:p>
        </w:tc>
      </w:tr>
      <w:tr w:rsidR="00807491" w:rsidRPr="0030020F" w:rsidTr="0030020F">
        <w:trPr>
          <w:trHeight w:val="407"/>
        </w:trPr>
        <w:tc>
          <w:tcPr>
            <w:tcW w:w="390"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044"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207" w:type="dxa"/>
          </w:tcPr>
          <w:p w:rsidR="00807491" w:rsidRPr="0030020F" w:rsidRDefault="00807491" w:rsidP="00807491">
            <w:pPr>
              <w:widowControl w:val="0"/>
              <w:suppressAutoHyphens w:val="0"/>
              <w:wordWrap w:val="0"/>
              <w:spacing w:after="0"/>
              <w:rPr>
                <w:rFonts w:ascii="Times New Roman" w:hAnsi="Times New Roman" w:cs="Times New Roman"/>
                <w:kern w:val="2"/>
                <w:sz w:val="20"/>
                <w:szCs w:val="20"/>
                <w:lang w:val="el-GR" w:eastAsia="el-GR"/>
              </w:rPr>
            </w:pPr>
            <w:r w:rsidRPr="0030020F">
              <w:rPr>
                <w:rFonts w:ascii="Times New Roman" w:hAnsi="Times New Roman" w:cs="Times New Roman"/>
                <w:kern w:val="2"/>
                <w:sz w:val="20"/>
                <w:szCs w:val="20"/>
                <w:lang w:val="el-GR" w:eastAsia="el-GR"/>
              </w:rPr>
              <w:t xml:space="preserve"> </w:t>
            </w:r>
          </w:p>
        </w:tc>
        <w:tc>
          <w:tcPr>
            <w:tcW w:w="924"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105"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532" w:type="dxa"/>
            <w:vAlign w:val="center"/>
          </w:tcPr>
          <w:p w:rsidR="00807491" w:rsidRPr="00807491" w:rsidRDefault="00807491" w:rsidP="00807491">
            <w:pPr>
              <w:keepNext/>
              <w:widowControl w:val="0"/>
              <w:numPr>
                <w:ilvl w:val="0"/>
                <w:numId w:val="12"/>
              </w:numPr>
              <w:suppressAutoHyphens w:val="0"/>
              <w:wordWrap w:val="0"/>
              <w:spacing w:after="0" w:line="240" w:lineRule="atLeast"/>
              <w:ind w:left="0" w:firstLine="0"/>
              <w:jc w:val="center"/>
              <w:outlineLvl w:val="4"/>
              <w:rPr>
                <w:rFonts w:ascii="Arial" w:hAnsi="Arial" w:cs="Arial"/>
                <w:b/>
                <w:bCs/>
                <w:sz w:val="24"/>
                <w:lang w:val="el-GR" w:eastAsia="el-GR"/>
              </w:rPr>
            </w:pPr>
            <w:r w:rsidRPr="00807491">
              <w:rPr>
                <w:rFonts w:ascii="Arial" w:hAnsi="Arial" w:cs="Arial"/>
                <w:b/>
                <w:bCs/>
                <w:sz w:val="24"/>
                <w:lang w:val="el-GR" w:eastAsia="el-GR"/>
              </w:rPr>
              <w:t>ΣΥΝΟΛΟ</w:t>
            </w:r>
          </w:p>
        </w:tc>
        <w:tc>
          <w:tcPr>
            <w:tcW w:w="1260" w:type="dxa"/>
            <w:vAlign w:val="center"/>
          </w:tcPr>
          <w:p w:rsidR="00807491" w:rsidRPr="0030020F" w:rsidRDefault="0030020F" w:rsidP="00807491">
            <w:pPr>
              <w:widowControl w:val="0"/>
              <w:suppressAutoHyphens w:val="0"/>
              <w:wordWrap w:val="0"/>
              <w:spacing w:after="0" w:line="240" w:lineRule="atLeast"/>
              <w:jc w:val="right"/>
              <w:rPr>
                <w:rFonts w:ascii="Times New Roman" w:hAnsi="Times New Roman" w:cs="Arial"/>
                <w:bCs/>
                <w:kern w:val="2"/>
                <w:sz w:val="24"/>
                <w:lang w:val="el-GR" w:eastAsia="el-GR"/>
              </w:rPr>
            </w:pPr>
            <w:r w:rsidRPr="0030020F">
              <w:rPr>
                <w:rFonts w:ascii="Times New Roman" w:hAnsi="Times New Roman" w:cs="Arial"/>
                <w:bCs/>
                <w:kern w:val="2"/>
                <w:sz w:val="24"/>
                <w:lang w:val="el-GR" w:eastAsia="el-GR"/>
              </w:rPr>
              <w:t>32.</w:t>
            </w:r>
            <w:r>
              <w:rPr>
                <w:rFonts w:ascii="Times New Roman" w:hAnsi="Times New Roman" w:cs="Arial"/>
                <w:bCs/>
                <w:kern w:val="2"/>
                <w:sz w:val="24"/>
                <w:lang w:val="en-US" w:eastAsia="el-GR"/>
              </w:rPr>
              <w:t>130</w:t>
            </w:r>
            <w:r w:rsidRPr="0030020F">
              <w:rPr>
                <w:rFonts w:ascii="Times New Roman" w:hAnsi="Times New Roman" w:cs="Arial"/>
                <w:bCs/>
                <w:kern w:val="2"/>
                <w:sz w:val="24"/>
                <w:lang w:val="el-GR" w:eastAsia="el-GR"/>
              </w:rPr>
              <w:t>,00</w:t>
            </w:r>
          </w:p>
        </w:tc>
      </w:tr>
      <w:tr w:rsidR="00807491" w:rsidRPr="0030020F" w:rsidTr="0030020F">
        <w:trPr>
          <w:trHeight w:val="356"/>
        </w:trPr>
        <w:tc>
          <w:tcPr>
            <w:tcW w:w="390"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044"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207" w:type="dxa"/>
          </w:tcPr>
          <w:p w:rsidR="00807491" w:rsidRPr="00807491" w:rsidRDefault="00807491" w:rsidP="00807491">
            <w:pPr>
              <w:widowControl w:val="0"/>
              <w:suppressAutoHyphens w:val="0"/>
              <w:wordWrap w:val="0"/>
              <w:spacing w:after="0"/>
              <w:rPr>
                <w:rFonts w:ascii="Times New Roman" w:hAnsi="Times New Roman" w:cs="Times New Roman"/>
                <w:kern w:val="2"/>
                <w:sz w:val="20"/>
                <w:szCs w:val="20"/>
                <w:lang w:val="el-GR" w:eastAsia="el-GR"/>
              </w:rPr>
            </w:pPr>
          </w:p>
        </w:tc>
        <w:tc>
          <w:tcPr>
            <w:tcW w:w="924"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105"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532" w:type="dxa"/>
            <w:vAlign w:val="center"/>
          </w:tcPr>
          <w:p w:rsidR="00807491" w:rsidRPr="00807491" w:rsidRDefault="00807491" w:rsidP="00807491">
            <w:pPr>
              <w:widowControl w:val="0"/>
              <w:suppressAutoHyphens w:val="0"/>
              <w:wordWrap w:val="0"/>
              <w:spacing w:after="0" w:line="240" w:lineRule="atLeast"/>
              <w:jc w:val="center"/>
              <w:rPr>
                <w:rFonts w:ascii="Times New Roman" w:hAnsi="Times New Roman" w:cs="Arial"/>
                <w:b/>
                <w:kern w:val="2"/>
                <w:sz w:val="24"/>
                <w:lang w:val="el-GR" w:eastAsia="el-GR"/>
              </w:rPr>
            </w:pPr>
            <w:r w:rsidRPr="00807491">
              <w:rPr>
                <w:rFonts w:ascii="Times New Roman" w:hAnsi="Times New Roman" w:cs="Arial"/>
                <w:b/>
                <w:kern w:val="2"/>
                <w:sz w:val="24"/>
                <w:lang w:val="el-GR" w:eastAsia="el-GR"/>
              </w:rPr>
              <w:t>Φ.Π.Α. 2</w:t>
            </w:r>
            <w:r w:rsidRPr="0030020F">
              <w:rPr>
                <w:rFonts w:ascii="Times New Roman" w:hAnsi="Times New Roman" w:cs="Arial"/>
                <w:b/>
                <w:kern w:val="2"/>
                <w:sz w:val="24"/>
                <w:lang w:val="el-GR" w:eastAsia="el-GR"/>
              </w:rPr>
              <w:t>4</w:t>
            </w:r>
            <w:r w:rsidRPr="00807491">
              <w:rPr>
                <w:rFonts w:ascii="Times New Roman" w:hAnsi="Times New Roman" w:cs="Arial"/>
                <w:b/>
                <w:kern w:val="2"/>
                <w:sz w:val="24"/>
                <w:lang w:val="el-GR" w:eastAsia="el-GR"/>
              </w:rPr>
              <w:t>%</w:t>
            </w:r>
          </w:p>
        </w:tc>
        <w:tc>
          <w:tcPr>
            <w:tcW w:w="1260" w:type="dxa"/>
            <w:vAlign w:val="center"/>
          </w:tcPr>
          <w:p w:rsidR="00807491" w:rsidRPr="0030020F" w:rsidRDefault="0030020F" w:rsidP="00C34EC8">
            <w:pPr>
              <w:widowControl w:val="0"/>
              <w:suppressAutoHyphens w:val="0"/>
              <w:wordWrap w:val="0"/>
              <w:spacing w:after="0" w:line="240" w:lineRule="atLeast"/>
              <w:jc w:val="right"/>
              <w:rPr>
                <w:rFonts w:ascii="Times New Roman" w:hAnsi="Times New Roman" w:cs="Arial"/>
                <w:bCs/>
                <w:kern w:val="2"/>
                <w:sz w:val="24"/>
                <w:lang w:val="el-GR" w:eastAsia="el-GR"/>
              </w:rPr>
            </w:pPr>
            <w:r>
              <w:rPr>
                <w:rFonts w:ascii="Times New Roman" w:hAnsi="Times New Roman" w:cs="Arial"/>
                <w:bCs/>
                <w:kern w:val="2"/>
                <w:sz w:val="24"/>
                <w:lang w:val="en-US" w:eastAsia="el-GR"/>
              </w:rPr>
              <w:t>7</w:t>
            </w:r>
            <w:r w:rsidR="00C34EC8">
              <w:rPr>
                <w:rFonts w:ascii="Times New Roman" w:hAnsi="Times New Roman" w:cs="Arial"/>
                <w:bCs/>
                <w:kern w:val="2"/>
                <w:sz w:val="24"/>
                <w:lang w:val="en-US" w:eastAsia="el-GR"/>
              </w:rPr>
              <w:t>.</w:t>
            </w:r>
            <w:r>
              <w:rPr>
                <w:rFonts w:ascii="Times New Roman" w:hAnsi="Times New Roman" w:cs="Arial"/>
                <w:bCs/>
                <w:kern w:val="2"/>
                <w:sz w:val="24"/>
                <w:lang w:val="en-US" w:eastAsia="el-GR"/>
              </w:rPr>
              <w:t>71</w:t>
            </w:r>
            <w:r w:rsidR="00C34EC8">
              <w:rPr>
                <w:rFonts w:ascii="Times New Roman" w:hAnsi="Times New Roman" w:cs="Arial"/>
                <w:bCs/>
                <w:kern w:val="2"/>
                <w:sz w:val="24"/>
                <w:lang w:val="en-US" w:eastAsia="el-GR"/>
              </w:rPr>
              <w:t>1</w:t>
            </w:r>
            <w:r>
              <w:rPr>
                <w:rFonts w:ascii="Times New Roman" w:hAnsi="Times New Roman" w:cs="Arial"/>
                <w:bCs/>
                <w:kern w:val="2"/>
                <w:sz w:val="24"/>
                <w:lang w:val="en-US" w:eastAsia="el-GR"/>
              </w:rPr>
              <w:t>,20</w:t>
            </w:r>
          </w:p>
        </w:tc>
      </w:tr>
      <w:tr w:rsidR="00807491" w:rsidRPr="0030020F" w:rsidTr="0030020F">
        <w:trPr>
          <w:trHeight w:val="356"/>
        </w:trPr>
        <w:tc>
          <w:tcPr>
            <w:tcW w:w="390"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044"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207" w:type="dxa"/>
          </w:tcPr>
          <w:p w:rsidR="00807491" w:rsidRPr="00807491" w:rsidRDefault="00807491" w:rsidP="00807491">
            <w:pPr>
              <w:widowControl w:val="0"/>
              <w:suppressAutoHyphens w:val="0"/>
              <w:wordWrap w:val="0"/>
              <w:spacing w:after="0"/>
              <w:rPr>
                <w:rFonts w:ascii="Times New Roman" w:hAnsi="Times New Roman" w:cs="Times New Roman"/>
                <w:kern w:val="2"/>
                <w:sz w:val="20"/>
                <w:szCs w:val="20"/>
                <w:lang w:val="el-GR" w:eastAsia="el-GR"/>
              </w:rPr>
            </w:pPr>
          </w:p>
        </w:tc>
        <w:tc>
          <w:tcPr>
            <w:tcW w:w="924"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105"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532" w:type="dxa"/>
            <w:vAlign w:val="center"/>
          </w:tcPr>
          <w:p w:rsidR="00807491" w:rsidRPr="00807491" w:rsidRDefault="00807491" w:rsidP="00807491">
            <w:pPr>
              <w:widowControl w:val="0"/>
              <w:suppressAutoHyphens w:val="0"/>
              <w:wordWrap w:val="0"/>
              <w:spacing w:after="0" w:line="240" w:lineRule="atLeast"/>
              <w:jc w:val="center"/>
              <w:rPr>
                <w:rFonts w:ascii="Times New Roman" w:hAnsi="Times New Roman" w:cs="Arial"/>
                <w:b/>
                <w:kern w:val="2"/>
                <w:sz w:val="24"/>
                <w:lang w:val="el-GR" w:eastAsia="el-GR"/>
              </w:rPr>
            </w:pPr>
            <w:r w:rsidRPr="00807491">
              <w:rPr>
                <w:rFonts w:ascii="Times New Roman" w:hAnsi="Times New Roman" w:cs="Arial"/>
                <w:b/>
                <w:kern w:val="2"/>
                <w:sz w:val="24"/>
                <w:lang w:val="el-GR" w:eastAsia="el-GR"/>
              </w:rPr>
              <w:t>Στρ/ση</w:t>
            </w:r>
          </w:p>
        </w:tc>
        <w:tc>
          <w:tcPr>
            <w:tcW w:w="1260" w:type="dxa"/>
            <w:vAlign w:val="center"/>
          </w:tcPr>
          <w:p w:rsidR="00807491" w:rsidRPr="00807491" w:rsidRDefault="00807491" w:rsidP="00807491">
            <w:pPr>
              <w:widowControl w:val="0"/>
              <w:suppressAutoHyphens w:val="0"/>
              <w:wordWrap w:val="0"/>
              <w:spacing w:after="0" w:line="240" w:lineRule="atLeast"/>
              <w:jc w:val="right"/>
              <w:rPr>
                <w:rFonts w:ascii="Times New Roman" w:hAnsi="Times New Roman" w:cs="Arial"/>
                <w:bCs/>
                <w:kern w:val="2"/>
                <w:sz w:val="24"/>
                <w:lang w:val="el-GR" w:eastAsia="el-GR"/>
              </w:rPr>
            </w:pPr>
          </w:p>
        </w:tc>
      </w:tr>
      <w:tr w:rsidR="00807491" w:rsidRPr="0030020F" w:rsidTr="0030020F">
        <w:trPr>
          <w:trHeight w:val="660"/>
        </w:trPr>
        <w:tc>
          <w:tcPr>
            <w:tcW w:w="390"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044"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207" w:type="dxa"/>
          </w:tcPr>
          <w:p w:rsidR="00807491" w:rsidRPr="00807491" w:rsidRDefault="00807491" w:rsidP="00807491">
            <w:pPr>
              <w:widowControl w:val="0"/>
              <w:suppressAutoHyphens w:val="0"/>
              <w:wordWrap w:val="0"/>
              <w:spacing w:after="0"/>
              <w:rPr>
                <w:rFonts w:ascii="Times New Roman" w:hAnsi="Times New Roman" w:cs="Times New Roman"/>
                <w:kern w:val="2"/>
                <w:sz w:val="20"/>
                <w:szCs w:val="20"/>
                <w:lang w:val="el-GR" w:eastAsia="el-GR"/>
              </w:rPr>
            </w:pPr>
          </w:p>
        </w:tc>
        <w:tc>
          <w:tcPr>
            <w:tcW w:w="924"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105" w:type="dxa"/>
          </w:tcPr>
          <w:p w:rsidR="00807491" w:rsidRPr="00807491" w:rsidRDefault="00807491" w:rsidP="00807491">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532" w:type="dxa"/>
            <w:vAlign w:val="center"/>
          </w:tcPr>
          <w:p w:rsidR="00807491" w:rsidRPr="00807491" w:rsidRDefault="00807491" w:rsidP="00807491">
            <w:pPr>
              <w:widowControl w:val="0"/>
              <w:suppressAutoHyphens w:val="0"/>
              <w:wordWrap w:val="0"/>
              <w:spacing w:after="0" w:line="240" w:lineRule="atLeast"/>
              <w:jc w:val="center"/>
              <w:rPr>
                <w:rFonts w:ascii="Times New Roman" w:hAnsi="Times New Roman" w:cs="Arial"/>
                <w:b/>
                <w:kern w:val="2"/>
                <w:sz w:val="24"/>
                <w:lang w:val="el-GR" w:eastAsia="el-GR"/>
              </w:rPr>
            </w:pPr>
            <w:r w:rsidRPr="00807491">
              <w:rPr>
                <w:rFonts w:ascii="Times New Roman" w:hAnsi="Times New Roman" w:cs="Arial"/>
                <w:b/>
                <w:kern w:val="2"/>
                <w:sz w:val="24"/>
                <w:lang w:val="el-GR" w:eastAsia="el-GR"/>
              </w:rPr>
              <w:t>ΓΕΝΙΚΟ ΣΥΝΟΛΟ</w:t>
            </w:r>
          </w:p>
        </w:tc>
        <w:tc>
          <w:tcPr>
            <w:tcW w:w="1260" w:type="dxa"/>
            <w:vAlign w:val="center"/>
          </w:tcPr>
          <w:p w:rsidR="00807491" w:rsidRPr="0030020F" w:rsidRDefault="0030020F" w:rsidP="00807491">
            <w:pPr>
              <w:widowControl w:val="0"/>
              <w:suppressAutoHyphens w:val="0"/>
              <w:wordWrap w:val="0"/>
              <w:spacing w:after="0" w:line="240" w:lineRule="atLeast"/>
              <w:jc w:val="right"/>
              <w:rPr>
                <w:rFonts w:ascii="Times New Roman" w:hAnsi="Times New Roman" w:cs="Arial"/>
                <w:bCs/>
                <w:kern w:val="2"/>
                <w:sz w:val="24"/>
                <w:lang w:val="en-US" w:eastAsia="el-GR"/>
              </w:rPr>
            </w:pPr>
            <w:r>
              <w:rPr>
                <w:rFonts w:ascii="Times New Roman" w:hAnsi="Times New Roman" w:cs="Arial"/>
                <w:bCs/>
                <w:kern w:val="2"/>
                <w:sz w:val="24"/>
                <w:lang w:val="en-US" w:eastAsia="el-GR"/>
              </w:rPr>
              <w:t>39.841,20</w:t>
            </w:r>
          </w:p>
        </w:tc>
      </w:tr>
    </w:tbl>
    <w:p w:rsidR="00C03AE4" w:rsidRDefault="00C03AE4" w:rsidP="00C03AE4">
      <w:pPr>
        <w:pStyle w:val="ae"/>
        <w:rPr>
          <w:lang w:val="el-GR"/>
        </w:rPr>
      </w:pPr>
    </w:p>
    <w:p w:rsidR="00C03AE4" w:rsidRPr="000C4284" w:rsidRDefault="00C03AE4" w:rsidP="00C03AE4">
      <w:pPr>
        <w:pStyle w:val="ae"/>
        <w:spacing w:after="120"/>
        <w:rPr>
          <w:lang w:val="el-GR"/>
        </w:rPr>
      </w:pPr>
      <w:r>
        <w:rPr>
          <w:lang w:val="el-GR"/>
        </w:rPr>
        <w:t>Τα προς προμήθεια είδη κατατάσσονται στους ακόλουθους κωδικούς του Κοινού Λεξιλογίου δημοσίων συμβάσεων (</w:t>
      </w:r>
      <w:r>
        <w:t>CPV</w:t>
      </w:r>
      <w:r>
        <w:rPr>
          <w:lang w:val="el-GR"/>
        </w:rPr>
        <w:t xml:space="preserve">)   και συμπληρωματικού </w:t>
      </w:r>
      <w:r>
        <w:rPr>
          <w:lang w:val="en-US"/>
        </w:rPr>
        <w:t>CPV</w:t>
      </w:r>
      <w:r>
        <w:rPr>
          <w:lang w:val="el-GR"/>
        </w:rPr>
        <w:t xml:space="preserve"> </w:t>
      </w:r>
      <w:r w:rsidR="008D3AB1">
        <w:rPr>
          <w:lang w:val="el-GR"/>
        </w:rPr>
        <w:t xml:space="preserve">: </w:t>
      </w:r>
      <w:r w:rsidR="008D3AB1" w:rsidRPr="008D3AB1">
        <w:rPr>
          <w:lang w:val="el-GR"/>
        </w:rPr>
        <w:t>-34928480-6  Δοχεία και κάδοι απορριμμάτων</w:t>
      </w:r>
    </w:p>
    <w:p w:rsidR="00807491" w:rsidRPr="00B13BBA" w:rsidDel="00807491" w:rsidRDefault="00C03AE4" w:rsidP="00807491">
      <w:pPr>
        <w:rPr>
          <w:lang w:val="el-GR"/>
        </w:rPr>
      </w:pPr>
      <w:r w:rsidRPr="00B13BBA">
        <w:rPr>
          <w:lang w:val="el-GR"/>
        </w:rPr>
        <w:t xml:space="preserve">Κάθε οικονομικός φορέας μπορεί να υποβάλλει προσφορά </w:t>
      </w:r>
      <w:r w:rsidRPr="00842050">
        <w:rPr>
          <w:lang w:val="el-GR"/>
        </w:rPr>
        <w:t>για το σύνολο των ειδών</w:t>
      </w:r>
    </w:p>
    <w:p w:rsidR="00C03AE4" w:rsidRDefault="00C03AE4" w:rsidP="00807491">
      <w:pPr>
        <w:rPr>
          <w:lang w:val="el-GR"/>
        </w:rPr>
      </w:pPr>
    </w:p>
    <w:tbl>
      <w:tblPr>
        <w:tblW w:w="0" w:type="auto"/>
        <w:tblInd w:w="392"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000" w:firstRow="0" w:lastRow="0" w:firstColumn="0" w:lastColumn="0" w:noHBand="0" w:noVBand="0"/>
      </w:tblPr>
      <w:tblGrid>
        <w:gridCol w:w="579"/>
        <w:gridCol w:w="2002"/>
        <w:gridCol w:w="1388"/>
        <w:gridCol w:w="731"/>
        <w:gridCol w:w="1391"/>
      </w:tblGrid>
      <w:tr w:rsidR="008D3AB1" w:rsidRPr="00764C2B" w:rsidTr="008D3AB1">
        <w:tc>
          <w:tcPr>
            <w:tcW w:w="579" w:type="dxa"/>
            <w:vAlign w:val="center"/>
          </w:tcPr>
          <w:p w:rsidR="008D3AB1" w:rsidRPr="00764C2B" w:rsidRDefault="008D3AB1" w:rsidP="008D3AB1">
            <w:pPr>
              <w:pStyle w:val="ae"/>
              <w:rPr>
                <w:b/>
                <w:i/>
                <w:lang w:val="el-GR"/>
              </w:rPr>
            </w:pPr>
            <w:r w:rsidRPr="00764C2B">
              <w:rPr>
                <w:b/>
                <w:i/>
                <w:lang w:val="el-GR"/>
              </w:rPr>
              <w:t>Α/Α</w:t>
            </w:r>
          </w:p>
        </w:tc>
        <w:tc>
          <w:tcPr>
            <w:tcW w:w="2002" w:type="dxa"/>
            <w:vAlign w:val="center"/>
          </w:tcPr>
          <w:p w:rsidR="008D3AB1" w:rsidRPr="00764C2B" w:rsidRDefault="008D3AB1" w:rsidP="008D3AB1">
            <w:pPr>
              <w:pStyle w:val="ae"/>
              <w:rPr>
                <w:b/>
                <w:i/>
                <w:lang w:val="el-GR"/>
              </w:rPr>
            </w:pPr>
            <w:r w:rsidRPr="00764C2B">
              <w:rPr>
                <w:b/>
                <w:i/>
                <w:lang w:val="el-GR"/>
              </w:rPr>
              <w:t>ΕΙΔΟΣ</w:t>
            </w:r>
          </w:p>
        </w:tc>
        <w:tc>
          <w:tcPr>
            <w:tcW w:w="1388" w:type="dxa"/>
          </w:tcPr>
          <w:p w:rsidR="008D3AB1" w:rsidRPr="00764C2B" w:rsidRDefault="008D3AB1" w:rsidP="008D3AB1">
            <w:pPr>
              <w:pStyle w:val="ae"/>
              <w:rPr>
                <w:i/>
                <w:lang w:val="en-US"/>
              </w:rPr>
            </w:pPr>
            <w:r w:rsidRPr="00764C2B">
              <w:rPr>
                <w:i/>
                <w:lang w:val="en-US"/>
              </w:rPr>
              <w:t xml:space="preserve"> </w:t>
            </w:r>
            <w:proofErr w:type="spellStart"/>
            <w:r w:rsidRPr="00764C2B">
              <w:rPr>
                <w:i/>
                <w:lang w:val="en-US"/>
              </w:rPr>
              <w:t>cpv</w:t>
            </w:r>
            <w:proofErr w:type="spellEnd"/>
          </w:p>
        </w:tc>
        <w:tc>
          <w:tcPr>
            <w:tcW w:w="731" w:type="dxa"/>
            <w:vAlign w:val="center"/>
          </w:tcPr>
          <w:p w:rsidR="008D3AB1" w:rsidRPr="00764C2B" w:rsidRDefault="008D3AB1" w:rsidP="008D3AB1">
            <w:pPr>
              <w:pStyle w:val="ae"/>
              <w:rPr>
                <w:b/>
                <w:i/>
                <w:lang w:val="el-GR"/>
              </w:rPr>
            </w:pPr>
            <w:r w:rsidRPr="00764C2B">
              <w:rPr>
                <w:b/>
                <w:i/>
                <w:lang w:val="el-GR"/>
              </w:rPr>
              <w:t>Μ.Μ.</w:t>
            </w:r>
          </w:p>
        </w:tc>
        <w:tc>
          <w:tcPr>
            <w:tcW w:w="1391" w:type="dxa"/>
            <w:vAlign w:val="center"/>
          </w:tcPr>
          <w:p w:rsidR="008D3AB1" w:rsidRPr="00764C2B" w:rsidRDefault="008D3AB1" w:rsidP="008D3AB1">
            <w:pPr>
              <w:pStyle w:val="ae"/>
              <w:rPr>
                <w:b/>
                <w:i/>
                <w:lang w:val="el-GR"/>
              </w:rPr>
            </w:pPr>
            <w:r w:rsidRPr="00764C2B">
              <w:rPr>
                <w:b/>
                <w:i/>
                <w:lang w:val="el-GR"/>
              </w:rPr>
              <w:t>ΠΟΣΟΤΗΤΑ</w:t>
            </w:r>
          </w:p>
        </w:tc>
      </w:tr>
      <w:tr w:rsidR="008D3AB1" w:rsidRPr="00764C2B" w:rsidTr="008D3AB1">
        <w:trPr>
          <w:trHeight w:val="407"/>
        </w:trPr>
        <w:tc>
          <w:tcPr>
            <w:tcW w:w="579" w:type="dxa"/>
          </w:tcPr>
          <w:p w:rsidR="008D3AB1" w:rsidRPr="00764C2B" w:rsidRDefault="008D3AB1" w:rsidP="008D3AB1">
            <w:pPr>
              <w:pStyle w:val="ae"/>
              <w:rPr>
                <w:bCs/>
                <w:i/>
                <w:lang w:val="el-GR"/>
              </w:rPr>
            </w:pPr>
            <w:r w:rsidRPr="00764C2B">
              <w:rPr>
                <w:bCs/>
                <w:i/>
                <w:lang w:val="el-GR"/>
              </w:rPr>
              <w:t>1</w:t>
            </w:r>
          </w:p>
        </w:tc>
        <w:tc>
          <w:tcPr>
            <w:tcW w:w="2002" w:type="dxa"/>
          </w:tcPr>
          <w:p w:rsidR="008D3AB1" w:rsidRPr="00764C2B" w:rsidRDefault="008D3AB1" w:rsidP="008D3AB1">
            <w:pPr>
              <w:pStyle w:val="ae"/>
              <w:rPr>
                <w:bCs/>
                <w:i/>
                <w:lang w:val="el-GR"/>
              </w:rPr>
            </w:pPr>
            <w:r w:rsidRPr="00764C2B">
              <w:rPr>
                <w:bCs/>
                <w:i/>
                <w:lang w:val="el-GR"/>
              </w:rPr>
              <w:t xml:space="preserve">Πλαστικοί κάδοι </w:t>
            </w:r>
          </w:p>
          <w:p w:rsidR="008D3AB1" w:rsidRPr="00764C2B" w:rsidRDefault="008D3AB1" w:rsidP="008D3AB1">
            <w:pPr>
              <w:pStyle w:val="ae"/>
              <w:rPr>
                <w:bCs/>
                <w:i/>
                <w:lang w:val="el-GR"/>
              </w:rPr>
            </w:pPr>
            <w:r w:rsidRPr="00764C2B">
              <w:rPr>
                <w:bCs/>
                <w:i/>
                <w:lang w:val="el-GR"/>
              </w:rPr>
              <w:t xml:space="preserve">απορριμμάτων </w:t>
            </w:r>
          </w:p>
          <w:p w:rsidR="008D3AB1" w:rsidRPr="00764C2B" w:rsidRDefault="008D3AB1" w:rsidP="008D3AB1">
            <w:pPr>
              <w:pStyle w:val="ae"/>
              <w:rPr>
                <w:bCs/>
                <w:i/>
                <w:lang w:val="el-GR"/>
              </w:rPr>
            </w:pPr>
            <w:proofErr w:type="spellStart"/>
            <w:r w:rsidRPr="00764C2B">
              <w:rPr>
                <w:bCs/>
                <w:i/>
                <w:lang w:val="el-GR"/>
              </w:rPr>
              <w:t>χωρ</w:t>
            </w:r>
            <w:proofErr w:type="spellEnd"/>
            <w:r w:rsidRPr="00764C2B">
              <w:rPr>
                <w:bCs/>
                <w:i/>
                <w:lang w:val="el-GR"/>
              </w:rPr>
              <w:t xml:space="preserve">. 1100lt </w:t>
            </w:r>
          </w:p>
          <w:p w:rsidR="008D3AB1" w:rsidRPr="00764C2B" w:rsidRDefault="008D3AB1" w:rsidP="008D3AB1">
            <w:pPr>
              <w:pStyle w:val="ae"/>
              <w:rPr>
                <w:b/>
                <w:bCs/>
                <w:i/>
                <w:lang w:val="el-GR"/>
              </w:rPr>
            </w:pPr>
            <w:r w:rsidRPr="00764C2B">
              <w:rPr>
                <w:b/>
                <w:bCs/>
                <w:i/>
                <w:lang w:val="el-GR"/>
              </w:rPr>
              <w:t>πράσινοι</w:t>
            </w:r>
          </w:p>
        </w:tc>
        <w:tc>
          <w:tcPr>
            <w:tcW w:w="1388" w:type="dxa"/>
          </w:tcPr>
          <w:p w:rsidR="008D3AB1" w:rsidRPr="00764C2B" w:rsidRDefault="008D3AB1" w:rsidP="008D3AB1">
            <w:pPr>
              <w:pStyle w:val="ae"/>
              <w:rPr>
                <w:i/>
                <w:lang w:val="el-GR"/>
              </w:rPr>
            </w:pPr>
            <w:r w:rsidRPr="00764C2B">
              <w:rPr>
                <w:i/>
                <w:lang w:val="el-GR"/>
              </w:rPr>
              <w:t>34928480-6</w:t>
            </w:r>
          </w:p>
        </w:tc>
        <w:tc>
          <w:tcPr>
            <w:tcW w:w="731" w:type="dxa"/>
            <w:vAlign w:val="center"/>
          </w:tcPr>
          <w:p w:rsidR="008D3AB1" w:rsidRPr="00764C2B" w:rsidRDefault="008D3AB1" w:rsidP="008D3AB1">
            <w:pPr>
              <w:pStyle w:val="ae"/>
              <w:rPr>
                <w:bCs/>
                <w:i/>
                <w:lang w:val="el-GR"/>
              </w:rPr>
            </w:pPr>
            <w:r w:rsidRPr="00764C2B">
              <w:rPr>
                <w:bCs/>
                <w:i/>
                <w:lang w:val="el-GR"/>
              </w:rPr>
              <w:t>ΤΕΜ</w:t>
            </w:r>
          </w:p>
        </w:tc>
        <w:tc>
          <w:tcPr>
            <w:tcW w:w="1391" w:type="dxa"/>
            <w:vAlign w:val="center"/>
          </w:tcPr>
          <w:p w:rsidR="008D3AB1" w:rsidRPr="00764C2B" w:rsidRDefault="0030020F" w:rsidP="008D3AB1">
            <w:pPr>
              <w:pStyle w:val="ae"/>
              <w:rPr>
                <w:bCs/>
                <w:i/>
                <w:lang w:val="el-GR"/>
              </w:rPr>
            </w:pPr>
            <w:r>
              <w:rPr>
                <w:bCs/>
                <w:i/>
                <w:lang w:val="en-US"/>
              </w:rPr>
              <w:t>189</w:t>
            </w:r>
          </w:p>
        </w:tc>
      </w:tr>
    </w:tbl>
    <w:p w:rsidR="00C03AE4" w:rsidRDefault="00C03AE4">
      <w:pPr>
        <w:pStyle w:val="ae"/>
        <w:rPr>
          <w:i/>
          <w:color w:val="5B9BD5"/>
          <w:lang w:val="el-GR"/>
        </w:rPr>
      </w:pPr>
    </w:p>
    <w:p w:rsidR="006D2695" w:rsidRPr="00842050" w:rsidRDefault="006D2695" w:rsidP="00842050">
      <w:pPr>
        <w:pStyle w:val="ae"/>
        <w:rPr>
          <w:lang w:val="el-GR"/>
        </w:rPr>
      </w:pPr>
      <w:r w:rsidRPr="00842050">
        <w:rPr>
          <w:i/>
          <w:color w:val="5B9BD5"/>
          <w:lang w:val="el-GR"/>
        </w:rPr>
        <w:t>[]</w:t>
      </w:r>
      <w:r w:rsidRPr="00842050">
        <w:rPr>
          <w:lang w:val="el-GR"/>
        </w:rPr>
        <w:t>Η εκτιμώμενη αξία της σύμβασης ανέρχεται στο ποσό των</w:t>
      </w:r>
      <w:r w:rsidR="00842050">
        <w:rPr>
          <w:lang w:val="el-GR"/>
        </w:rPr>
        <w:t xml:space="preserve"> </w:t>
      </w:r>
      <w:r w:rsidR="004C1CB2" w:rsidRPr="00842050">
        <w:rPr>
          <w:lang w:val="el-GR"/>
        </w:rPr>
        <w:t xml:space="preserve"> </w:t>
      </w:r>
      <w:r w:rsidR="0030020F" w:rsidRPr="00842050">
        <w:rPr>
          <w:rFonts w:cs="Arial"/>
          <w:bCs/>
          <w:kern w:val="2"/>
          <w:sz w:val="24"/>
          <w:lang w:val="el-GR" w:eastAsia="el-GR"/>
        </w:rPr>
        <w:t xml:space="preserve">39.841,20 </w:t>
      </w:r>
      <w:r w:rsidRPr="00842050">
        <w:rPr>
          <w:lang w:val="el-GR"/>
        </w:rPr>
        <w:t xml:space="preserve">€ συμπεριλαμβανομένου ΦΠΑ </w:t>
      </w:r>
      <w:r w:rsidR="000E08C4" w:rsidRPr="00842050">
        <w:rPr>
          <w:lang w:val="el-GR"/>
        </w:rPr>
        <w:t>24%</w:t>
      </w:r>
      <w:r w:rsidRPr="00842050">
        <w:rPr>
          <w:lang w:val="el-GR"/>
        </w:rPr>
        <w:t xml:space="preserve"> (προϋπολογισμός χωρίς ΦΠΑ: € </w:t>
      </w:r>
      <w:r w:rsidR="0030020F" w:rsidRPr="00842050">
        <w:rPr>
          <w:rFonts w:cs="Arial"/>
          <w:bCs/>
          <w:kern w:val="2"/>
          <w:sz w:val="24"/>
          <w:lang w:val="el-GR" w:eastAsia="el-GR"/>
        </w:rPr>
        <w:t>32.130,00</w:t>
      </w:r>
      <w:r w:rsidR="00842050" w:rsidRPr="00842050">
        <w:rPr>
          <w:rFonts w:cs="Arial"/>
          <w:bCs/>
          <w:kern w:val="2"/>
          <w:sz w:val="24"/>
          <w:lang w:val="el-GR" w:eastAsia="el-GR"/>
        </w:rPr>
        <w:t xml:space="preserve"> </w:t>
      </w:r>
      <w:r w:rsidRPr="00842050">
        <w:rPr>
          <w:lang w:val="el-GR"/>
        </w:rPr>
        <w:t xml:space="preserve">ΦΠΑ </w:t>
      </w:r>
      <w:r w:rsidR="00842050" w:rsidRPr="00842050">
        <w:rPr>
          <w:lang w:val="el-GR"/>
        </w:rPr>
        <w:t xml:space="preserve"> </w:t>
      </w:r>
      <w:r w:rsidRPr="00842050">
        <w:rPr>
          <w:lang w:val="el-GR"/>
        </w:rPr>
        <w:t>:</w:t>
      </w:r>
      <w:r w:rsidR="00752DAA" w:rsidRPr="00842050">
        <w:rPr>
          <w:lang w:val="el-GR"/>
        </w:rPr>
        <w:t>€</w:t>
      </w:r>
      <w:r w:rsidR="0030020F" w:rsidRPr="00842050">
        <w:rPr>
          <w:lang w:val="el-GR"/>
        </w:rPr>
        <w:t>7.712,20</w:t>
      </w:r>
      <w:r w:rsidR="000E08C4" w:rsidRPr="00842050">
        <w:rPr>
          <w:lang w:val="el-GR"/>
        </w:rPr>
        <w:t>).</w:t>
      </w:r>
    </w:p>
    <w:p w:rsidR="006D2695" w:rsidRDefault="006D2695">
      <w:pPr>
        <w:rPr>
          <w:lang w:val="el-GR"/>
        </w:rPr>
      </w:pPr>
      <w:r w:rsidRPr="006B4F30">
        <w:rPr>
          <w:lang w:val="el-GR"/>
        </w:rPr>
        <w:t xml:space="preserve">Η διάρκεια της σύμβασης ορίζεται  σε </w:t>
      </w:r>
      <w:r w:rsidR="00807491">
        <w:rPr>
          <w:lang w:val="el-GR"/>
        </w:rPr>
        <w:t xml:space="preserve">δύο </w:t>
      </w:r>
      <w:r w:rsidR="0074106B" w:rsidRPr="006B4F30">
        <w:rPr>
          <w:lang w:val="el-GR"/>
        </w:rPr>
        <w:t>(</w:t>
      </w:r>
      <w:r w:rsidR="00807491">
        <w:rPr>
          <w:lang w:val="el-GR"/>
        </w:rPr>
        <w:t>2</w:t>
      </w:r>
      <w:r w:rsidR="0074106B" w:rsidRPr="006B4F30">
        <w:rPr>
          <w:lang w:val="el-GR"/>
        </w:rPr>
        <w:t>)</w:t>
      </w:r>
      <w:r w:rsidR="00807491" w:rsidRPr="00807491">
        <w:rPr>
          <w:lang w:val="el-GR"/>
        </w:rPr>
        <w:t xml:space="preserve"> </w:t>
      </w:r>
      <w:r w:rsidR="00807491">
        <w:rPr>
          <w:lang w:val="el-GR"/>
        </w:rPr>
        <w:t>μήνες</w:t>
      </w:r>
      <w:r w:rsidR="00842050">
        <w:rPr>
          <w:lang w:val="el-GR"/>
        </w:rPr>
        <w:t>.</w:t>
      </w:r>
      <w:r w:rsidR="0074106B" w:rsidRPr="006B4F30">
        <w:rPr>
          <w:lang w:val="el-GR"/>
        </w:rPr>
        <w:t xml:space="preserve">, </w:t>
      </w:r>
    </w:p>
    <w:p w:rsidR="006D2695" w:rsidRPr="00444085" w:rsidRDefault="006D2695">
      <w:pPr>
        <w:rPr>
          <w:lang w:val="el-GR"/>
        </w:rPr>
      </w:pPr>
      <w:r>
        <w:rPr>
          <w:lang w:val="el-GR"/>
        </w:rPr>
        <w:t xml:space="preserve">Αναλυτική περιγραφή του φυσικού και οικονομικού αντικειμένου της σύμβασης δίδεται στο ΠΑΡΑΡΤΗΜΑ </w:t>
      </w:r>
      <w:r w:rsidR="000B4FF7">
        <w:rPr>
          <w:lang w:val="el-GR"/>
        </w:rPr>
        <w:t xml:space="preserve">.Ι. </w:t>
      </w:r>
      <w:r>
        <w:rPr>
          <w:lang w:val="el-GR"/>
        </w:rPr>
        <w:t xml:space="preserve">της παρούσας διακήρυξης. </w:t>
      </w:r>
    </w:p>
    <w:p w:rsidR="006D2695" w:rsidRPr="006C2811" w:rsidRDefault="006D2695">
      <w:pPr>
        <w:pStyle w:val="normalwithoutspacing"/>
      </w:pPr>
      <w:r>
        <w:t>Η σύμβαση θα ανατεθεί με το κριτήριο της π</w:t>
      </w:r>
      <w:r w:rsidR="00842050">
        <w:t xml:space="preserve">λέον συμφέρουσας από οικονομικής </w:t>
      </w:r>
      <w:r>
        <w:t>άποψη</w:t>
      </w:r>
      <w:r w:rsidR="00842050">
        <w:t xml:space="preserve">ς </w:t>
      </w:r>
      <w:r>
        <w:t xml:space="preserve"> προσφοράς, </w:t>
      </w:r>
      <w:r w:rsidRPr="00926140">
        <w:t xml:space="preserve">βάσει </w:t>
      </w:r>
      <w:r w:rsidR="00926140" w:rsidRPr="00926140">
        <w:rPr>
          <w:rStyle w:val="a4"/>
          <w:szCs w:val="22"/>
        </w:rPr>
        <w:t xml:space="preserve"> </w:t>
      </w:r>
      <w:r w:rsidR="00926140" w:rsidRPr="006C2811">
        <w:t>τιμής</w:t>
      </w:r>
      <w:r w:rsidR="006C2811">
        <w:t>.</w:t>
      </w:r>
    </w:p>
    <w:p w:rsidR="006D2695" w:rsidRDefault="006D2695">
      <w:pPr>
        <w:pStyle w:val="2"/>
        <w:rPr>
          <w:lang w:val="el-GR"/>
        </w:rPr>
      </w:pPr>
      <w:bookmarkStart w:id="4" w:name="_Toc492031004"/>
      <w:r>
        <w:rPr>
          <w:lang w:val="el-GR"/>
        </w:rPr>
        <w:t>1.4</w:t>
      </w:r>
      <w:r>
        <w:rPr>
          <w:lang w:val="el-GR"/>
        </w:rPr>
        <w:tab/>
        <w:t>Θεσμικό πλαίσιο</w:t>
      </w:r>
      <w:bookmarkEnd w:id="4"/>
      <w:r>
        <w:rPr>
          <w:lang w:val="el-GR"/>
        </w:rPr>
        <w:t xml:space="preserve"> </w:t>
      </w:r>
    </w:p>
    <w:p w:rsidR="006D2695" w:rsidRDefault="006D2695">
      <w:pPr>
        <w:rPr>
          <w:lang w:val="el-GR"/>
        </w:rPr>
      </w:pPr>
      <w:r>
        <w:rPr>
          <w:lang w:val="el-GR"/>
        </w:rPr>
        <w:t xml:space="preserve">Η ανάθεση και εκτέλεση της σύμβασης διέπεται από την κείμενη νομοθεσία και τις </w:t>
      </w:r>
      <w:proofErr w:type="spellStart"/>
      <w:r>
        <w:rPr>
          <w:lang w:val="el-GR"/>
        </w:rPr>
        <w:t>κατ΄</w:t>
      </w:r>
      <w:proofErr w:type="spellEnd"/>
      <w:r>
        <w:rPr>
          <w:lang w:val="el-GR"/>
        </w:rPr>
        <w:t xml:space="preserve"> εξουσιοδότηση αυτής εκδοθείσες κανονιστικές πράξεις, όπως ισχύουν και ιδίως:</w:t>
      </w:r>
    </w:p>
    <w:p w:rsidR="006D2695" w:rsidRDefault="006D2695" w:rsidP="002F0B8F">
      <w:pPr>
        <w:numPr>
          <w:ilvl w:val="0"/>
          <w:numId w:val="11"/>
        </w:numPr>
        <w:rPr>
          <w:color w:val="000000"/>
          <w:lang w:val="el-GR"/>
        </w:rPr>
      </w:pPr>
      <w:r>
        <w:rPr>
          <w:lang w:val="el-GR"/>
        </w:rPr>
        <w:t>του ν. 4412/2016 (Α' 147) “</w:t>
      </w:r>
      <w:r>
        <w:rPr>
          <w:i/>
          <w:lang w:val="el-GR"/>
        </w:rPr>
        <w:t>Δημόσιες Συμβάσεις Έργων, Προμηθειών και Υπηρεσιών (προσαρμογή στις Οδηγίες 2014/24/ ΕΕ και 2014/25/ΕΕ)»</w:t>
      </w:r>
    </w:p>
    <w:p w:rsidR="006D2695" w:rsidRDefault="006D2695" w:rsidP="002F0B8F">
      <w:pPr>
        <w:numPr>
          <w:ilvl w:val="0"/>
          <w:numId w:val="11"/>
        </w:numPr>
        <w:rPr>
          <w:lang w:val="el-GR"/>
        </w:rPr>
      </w:pPr>
      <w:r>
        <w:rPr>
          <w:color w:val="000000"/>
          <w:lang w:val="el-GR"/>
        </w:rPr>
        <w:t>του ν. 4314/2014 (Α' 265)</w:t>
      </w:r>
      <w:r>
        <w:rPr>
          <w:rStyle w:val="FootnoteReference2"/>
          <w:color w:val="000000"/>
          <w:szCs w:val="22"/>
          <w:lang w:val="el-GR"/>
        </w:rPr>
        <w:t>,</w:t>
      </w:r>
      <w:r>
        <w:rPr>
          <w:lang w:val="el-GR"/>
        </w:rPr>
        <w:t xml:space="preserve"> “</w:t>
      </w:r>
      <w:r>
        <w:rPr>
          <w:i/>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Pr>
          <w:i/>
        </w:rPr>
        <w:t>L</w:t>
      </w:r>
      <w:r>
        <w:rPr>
          <w:i/>
          <w:lang w:val="el-GR"/>
        </w:rPr>
        <w:t xml:space="preserve"> 156/16.6.2012) στο </w:t>
      </w:r>
      <w:r>
        <w:rPr>
          <w:i/>
          <w:lang w:val="el-GR"/>
        </w:rPr>
        <w:lastRenderedPageBreak/>
        <w:t>ελληνικό δίκαιο, τροποποίηση του ν. 3419/2005 (Α' 297) και άλλες διατάξεις</w:t>
      </w:r>
      <w:r>
        <w:rPr>
          <w:lang w:val="el-GR"/>
        </w:rPr>
        <w:t xml:space="preserve">” </w:t>
      </w:r>
      <w:r>
        <w:rPr>
          <w:color w:val="000000"/>
          <w:lang w:val="el-GR"/>
        </w:rPr>
        <w:t>και του ν. 3614/2007 (Α' 267) «</w:t>
      </w:r>
      <w:r>
        <w:rPr>
          <w:i/>
          <w:color w:val="000000"/>
          <w:lang w:val="el-GR"/>
        </w:rPr>
        <w:t>Διαχείριση, έλεγχος και εφαρμογή αναπτυξιακών παρεμβάσεων για την προγραμματική περίοδο 2007 -2013</w:t>
      </w:r>
      <w:r>
        <w:rPr>
          <w:color w:val="000000"/>
          <w:lang w:val="el-GR"/>
        </w:rPr>
        <w:t>»,</w:t>
      </w:r>
    </w:p>
    <w:p w:rsidR="006D2695" w:rsidRDefault="006D2695" w:rsidP="002F0B8F">
      <w:pPr>
        <w:numPr>
          <w:ilvl w:val="0"/>
          <w:numId w:val="11"/>
        </w:numPr>
        <w:rPr>
          <w:lang w:val="el-GR"/>
        </w:rPr>
      </w:pPr>
      <w:r>
        <w:rPr>
          <w:lang w:val="el-GR"/>
        </w:rPr>
        <w:t>του ν. 4270/2014 (Α' 143) «</w:t>
      </w:r>
      <w:r>
        <w:rPr>
          <w:i/>
          <w:lang w:val="el-GR"/>
        </w:rPr>
        <w:t>Αρχές δημοσιονομικής διαχείρισης και εποπτείας (ενσωμάτωση της Οδηγίας 2011/85/ΕΕ) – δημόσιο λογιστικό και άλλες διατάξεις</w:t>
      </w:r>
      <w:r>
        <w:rPr>
          <w:lang w:val="el-GR"/>
        </w:rPr>
        <w:t>»</w:t>
      </w:r>
      <w:r>
        <w:rPr>
          <w:b/>
          <w:lang w:val="el-GR"/>
        </w:rPr>
        <w:t>,</w:t>
      </w:r>
    </w:p>
    <w:p w:rsidR="006D2695" w:rsidRDefault="006D2695" w:rsidP="002F0B8F">
      <w:pPr>
        <w:numPr>
          <w:ilvl w:val="0"/>
          <w:numId w:val="11"/>
        </w:numPr>
        <w:rPr>
          <w:lang w:val="el-GR"/>
        </w:rPr>
      </w:pPr>
      <w:r>
        <w:rPr>
          <w:lang w:val="el-GR"/>
        </w:rPr>
        <w:t>του ν. 4250/2014 (Α' 74) «</w:t>
      </w:r>
      <w:r>
        <w:rPr>
          <w:i/>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Pr>
          <w:i/>
          <w:lang w:val="el-GR"/>
        </w:rPr>
        <w:t>π.δ</w:t>
      </w:r>
      <w:proofErr w:type="spellEnd"/>
      <w:r>
        <w:rPr>
          <w:i/>
          <w:lang w:val="el-GR"/>
        </w:rPr>
        <w:t>. 318/1992 (Α΄161) και λοιπές ρυθμίσεις</w:t>
      </w:r>
      <w:r>
        <w:rPr>
          <w:lang w:val="el-GR"/>
        </w:rPr>
        <w:t xml:space="preserve">» και ειδικότερα τις διατάξεις του άρθρου 1, </w:t>
      </w:r>
      <w:r>
        <w:rPr>
          <w:b/>
          <w:bCs/>
          <w:lang w:val="el-GR"/>
        </w:rPr>
        <w:t xml:space="preserve"> </w:t>
      </w:r>
    </w:p>
    <w:p w:rsidR="006D2695" w:rsidRDefault="006D2695" w:rsidP="002F0B8F">
      <w:pPr>
        <w:numPr>
          <w:ilvl w:val="0"/>
          <w:numId w:val="11"/>
        </w:numPr>
        <w:rPr>
          <w:i/>
          <w:color w:val="5B9BD5"/>
          <w:szCs w:val="22"/>
          <w:lang w:val="el-GR"/>
        </w:rPr>
      </w:pPr>
      <w:r>
        <w:rPr>
          <w:lang w:val="el-GR"/>
        </w:rPr>
        <w:t>της παρ. Ζ του Ν. 4152/2013 (Α' 107) «</w:t>
      </w:r>
      <w:r>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Pr>
          <w:lang w:val="el-GR"/>
        </w:rPr>
        <w:t xml:space="preserve">», </w:t>
      </w:r>
    </w:p>
    <w:p w:rsidR="006D2695" w:rsidRDefault="006D2695" w:rsidP="002F0B8F">
      <w:pPr>
        <w:numPr>
          <w:ilvl w:val="0"/>
          <w:numId w:val="11"/>
        </w:numPr>
        <w:rPr>
          <w:szCs w:val="22"/>
          <w:lang w:val="el-GR"/>
        </w:rPr>
      </w:pPr>
      <w:r>
        <w:rPr>
          <w:szCs w:val="22"/>
          <w:lang w:val="el-GR"/>
        </w:rPr>
        <w:t>του ν. 4013/2011 (Α’ 204) «</w:t>
      </w:r>
      <w:r>
        <w:rPr>
          <w:i/>
          <w:szCs w:val="22"/>
          <w:lang w:val="el-GR"/>
        </w:rPr>
        <w:t>Σύσταση ενιαίας Ανεξάρτητης Αρχής Δημοσίων Συμβάσεων και Κεντρικού Ηλεκτρονικού Μητρώου Δημοσίων Συμβάσεων…</w:t>
      </w:r>
      <w:r>
        <w:rPr>
          <w:szCs w:val="22"/>
          <w:lang w:val="el-GR"/>
        </w:rPr>
        <w:t xml:space="preserve">», </w:t>
      </w:r>
    </w:p>
    <w:p w:rsidR="006D2695" w:rsidRPr="008A5C00" w:rsidRDefault="006D2695" w:rsidP="002F0B8F">
      <w:pPr>
        <w:numPr>
          <w:ilvl w:val="0"/>
          <w:numId w:val="11"/>
        </w:numPr>
        <w:rPr>
          <w:szCs w:val="22"/>
          <w:lang w:val="el-GR"/>
        </w:rPr>
      </w:pPr>
      <w:r w:rsidRPr="008A5C00">
        <w:rPr>
          <w:szCs w:val="22"/>
          <w:lang w:val="el-GR"/>
        </w:rPr>
        <w:t>του ν. 3861/2010 (Α’ 112) «</w:t>
      </w:r>
      <w:r w:rsidRPr="008A5C00">
        <w:rPr>
          <w:i/>
          <w:iCs/>
          <w:szCs w:val="22"/>
          <w:lang w:val="el-GR"/>
        </w:rPr>
        <w:t xml:space="preserve">Ενίσχυση της διαφάνειας με την υποχρεωτική ανάρτηση νόμων και πράξεων των κυβερνητικών, διοικητικών και </w:t>
      </w:r>
      <w:proofErr w:type="spellStart"/>
      <w:r w:rsidRPr="008A5C00">
        <w:rPr>
          <w:i/>
          <w:iCs/>
          <w:szCs w:val="22"/>
          <w:lang w:val="el-GR"/>
        </w:rPr>
        <w:t>αυτοδιοικητικών</w:t>
      </w:r>
      <w:proofErr w:type="spellEnd"/>
      <w:r w:rsidRPr="008A5C00">
        <w:rPr>
          <w:i/>
          <w:iCs/>
          <w:szCs w:val="22"/>
          <w:lang w:val="el-GR"/>
        </w:rPr>
        <w:t xml:space="preserve"> οργάνων στο διαδίκτυο "Πρόγραμμα Διαύγεια" και άλλες διατάξεις”</w:t>
      </w:r>
      <w:r w:rsidRPr="008A5C00">
        <w:rPr>
          <w:szCs w:val="22"/>
          <w:lang w:val="el-GR"/>
        </w:rPr>
        <w:t>,</w:t>
      </w:r>
    </w:p>
    <w:p w:rsidR="00EB78C3" w:rsidRPr="008A5C00" w:rsidRDefault="00EB78C3" w:rsidP="002F0B8F">
      <w:pPr>
        <w:numPr>
          <w:ilvl w:val="0"/>
          <w:numId w:val="11"/>
        </w:numPr>
        <w:rPr>
          <w:i/>
          <w:color w:val="4F81BD"/>
          <w:szCs w:val="22"/>
          <w:lang w:val="el-GR"/>
        </w:rPr>
      </w:pPr>
      <w:r w:rsidRPr="008A5C00">
        <w:rPr>
          <w:szCs w:val="22"/>
          <w:lang w:val="el-GR"/>
        </w:rPr>
        <w:t xml:space="preserve">του άρθρου 23 της απόφασης με </w:t>
      </w:r>
      <w:proofErr w:type="spellStart"/>
      <w:r w:rsidRPr="008A5C00">
        <w:rPr>
          <w:szCs w:val="22"/>
          <w:lang w:val="el-GR"/>
        </w:rPr>
        <w:t>αριθμ</w:t>
      </w:r>
      <w:proofErr w:type="spellEnd"/>
      <w:r w:rsidRPr="008A5C00">
        <w:rPr>
          <w:szCs w:val="22"/>
          <w:lang w:val="el-GR"/>
        </w:rPr>
        <w:t xml:space="preserve">. 11389/1993 (Β’ 185) του Υπουργείου Εσωτερικών </w:t>
      </w:r>
      <w:r w:rsidRPr="008A5C00">
        <w:rPr>
          <w:i/>
          <w:color w:val="4F81BD"/>
          <w:szCs w:val="22"/>
          <w:lang w:val="el-GR"/>
        </w:rPr>
        <w:t>[συμπληρώνεται κατά περίπτωση]</w:t>
      </w:r>
    </w:p>
    <w:p w:rsidR="006D2695" w:rsidRPr="008A5C00" w:rsidRDefault="006D2695" w:rsidP="002F0B8F">
      <w:pPr>
        <w:numPr>
          <w:ilvl w:val="0"/>
          <w:numId w:val="11"/>
        </w:numPr>
        <w:rPr>
          <w:lang w:val="el-GR"/>
        </w:rPr>
      </w:pPr>
      <w:r w:rsidRPr="008A5C00">
        <w:rPr>
          <w:lang w:val="el-GR"/>
        </w:rPr>
        <w:t>του ν. 2859/2000 (Α’ 248) «</w:t>
      </w:r>
      <w:r w:rsidRPr="008A5C00">
        <w:rPr>
          <w:i/>
          <w:lang w:val="el-GR"/>
        </w:rPr>
        <w:t>Κύρωση Κώδικα Φόρου Προστιθέμενης Αξίας</w:t>
      </w:r>
      <w:r w:rsidRPr="008A5C00">
        <w:rPr>
          <w:lang w:val="el-GR"/>
        </w:rPr>
        <w:t xml:space="preserve">», </w:t>
      </w:r>
    </w:p>
    <w:p w:rsidR="006D2695" w:rsidRPr="008A5C00" w:rsidRDefault="006D2695" w:rsidP="002F0B8F">
      <w:pPr>
        <w:numPr>
          <w:ilvl w:val="0"/>
          <w:numId w:val="11"/>
        </w:numPr>
        <w:rPr>
          <w:lang w:val="el-GR"/>
        </w:rPr>
      </w:pPr>
      <w:r w:rsidRPr="008A5C00">
        <w:rPr>
          <w:lang w:val="el-GR"/>
        </w:rPr>
        <w:t>του ν.2690/1999 (Α' 45) “</w:t>
      </w:r>
      <w:r w:rsidRPr="008A5C00">
        <w:rPr>
          <w:i/>
          <w:lang w:val="el-GR"/>
        </w:rPr>
        <w:t>Κύρωση του Κώδικα Διοικητικής Διαδικασίας και άλλες διατάξεις</w:t>
      </w:r>
      <w:r w:rsidRPr="008A5C00">
        <w:rPr>
          <w:lang w:val="el-GR"/>
        </w:rPr>
        <w:t>”  και ιδίως των άρθρων 7 και 13 έως 15,</w:t>
      </w:r>
    </w:p>
    <w:p w:rsidR="006D2695" w:rsidRPr="008A5C00" w:rsidRDefault="006D2695" w:rsidP="002F0B8F">
      <w:pPr>
        <w:numPr>
          <w:ilvl w:val="0"/>
          <w:numId w:val="11"/>
        </w:numPr>
        <w:rPr>
          <w:i/>
          <w:iCs/>
          <w:color w:val="5B9BD5"/>
          <w:lang w:val="el-GR"/>
        </w:rPr>
      </w:pPr>
      <w:r w:rsidRPr="008A5C00">
        <w:rPr>
          <w:lang w:val="el-GR"/>
        </w:rPr>
        <w:t xml:space="preserve">του </w:t>
      </w:r>
      <w:proofErr w:type="spellStart"/>
      <w:r w:rsidRPr="008A5C00">
        <w:rPr>
          <w:lang w:val="el-GR"/>
        </w:rPr>
        <w:t>π.δ</w:t>
      </w:r>
      <w:proofErr w:type="spellEnd"/>
      <w:r w:rsidRPr="008A5C00">
        <w:rPr>
          <w:lang w:val="el-GR"/>
        </w:rPr>
        <w:t xml:space="preserve"> 28/2015 (Α' 34) “</w:t>
      </w:r>
      <w:r w:rsidRPr="008A5C00">
        <w:rPr>
          <w:i/>
          <w:lang w:val="el-GR"/>
        </w:rPr>
        <w:t>Κωδικοποίηση διατάξεων για την πρόσβαση σε δημόσια έγγραφα και στοιχεία</w:t>
      </w:r>
      <w:r w:rsidRPr="008A5C00">
        <w:rPr>
          <w:lang w:val="el-GR"/>
        </w:rPr>
        <w:t xml:space="preserve">”, </w:t>
      </w:r>
    </w:p>
    <w:p w:rsidR="006D2695" w:rsidRPr="002F0B8F" w:rsidRDefault="006D2695" w:rsidP="002F0B8F">
      <w:pPr>
        <w:numPr>
          <w:ilvl w:val="0"/>
          <w:numId w:val="11"/>
        </w:numPr>
        <w:rPr>
          <w:lang w:val="el-GR"/>
        </w:rPr>
      </w:pPr>
      <w:r w:rsidRPr="002F0B8F">
        <w:rPr>
          <w:lang w:val="el-GR"/>
        </w:rPr>
        <w:t>το</w:t>
      </w:r>
      <w:r w:rsidR="000B4FF7" w:rsidRPr="002F0B8F">
        <w:rPr>
          <w:lang w:val="el-GR"/>
        </w:rPr>
        <w:t>υ</w:t>
      </w:r>
      <w:r w:rsidRPr="002F0B8F">
        <w:rPr>
          <w:lang w:val="el-GR"/>
        </w:rPr>
        <w:t xml:space="preserve"> </w:t>
      </w:r>
      <w:proofErr w:type="spellStart"/>
      <w:r w:rsidRPr="002F0B8F">
        <w:rPr>
          <w:lang w:val="el-GR"/>
        </w:rPr>
        <w:t>π.δ</w:t>
      </w:r>
      <w:proofErr w:type="spellEnd"/>
      <w:r w:rsidRPr="002F0B8F">
        <w:rPr>
          <w:lang w:val="el-GR"/>
        </w:rPr>
        <w:t xml:space="preserve">. 80/2016 (Α΄145) “Ανάληψη υποχρεώσεων από τους </w:t>
      </w:r>
      <w:proofErr w:type="spellStart"/>
      <w:r w:rsidRPr="002F0B8F">
        <w:rPr>
          <w:lang w:val="el-GR"/>
        </w:rPr>
        <w:t>Διατάκτες</w:t>
      </w:r>
      <w:proofErr w:type="spellEnd"/>
      <w:r w:rsidRPr="002F0B8F">
        <w:rPr>
          <w:lang w:val="el-GR"/>
        </w:rPr>
        <w:t>”</w:t>
      </w:r>
    </w:p>
    <w:p w:rsidR="006D2695" w:rsidRPr="008A5C00" w:rsidRDefault="006D2695" w:rsidP="002F0B8F">
      <w:pPr>
        <w:numPr>
          <w:ilvl w:val="0"/>
          <w:numId w:val="11"/>
        </w:numPr>
        <w:rPr>
          <w:lang w:val="el-GR"/>
        </w:rPr>
      </w:pPr>
      <w:r>
        <w:rPr>
          <w:szCs w:val="22"/>
          <w:lang w:val="el-GR"/>
        </w:rPr>
        <w:t xml:space="preserve">της με </w:t>
      </w:r>
      <w:r w:rsidRPr="008A5C00">
        <w:rPr>
          <w:szCs w:val="22"/>
          <w:lang w:val="el-GR"/>
        </w:rPr>
        <w:t xml:space="preserve">αρ. </w:t>
      </w:r>
      <w:r w:rsidR="0041382E" w:rsidRPr="008A5C00">
        <w:rPr>
          <w:szCs w:val="22"/>
          <w:lang w:val="el-GR"/>
        </w:rPr>
        <w:t>57654</w:t>
      </w:r>
      <w:r w:rsidRPr="008A5C00">
        <w:rPr>
          <w:szCs w:val="22"/>
          <w:lang w:val="el-GR"/>
        </w:rPr>
        <w:t>/</w:t>
      </w:r>
      <w:r w:rsidR="0041382E" w:rsidRPr="008A5C00">
        <w:rPr>
          <w:szCs w:val="22"/>
          <w:lang w:val="el-GR"/>
        </w:rPr>
        <w:t xml:space="preserve">2017 </w:t>
      </w:r>
      <w:r w:rsidRPr="008A5C00">
        <w:rPr>
          <w:szCs w:val="22"/>
          <w:lang w:val="el-GR"/>
        </w:rPr>
        <w:t xml:space="preserve">Υπουργικής Απόφασης (Β’ </w:t>
      </w:r>
      <w:r w:rsidR="0041382E" w:rsidRPr="008A5C00">
        <w:rPr>
          <w:szCs w:val="22"/>
          <w:lang w:val="el-GR"/>
        </w:rPr>
        <w:t>1781</w:t>
      </w:r>
      <w:r w:rsidRPr="008A5C00">
        <w:rPr>
          <w:szCs w:val="22"/>
          <w:lang w:val="el-GR"/>
        </w:rPr>
        <w:t xml:space="preserve">) </w:t>
      </w:r>
      <w:r w:rsidRPr="008A5C00">
        <w:rPr>
          <w:i/>
          <w:iCs/>
          <w:szCs w:val="22"/>
          <w:lang w:val="el-GR"/>
        </w:rPr>
        <w:t>«</w:t>
      </w:r>
      <w:r w:rsidR="0041382E" w:rsidRPr="008A5C00">
        <w:rPr>
          <w:i/>
          <w:iCs/>
          <w:szCs w:val="22"/>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8A5C00">
        <w:rPr>
          <w:i/>
          <w:iCs/>
          <w:szCs w:val="22"/>
          <w:lang w:val="el-GR"/>
        </w:rPr>
        <w:t>»</w:t>
      </w:r>
    </w:p>
    <w:p w:rsidR="006D2695" w:rsidRPr="000E08C4" w:rsidRDefault="006D2695" w:rsidP="002F0B8F">
      <w:pPr>
        <w:numPr>
          <w:ilvl w:val="0"/>
          <w:numId w:val="11"/>
        </w:numPr>
        <w:rPr>
          <w:i/>
          <w:iCs/>
          <w:color w:val="5B9BD5"/>
          <w:lang w:val="el-GR"/>
        </w:rPr>
      </w:pPr>
      <w:r>
        <w:rPr>
          <w:szCs w:val="22"/>
          <w:lang w:val="el-GR"/>
        </w:rPr>
        <w:t xml:space="preserve">των σε εκτέλεση των ανωτέρω νόμων </w:t>
      </w:r>
      <w:proofErr w:type="spellStart"/>
      <w:r>
        <w:rPr>
          <w:szCs w:val="22"/>
          <w:lang w:val="el-GR"/>
        </w:rPr>
        <w:t>εκδοθεισών</w:t>
      </w:r>
      <w:proofErr w:type="spellEnd"/>
      <w:r>
        <w:rPr>
          <w:szCs w:val="22"/>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910307" w:rsidRPr="00476CAA" w:rsidRDefault="000E08C4" w:rsidP="00910307">
      <w:pPr>
        <w:numPr>
          <w:ilvl w:val="0"/>
          <w:numId w:val="11"/>
        </w:numPr>
        <w:rPr>
          <w:i/>
          <w:iCs/>
          <w:color w:val="5B9BD5"/>
          <w:lang w:val="el-GR"/>
        </w:rPr>
      </w:pPr>
      <w:r>
        <w:rPr>
          <w:szCs w:val="22"/>
          <w:lang w:val="el-GR"/>
        </w:rPr>
        <w:t xml:space="preserve">Η με </w:t>
      </w:r>
      <w:r w:rsidR="00910307" w:rsidRPr="00476CAA">
        <w:rPr>
          <w:szCs w:val="22"/>
          <w:lang w:val="el-GR"/>
        </w:rPr>
        <w:t>Η με αρ  61/2019 μελέτη Δ/</w:t>
      </w:r>
      <w:proofErr w:type="spellStart"/>
      <w:r w:rsidR="00910307" w:rsidRPr="00476CAA">
        <w:rPr>
          <w:szCs w:val="22"/>
          <w:lang w:val="el-GR"/>
        </w:rPr>
        <w:t>νσης</w:t>
      </w:r>
      <w:proofErr w:type="spellEnd"/>
      <w:r w:rsidR="00910307" w:rsidRPr="00476CAA">
        <w:rPr>
          <w:szCs w:val="22"/>
          <w:lang w:val="el-GR"/>
        </w:rPr>
        <w:t xml:space="preserve"> Περιβάλλοντος και Ποιότητας Ζωής.</w:t>
      </w:r>
    </w:p>
    <w:p w:rsidR="00910307" w:rsidRPr="00476CAA" w:rsidRDefault="00910307" w:rsidP="00910307">
      <w:pPr>
        <w:numPr>
          <w:ilvl w:val="0"/>
          <w:numId w:val="11"/>
        </w:numPr>
        <w:rPr>
          <w:i/>
          <w:iCs/>
          <w:color w:val="5B9BD5"/>
          <w:lang w:val="el-GR"/>
        </w:rPr>
      </w:pPr>
      <w:r w:rsidRPr="00476CAA">
        <w:rPr>
          <w:szCs w:val="22"/>
          <w:lang w:val="el-GR"/>
        </w:rPr>
        <w:t xml:space="preserve">Το </w:t>
      </w:r>
      <w:r w:rsidRPr="00476CAA">
        <w:rPr>
          <w:lang w:val="el-GR"/>
        </w:rPr>
        <w:t>με ΑΔΑΜ  19</w:t>
      </w:r>
      <w:r w:rsidRPr="00476CAA">
        <w:rPr>
          <w:lang w:val="en-US"/>
        </w:rPr>
        <w:t>REQ</w:t>
      </w:r>
      <w:r w:rsidRPr="00476CAA">
        <w:rPr>
          <w:lang w:val="el-GR"/>
        </w:rPr>
        <w:t>004924011/10-5-2019 καταχωρημένο στο Κ.Η.ΜΗ.ΔΗ.Σ. πρωτογενές αίτημα της Δ/</w:t>
      </w:r>
      <w:proofErr w:type="spellStart"/>
      <w:r w:rsidRPr="00476CAA">
        <w:rPr>
          <w:lang w:val="el-GR"/>
        </w:rPr>
        <w:t>νσης</w:t>
      </w:r>
      <w:proofErr w:type="spellEnd"/>
      <w:r w:rsidRPr="00476CAA">
        <w:rPr>
          <w:lang w:val="el-GR"/>
        </w:rPr>
        <w:t xml:space="preserve">  Περιβάλλοντος και Ποιότητας Ζωής  του Δήμου Ναυπακτίας.</w:t>
      </w:r>
    </w:p>
    <w:p w:rsidR="00910307" w:rsidRPr="00476CAA" w:rsidRDefault="00910307" w:rsidP="00910307">
      <w:pPr>
        <w:numPr>
          <w:ilvl w:val="0"/>
          <w:numId w:val="11"/>
        </w:numPr>
        <w:rPr>
          <w:i/>
          <w:iCs/>
          <w:color w:val="5B9BD5"/>
          <w:lang w:val="el-GR"/>
        </w:rPr>
      </w:pPr>
      <w:r w:rsidRPr="00476CAA">
        <w:rPr>
          <w:lang w:val="el-GR"/>
        </w:rPr>
        <w:t xml:space="preserve">Η </w:t>
      </w:r>
      <w:r w:rsidRPr="00476CAA">
        <w:rPr>
          <w:rFonts w:cs="Times New Roman"/>
          <w:sz w:val="24"/>
          <w:lang w:val="el-GR"/>
        </w:rPr>
        <w:t xml:space="preserve">υπ’ αριθ. Α-1044/29-08-2019 με </w:t>
      </w:r>
      <w:proofErr w:type="spellStart"/>
      <w:r w:rsidRPr="00476CAA">
        <w:rPr>
          <w:rFonts w:cs="Times New Roman"/>
          <w:sz w:val="24"/>
          <w:lang w:val="el-GR"/>
        </w:rPr>
        <w:t>αριθμ</w:t>
      </w:r>
      <w:proofErr w:type="spellEnd"/>
      <w:r w:rsidRPr="00476CAA">
        <w:rPr>
          <w:rFonts w:cs="Times New Roman"/>
          <w:sz w:val="24"/>
          <w:lang w:val="el-GR"/>
        </w:rPr>
        <w:t xml:space="preserve">. </w:t>
      </w:r>
      <w:proofErr w:type="spellStart"/>
      <w:r w:rsidRPr="00476CAA">
        <w:rPr>
          <w:rFonts w:cs="Times New Roman"/>
          <w:sz w:val="24"/>
          <w:lang w:val="el-GR"/>
        </w:rPr>
        <w:t>πρωτ</w:t>
      </w:r>
      <w:proofErr w:type="spellEnd"/>
      <w:r w:rsidRPr="00476CAA">
        <w:rPr>
          <w:rFonts w:cs="Times New Roman"/>
          <w:sz w:val="24"/>
          <w:lang w:val="el-GR"/>
        </w:rPr>
        <w:t>. 15007/29-8-2019 απόφαση ανάληψης υποχρέωσης του Δημάρχου (ΑΔΑΜ: 19</w:t>
      </w:r>
      <w:r w:rsidRPr="00476CAA">
        <w:rPr>
          <w:rFonts w:cs="Times New Roman"/>
          <w:sz w:val="24"/>
          <w:lang w:val="en-US"/>
        </w:rPr>
        <w:t>REQ</w:t>
      </w:r>
      <w:r w:rsidRPr="00476CAA">
        <w:rPr>
          <w:rFonts w:cs="Times New Roman"/>
          <w:sz w:val="24"/>
          <w:lang w:val="el-GR"/>
        </w:rPr>
        <w:t>005500486/02-9-2019 ΑΔΑ:6ΗΤ2ΩΚΓ-ΞΨΣ)</w:t>
      </w:r>
    </w:p>
    <w:p w:rsidR="00910307" w:rsidRPr="00476CAA" w:rsidRDefault="00910307" w:rsidP="00910307">
      <w:pPr>
        <w:numPr>
          <w:ilvl w:val="0"/>
          <w:numId w:val="11"/>
        </w:numPr>
        <w:rPr>
          <w:szCs w:val="22"/>
          <w:lang w:val="el-GR"/>
        </w:rPr>
      </w:pPr>
      <w:r w:rsidRPr="00476CAA">
        <w:rPr>
          <w:szCs w:val="22"/>
          <w:lang w:val="el-GR"/>
        </w:rPr>
        <w:t>Η με αρ.  208 /2019 (ΑΔΑ: ΩΘΘΗΩΚΓ-ΕΥ5) απόφαση Ο.Ε. Δήμου Ναυπακτίας με θέμα «</w:t>
      </w:r>
      <w:r w:rsidRPr="00476CAA">
        <w:rPr>
          <w:rFonts w:cs="Times New Roman"/>
          <w:szCs w:val="22"/>
          <w:lang w:val="el-GR"/>
        </w:rPr>
        <w:t>Έγκριση μελέτης και τεχνικών προδιαγραφών – κατάρτιση των όρων διακήρυξης</w:t>
      </w:r>
      <w:r w:rsidRPr="00476CAA">
        <w:rPr>
          <w:szCs w:val="22"/>
          <w:lang w:val="el-GR"/>
        </w:rPr>
        <w:t xml:space="preserve"> </w:t>
      </w:r>
      <w:r w:rsidRPr="00476CAA">
        <w:rPr>
          <w:rFonts w:cs="Times New Roman"/>
          <w:szCs w:val="22"/>
          <w:lang w:val="el-GR"/>
        </w:rPr>
        <w:t>για την</w:t>
      </w:r>
      <w:r w:rsidRPr="00476CAA">
        <w:rPr>
          <w:rFonts w:cs="Times New Roman"/>
          <w:b/>
          <w:bCs/>
          <w:szCs w:val="22"/>
          <w:lang w:val="el-GR"/>
        </w:rPr>
        <w:t xml:space="preserve"> </w:t>
      </w:r>
      <w:r w:rsidRPr="00476CAA">
        <w:rPr>
          <w:rFonts w:cs="Times New Roman"/>
          <w:szCs w:val="22"/>
          <w:lang w:val="el-GR"/>
        </w:rPr>
        <w:t>«</w:t>
      </w:r>
      <w:r w:rsidRPr="00476CAA">
        <w:rPr>
          <w:rFonts w:cs="Times New Roman"/>
          <w:b/>
          <w:bCs/>
          <w:szCs w:val="22"/>
          <w:lang w:val="el-GR"/>
        </w:rPr>
        <w:t>Προμήθεια κάδων μηχανικής αποκομιδής απορριμμάτων</w:t>
      </w:r>
      <w:r w:rsidRPr="00476CAA">
        <w:rPr>
          <w:szCs w:val="22"/>
          <w:lang w:val="el-GR"/>
        </w:rPr>
        <w:t>».</w:t>
      </w:r>
    </w:p>
    <w:p w:rsidR="00910307" w:rsidRPr="00476CAA" w:rsidRDefault="00910307" w:rsidP="00910307">
      <w:pPr>
        <w:numPr>
          <w:ilvl w:val="0"/>
          <w:numId w:val="11"/>
        </w:numPr>
        <w:rPr>
          <w:szCs w:val="22"/>
          <w:lang w:val="el-GR"/>
        </w:rPr>
      </w:pPr>
      <w:r w:rsidRPr="00476CAA">
        <w:rPr>
          <w:szCs w:val="22"/>
          <w:lang w:val="el-GR"/>
        </w:rPr>
        <w:t>Η με αρ. 209/2019 απόφαση ΟΕ Δήμου Ναυπακτίας με θέμα «Συγκρότηση επιτροπής αξιολόγησης διαγωνισμού, του άρθρου 221 του Ν.4412/2016, για την προμήθεια Κάδων μηχανικής αποκομιδής απορριμμάτων».</w:t>
      </w:r>
    </w:p>
    <w:p w:rsidR="00840DC0" w:rsidRPr="004D1D26" w:rsidRDefault="00910307" w:rsidP="00910307">
      <w:pPr>
        <w:numPr>
          <w:ilvl w:val="0"/>
          <w:numId w:val="11"/>
        </w:numPr>
        <w:rPr>
          <w:szCs w:val="22"/>
          <w:lang w:val="el-GR"/>
        </w:rPr>
      </w:pPr>
      <w:r w:rsidRPr="00476CAA">
        <w:rPr>
          <w:szCs w:val="22"/>
          <w:lang w:val="el-GR"/>
        </w:rPr>
        <w:lastRenderedPageBreak/>
        <w:t>Η με αρ. 210/2019 απόφαση ΟΕ Δήμου Ναυπακτίας με θέμα «Συγκρότηση επιτροπής αξιολόγησης ενστάσεων του άρθρου 221 του Ν.4412/2016, για την προμήθεια Κάδων μηχανικής αποκομιδής</w:t>
      </w:r>
      <w:r w:rsidR="00840DC0" w:rsidRPr="004D1D26">
        <w:rPr>
          <w:szCs w:val="22"/>
          <w:lang w:val="el-GR"/>
        </w:rPr>
        <w:t>.</w:t>
      </w:r>
    </w:p>
    <w:p w:rsidR="00840DC0" w:rsidRPr="00C959C6" w:rsidRDefault="00840DC0" w:rsidP="00840DC0">
      <w:pPr>
        <w:ind w:left="360"/>
        <w:rPr>
          <w:i/>
          <w:iCs/>
          <w:color w:val="5B9BD5"/>
          <w:kern w:val="1"/>
          <w:lang w:val="el-GR"/>
        </w:rPr>
      </w:pPr>
    </w:p>
    <w:p w:rsidR="006D2695" w:rsidRDefault="006D2695">
      <w:pPr>
        <w:rPr>
          <w:i/>
          <w:iCs/>
          <w:color w:val="5B9BD5"/>
          <w:kern w:val="1"/>
          <w:lang w:val="el-GR"/>
        </w:rPr>
      </w:pPr>
      <w:r w:rsidRPr="00C959C6">
        <w:rPr>
          <w:i/>
          <w:iCs/>
          <w:color w:val="5B9BD5"/>
          <w:kern w:val="1"/>
          <w:lang w:val="el-GR"/>
        </w:rPr>
        <w:t>]</w:t>
      </w:r>
    </w:p>
    <w:p w:rsidR="00840DC0" w:rsidRDefault="00840DC0">
      <w:pPr>
        <w:rPr>
          <w:i/>
          <w:iCs/>
          <w:color w:val="5B9BD5"/>
          <w:kern w:val="1"/>
          <w:lang w:val="el-GR"/>
        </w:rPr>
      </w:pPr>
    </w:p>
    <w:p w:rsidR="00840DC0" w:rsidRDefault="00840DC0">
      <w:pPr>
        <w:rPr>
          <w:lang w:val="el-GR"/>
        </w:rPr>
      </w:pPr>
    </w:p>
    <w:p w:rsidR="006D2695" w:rsidRDefault="006D2695">
      <w:pPr>
        <w:pStyle w:val="2"/>
        <w:rPr>
          <w:lang w:val="el-GR" w:eastAsia="el-GR"/>
        </w:rPr>
      </w:pPr>
      <w:bookmarkStart w:id="5" w:name="_Toc492031005"/>
      <w:r>
        <w:rPr>
          <w:lang w:val="el-GR"/>
        </w:rPr>
        <w:t>1.5</w:t>
      </w:r>
      <w:r>
        <w:rPr>
          <w:lang w:val="el-GR"/>
        </w:rPr>
        <w:tab/>
        <w:t>Προθεσμία παραλαβής προσφορών και διενέργεια διαγωνισμού</w:t>
      </w:r>
      <w:bookmarkEnd w:id="5"/>
      <w:r>
        <w:rPr>
          <w:lang w:val="el-GR"/>
        </w:rPr>
        <w:t xml:space="preserve"> </w:t>
      </w:r>
    </w:p>
    <w:p w:rsidR="006D2695" w:rsidRDefault="006D2695">
      <w:pPr>
        <w:rPr>
          <w:lang w:val="el-GR" w:eastAsia="el-GR"/>
        </w:rPr>
      </w:pPr>
      <w:r>
        <w:rPr>
          <w:lang w:val="el-GR" w:eastAsia="el-GR"/>
        </w:rPr>
        <w:t xml:space="preserve">Η καταληκτική ημερομηνία παραλαβής των προσφορών είναι η </w:t>
      </w:r>
      <w:r w:rsidR="00840DC0">
        <w:rPr>
          <w:lang w:val="el-GR" w:eastAsia="el-GR"/>
        </w:rPr>
        <w:t>14</w:t>
      </w:r>
      <w:r w:rsidR="00840DC0" w:rsidRPr="00840DC0">
        <w:rPr>
          <w:vertAlign w:val="superscript"/>
          <w:lang w:val="el-GR" w:eastAsia="el-GR"/>
        </w:rPr>
        <w:t>η</w:t>
      </w:r>
      <w:r w:rsidR="00840DC0">
        <w:rPr>
          <w:lang w:val="el-GR" w:eastAsia="el-GR"/>
        </w:rPr>
        <w:t xml:space="preserve">  Οκτωβρίου 2019 </w:t>
      </w:r>
      <w:r>
        <w:rPr>
          <w:lang w:val="el-GR" w:eastAsia="el-GR"/>
        </w:rPr>
        <w:t xml:space="preserve">και ώρα </w:t>
      </w:r>
      <w:r w:rsidR="00840DC0">
        <w:rPr>
          <w:lang w:val="el-GR" w:eastAsia="el-GR"/>
        </w:rPr>
        <w:t xml:space="preserve">από 10:00 έως 11:00 </w:t>
      </w:r>
      <w:proofErr w:type="spellStart"/>
      <w:r w:rsidR="00840DC0">
        <w:rPr>
          <w:lang w:val="el-GR" w:eastAsia="el-GR"/>
        </w:rPr>
        <w:t>π.μ</w:t>
      </w:r>
      <w:proofErr w:type="spellEnd"/>
      <w:r w:rsidR="00840DC0">
        <w:rPr>
          <w:lang w:val="el-GR" w:eastAsia="el-GR"/>
        </w:rPr>
        <w:t>.</w:t>
      </w:r>
    </w:p>
    <w:p w:rsidR="000B4FF7" w:rsidRPr="002828DE" w:rsidRDefault="000B4FF7" w:rsidP="000B4FF7">
      <w:pPr>
        <w:rPr>
          <w:lang w:val="el-GR" w:eastAsia="el-GR"/>
        </w:rPr>
      </w:pPr>
      <w:r w:rsidRPr="002828DE">
        <w:rPr>
          <w:szCs w:val="22"/>
          <w:lang w:val="el-GR"/>
        </w:rPr>
        <w:t xml:space="preserve">Οι προσφορές μπορούν να υποβληθούν και με </w:t>
      </w:r>
      <w:r>
        <w:rPr>
          <w:szCs w:val="22"/>
        </w:rPr>
        <w:t>courier</w:t>
      </w:r>
      <w:r w:rsidRPr="002828DE">
        <w:rPr>
          <w:szCs w:val="22"/>
          <w:lang w:val="el-GR"/>
        </w:rPr>
        <w:t xml:space="preserve"> ή ταχυδρομείο, αλλά πρέπει να έχουν φτάσει στο πρωτόκολλο της υπηρεσίας έως την ανωτέρω ημέρα και ώρα.</w:t>
      </w:r>
    </w:p>
    <w:p w:rsidR="000B4FF7" w:rsidRDefault="000B4FF7">
      <w:pPr>
        <w:rPr>
          <w:lang w:val="el-GR" w:eastAsia="el-GR"/>
        </w:rPr>
      </w:pPr>
    </w:p>
    <w:p w:rsidR="006D2695" w:rsidRDefault="006D2695">
      <w:pPr>
        <w:pStyle w:val="2"/>
        <w:rPr>
          <w:lang w:val="el-GR"/>
        </w:rPr>
      </w:pPr>
      <w:bookmarkStart w:id="6" w:name="_Toc492031006"/>
      <w:r>
        <w:rPr>
          <w:lang w:val="el-GR"/>
        </w:rPr>
        <w:t>1.6</w:t>
      </w:r>
      <w:r>
        <w:rPr>
          <w:lang w:val="el-GR"/>
        </w:rPr>
        <w:tab/>
        <w:t>Δημοσιότητα</w:t>
      </w:r>
      <w:bookmarkEnd w:id="6"/>
    </w:p>
    <w:p w:rsidR="00E614B3" w:rsidRPr="004D1D26" w:rsidRDefault="00E614B3" w:rsidP="00E614B3">
      <w:pPr>
        <w:rPr>
          <w:szCs w:val="22"/>
          <w:lang w:val="el-GR"/>
        </w:rPr>
      </w:pPr>
      <w:r w:rsidRPr="004D1D26">
        <w:rPr>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w:t>
      </w:r>
    </w:p>
    <w:p w:rsidR="00E614B3" w:rsidRDefault="00E614B3" w:rsidP="00E614B3">
      <w:pPr>
        <w:rPr>
          <w:szCs w:val="22"/>
          <w:lang w:val="el-GR"/>
        </w:rPr>
      </w:pPr>
      <w:r w:rsidRPr="004D1D26">
        <w:rPr>
          <w:szCs w:val="22"/>
          <w:lang w:val="el-GR"/>
        </w:rPr>
        <w:t xml:space="preserve">Η περίληψη της παρούσας Διακήρυξης δημοσιεύεται σε μία ημερήσια ή εβδομαδιαία εφημερίδα, τοπική ή της έδρας του νομού </w:t>
      </w:r>
    </w:p>
    <w:p w:rsidR="00E614B3" w:rsidRPr="004D1D26" w:rsidRDefault="00E614B3" w:rsidP="00E614B3">
      <w:pPr>
        <w:rPr>
          <w:szCs w:val="22"/>
          <w:lang w:val="el-GR"/>
        </w:rPr>
      </w:pPr>
      <w:r w:rsidRPr="004D1D26">
        <w:rPr>
          <w:szCs w:val="22"/>
          <w:lang w:val="el-GR"/>
        </w:rPr>
        <w:t xml:space="preserve">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4D1D26">
        <w:rPr>
          <w:szCs w:val="22"/>
          <w:lang w:val="el-GR"/>
        </w:rPr>
        <w:t>ιστότοπο</w:t>
      </w:r>
      <w:proofErr w:type="spellEnd"/>
      <w:r>
        <w:rPr>
          <w:szCs w:val="22"/>
          <w:lang w:val="el-GR"/>
        </w:rPr>
        <w:t xml:space="preserve"> </w:t>
      </w:r>
      <w:r w:rsidR="00F46448">
        <w:fldChar w:fldCharType="begin"/>
      </w:r>
      <w:r w:rsidR="00F46448" w:rsidRPr="00F46448">
        <w:rPr>
          <w:lang w:val="el-GR"/>
        </w:rPr>
        <w:instrText xml:space="preserve"> </w:instrText>
      </w:r>
      <w:r w:rsidR="00F46448">
        <w:instrText>HYPERLINK</w:instrText>
      </w:r>
      <w:r w:rsidR="00F46448" w:rsidRPr="00F46448">
        <w:rPr>
          <w:lang w:val="el-GR"/>
        </w:rPr>
        <w:instrText xml:space="preserve"> "</w:instrText>
      </w:r>
      <w:r w:rsidR="00F46448">
        <w:instrText>http</w:instrText>
      </w:r>
      <w:r w:rsidR="00F46448" w:rsidRPr="00F46448">
        <w:rPr>
          <w:lang w:val="el-GR"/>
        </w:rPr>
        <w:instrText>://</w:instrText>
      </w:r>
      <w:r w:rsidR="00F46448">
        <w:instrText>et</w:instrText>
      </w:r>
      <w:r w:rsidR="00F46448" w:rsidRPr="00F46448">
        <w:rPr>
          <w:lang w:val="el-GR"/>
        </w:rPr>
        <w:instrText>.</w:instrText>
      </w:r>
      <w:r w:rsidR="00F46448">
        <w:instrText>diavgeia</w:instrText>
      </w:r>
      <w:r w:rsidR="00F46448" w:rsidRPr="00F46448">
        <w:rPr>
          <w:lang w:val="el-GR"/>
        </w:rPr>
        <w:instrText>.</w:instrText>
      </w:r>
      <w:r w:rsidR="00F46448">
        <w:instrText>gov</w:instrText>
      </w:r>
      <w:r w:rsidR="00F46448" w:rsidRPr="00F46448">
        <w:rPr>
          <w:lang w:val="el-GR"/>
        </w:rPr>
        <w:instrText>.</w:instrText>
      </w:r>
      <w:r w:rsidR="00F46448">
        <w:instrText>gr</w:instrText>
      </w:r>
      <w:r w:rsidR="00F46448" w:rsidRPr="00F46448">
        <w:rPr>
          <w:lang w:val="el-GR"/>
        </w:rPr>
        <w:instrText xml:space="preserve">/" </w:instrText>
      </w:r>
      <w:r w:rsidR="00F46448">
        <w:fldChar w:fldCharType="separate"/>
      </w:r>
      <w:r w:rsidRPr="004D1D26">
        <w:rPr>
          <w:szCs w:val="22"/>
        </w:rPr>
        <w:t>http</w:t>
      </w:r>
      <w:r w:rsidRPr="0022492B">
        <w:rPr>
          <w:szCs w:val="22"/>
          <w:lang w:val="el-GR"/>
        </w:rPr>
        <w:t>://</w:t>
      </w:r>
      <w:r w:rsidRPr="004D1D26">
        <w:rPr>
          <w:szCs w:val="22"/>
        </w:rPr>
        <w:t>et</w:t>
      </w:r>
      <w:r w:rsidRPr="0022492B">
        <w:rPr>
          <w:szCs w:val="22"/>
          <w:lang w:val="el-GR"/>
        </w:rPr>
        <w:t>.</w:t>
      </w:r>
      <w:proofErr w:type="spellStart"/>
      <w:r w:rsidRPr="004D1D26">
        <w:rPr>
          <w:szCs w:val="22"/>
        </w:rPr>
        <w:t>diavgeia</w:t>
      </w:r>
      <w:proofErr w:type="spellEnd"/>
      <w:r w:rsidRPr="0022492B">
        <w:rPr>
          <w:szCs w:val="22"/>
          <w:lang w:val="el-GR"/>
        </w:rPr>
        <w:t>.</w:t>
      </w:r>
      <w:proofErr w:type="spellStart"/>
      <w:r w:rsidRPr="004D1D26">
        <w:rPr>
          <w:szCs w:val="22"/>
        </w:rPr>
        <w:t>gov</w:t>
      </w:r>
      <w:proofErr w:type="spellEnd"/>
      <w:r w:rsidRPr="0022492B">
        <w:rPr>
          <w:szCs w:val="22"/>
          <w:lang w:val="el-GR"/>
        </w:rPr>
        <w:t>.</w:t>
      </w:r>
      <w:r w:rsidRPr="004D1D26">
        <w:rPr>
          <w:szCs w:val="22"/>
        </w:rPr>
        <w:t>gr</w:t>
      </w:r>
      <w:r w:rsidRPr="0022492B">
        <w:rPr>
          <w:szCs w:val="22"/>
          <w:lang w:val="el-GR"/>
        </w:rPr>
        <w:t>/</w:t>
      </w:r>
      <w:r w:rsidR="00F46448">
        <w:rPr>
          <w:szCs w:val="22"/>
          <w:lang w:val="el-GR"/>
        </w:rPr>
        <w:fldChar w:fldCharType="end"/>
      </w:r>
      <w:r w:rsidRPr="004D1D26">
        <w:rPr>
          <w:szCs w:val="22"/>
          <w:lang w:val="el-GR"/>
        </w:rPr>
        <w:t xml:space="preserve"> (ΠΡΟΓΡΑΜΜΑ ΔΙΑΥΓΕΙΑ) και στον πίνακα ανακοινώσεων του Δήμου.</w:t>
      </w:r>
    </w:p>
    <w:p w:rsidR="006D2695" w:rsidRDefault="00E614B3" w:rsidP="00E614B3">
      <w:pPr>
        <w:rPr>
          <w:lang w:val="el-GR"/>
        </w:rPr>
      </w:pPr>
      <w:r w:rsidRPr="004D1D26">
        <w:rPr>
          <w:szCs w:val="22"/>
          <w:lang w:val="el-GR"/>
        </w:rPr>
        <w:t xml:space="preserve">Η Διακήρυξη καταχωρήθηκε στο διαδίκτυο, στην ιστοσελίδα της αναθέτουσας αρχής, στη διεύθυνση (URL) :   </w:t>
      </w:r>
      <w:r w:rsidR="00F46448">
        <w:fldChar w:fldCharType="begin"/>
      </w:r>
      <w:r w:rsidR="00F46448" w:rsidRPr="00F46448">
        <w:rPr>
          <w:lang w:val="el-GR"/>
        </w:rPr>
        <w:instrText xml:space="preserve"> </w:instrText>
      </w:r>
      <w:r w:rsidR="00F46448">
        <w:instrText>HYPERLINK</w:instrText>
      </w:r>
      <w:r w:rsidR="00F46448" w:rsidRPr="00F46448">
        <w:rPr>
          <w:lang w:val="el-GR"/>
        </w:rPr>
        <w:instrText xml:space="preserve"> "</w:instrText>
      </w:r>
      <w:r w:rsidR="00F46448">
        <w:instrText>http</w:instrText>
      </w:r>
      <w:r w:rsidR="00F46448" w:rsidRPr="00F46448">
        <w:rPr>
          <w:lang w:val="el-GR"/>
        </w:rPr>
        <w:instrText>://</w:instrText>
      </w:r>
      <w:r w:rsidR="00F46448">
        <w:instrText>www</w:instrText>
      </w:r>
      <w:r w:rsidR="00F46448" w:rsidRPr="00F46448">
        <w:rPr>
          <w:lang w:val="el-GR"/>
        </w:rPr>
        <w:instrText>.</w:instrText>
      </w:r>
      <w:r w:rsidR="00F46448">
        <w:instrText>nafpaktos</w:instrText>
      </w:r>
      <w:r w:rsidR="00F46448" w:rsidRPr="00F46448">
        <w:rPr>
          <w:lang w:val="el-GR"/>
        </w:rPr>
        <w:instrText>.</w:instrText>
      </w:r>
      <w:r w:rsidR="00F46448">
        <w:instrText>gr</w:instrText>
      </w:r>
      <w:r w:rsidR="00F46448" w:rsidRPr="00F46448">
        <w:rPr>
          <w:lang w:val="el-GR"/>
        </w:rPr>
        <w:instrText xml:space="preserve">" </w:instrText>
      </w:r>
      <w:r w:rsidR="00F46448">
        <w:fldChar w:fldCharType="separate"/>
      </w:r>
      <w:r w:rsidRPr="004D1D26">
        <w:rPr>
          <w:szCs w:val="22"/>
          <w:lang w:val="el-GR"/>
        </w:rPr>
        <w:t>www</w:t>
      </w:r>
      <w:r w:rsidRPr="0022492B">
        <w:rPr>
          <w:szCs w:val="22"/>
          <w:lang w:val="el-GR"/>
        </w:rPr>
        <w:t>.</w:t>
      </w:r>
      <w:r w:rsidRPr="004D1D26">
        <w:rPr>
          <w:szCs w:val="22"/>
          <w:lang w:val="el-GR"/>
        </w:rPr>
        <w:t>nafpaktos</w:t>
      </w:r>
      <w:r w:rsidRPr="0022492B">
        <w:rPr>
          <w:szCs w:val="22"/>
          <w:lang w:val="el-GR"/>
        </w:rPr>
        <w:t>.</w:t>
      </w:r>
      <w:r w:rsidRPr="004D1D26">
        <w:rPr>
          <w:szCs w:val="22"/>
          <w:lang w:val="el-GR"/>
        </w:rPr>
        <w:t>gr</w:t>
      </w:r>
      <w:r w:rsidR="00F46448">
        <w:rPr>
          <w:szCs w:val="22"/>
          <w:lang w:val="el-GR"/>
        </w:rPr>
        <w:fldChar w:fldCharType="end"/>
      </w:r>
    </w:p>
    <w:p w:rsidR="006D2695" w:rsidRDefault="006D2695">
      <w:pPr>
        <w:pStyle w:val="2"/>
        <w:rPr>
          <w:lang w:val="el-GR"/>
        </w:rPr>
      </w:pPr>
      <w:bookmarkStart w:id="7" w:name="_Toc492031007"/>
      <w:r>
        <w:rPr>
          <w:lang w:val="el-GR"/>
        </w:rPr>
        <w:t>1.7</w:t>
      </w:r>
      <w:r>
        <w:rPr>
          <w:lang w:val="el-GR"/>
        </w:rPr>
        <w:tab/>
        <w:t>Αρχές εφαρμοζόμενες στη διαδικασία σύναψης</w:t>
      </w:r>
      <w:bookmarkEnd w:id="7"/>
      <w:r>
        <w:rPr>
          <w:lang w:val="el-GR"/>
        </w:rPr>
        <w:t xml:space="preserve"> </w:t>
      </w:r>
    </w:p>
    <w:p w:rsidR="006D2695" w:rsidRDefault="006D2695">
      <w:pPr>
        <w:rPr>
          <w:lang w:val="el-GR"/>
        </w:rPr>
      </w:pPr>
      <w:r>
        <w:rPr>
          <w:lang w:val="el-GR"/>
        </w:rPr>
        <w:t>Οι οικονομικοί φορείς δεσμεύονται ότι:</w:t>
      </w:r>
    </w:p>
    <w:p w:rsidR="006D2695" w:rsidRDefault="006D2695">
      <w:pPr>
        <w:rPr>
          <w:lang w:val="el-GR"/>
        </w:rPr>
      </w:pPr>
      <w:r>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6D2695" w:rsidRDefault="006D2695">
      <w:pPr>
        <w:rPr>
          <w:lang w:val="el-GR"/>
        </w:rPr>
      </w:pPr>
      <w:r>
        <w:rPr>
          <w:lang w:val="el-GR"/>
        </w:rPr>
        <w:t xml:space="preserve">β) δεν θα ενεργήσουν αθέμιτα, παράνομα ή καταχρηστικά </w:t>
      </w:r>
      <w:proofErr w:type="spellStart"/>
      <w:r>
        <w:rPr>
          <w:lang w:val="el-GR"/>
        </w:rPr>
        <w:t>καθ΄όλη</w:t>
      </w:r>
      <w:proofErr w:type="spellEnd"/>
      <w:r>
        <w:rPr>
          <w:lang w:val="el-GR"/>
        </w:rPr>
        <w:t xml:space="preserve"> τη διάρκεια της διαδικασίας ανάθεσης, αλλά και κατά το στάδιο εκτέλεσης της σύμβασης, εφόσον επιλεγούν</w:t>
      </w:r>
    </w:p>
    <w:p w:rsidR="006D2695" w:rsidRDefault="006D2695">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rsidR="006D2695" w:rsidRDefault="006D2695">
      <w:pPr>
        <w:rPr>
          <w:lang w:val="el-GR"/>
        </w:rPr>
      </w:pPr>
    </w:p>
    <w:p w:rsidR="006D2695" w:rsidRDefault="006D2695">
      <w:pPr>
        <w:pStyle w:val="1"/>
        <w:tabs>
          <w:tab w:val="left" w:pos="567"/>
        </w:tabs>
        <w:ind w:left="567" w:hanging="567"/>
        <w:rPr>
          <w:lang w:val="el-GR"/>
        </w:rPr>
      </w:pPr>
      <w:r>
        <w:rPr>
          <w:rFonts w:ascii="Calibri" w:hAnsi="Calibri" w:cs="Calibri"/>
          <w:lang w:val="el-GR"/>
        </w:rPr>
        <w:lastRenderedPageBreak/>
        <w:t>2.</w:t>
      </w:r>
      <w:r>
        <w:rPr>
          <w:rFonts w:ascii="Calibri" w:hAnsi="Calibri" w:cs="Calibri"/>
          <w:lang w:val="el-GR"/>
        </w:rPr>
        <w:tab/>
        <w:t>ΓΕΝΙΚΟΙ ΚΑΙ ΕΙΔΙΚΟΙ ΟΡΟΙ ΣΥΜΜΕΤΟΧΗΣ</w:t>
      </w:r>
    </w:p>
    <w:p w:rsidR="006D2695" w:rsidRDefault="006D2695">
      <w:pPr>
        <w:pStyle w:val="2"/>
        <w:rPr>
          <w:lang w:val="el-GR"/>
        </w:rPr>
      </w:pPr>
      <w:bookmarkStart w:id="8" w:name="_Toc492031008"/>
      <w:r>
        <w:rPr>
          <w:lang w:val="el-GR"/>
        </w:rPr>
        <w:t>2.1</w:t>
      </w:r>
      <w:r>
        <w:rPr>
          <w:lang w:val="el-GR"/>
        </w:rPr>
        <w:tab/>
        <w:t>Γενικές Πληροφορίες</w:t>
      </w:r>
      <w:bookmarkEnd w:id="8"/>
    </w:p>
    <w:p w:rsidR="006D2695" w:rsidRDefault="006D2695">
      <w:pPr>
        <w:pStyle w:val="3"/>
        <w:rPr>
          <w:lang w:val="el-GR"/>
        </w:rPr>
      </w:pPr>
      <w:bookmarkStart w:id="9" w:name="_Toc492031009"/>
      <w:r>
        <w:rPr>
          <w:lang w:val="el-GR"/>
        </w:rPr>
        <w:t>2.1.1</w:t>
      </w:r>
      <w:r>
        <w:rPr>
          <w:lang w:val="el-GR"/>
        </w:rPr>
        <w:tab/>
        <w:t>Έγγραφα της σύμβασης</w:t>
      </w:r>
      <w:bookmarkEnd w:id="9"/>
    </w:p>
    <w:p w:rsidR="006D2695" w:rsidRDefault="006D2695">
      <w:pPr>
        <w:rPr>
          <w:lang w:val="el-GR"/>
        </w:rPr>
      </w:pPr>
      <w:r>
        <w:rPr>
          <w:lang w:val="el-GR"/>
        </w:rPr>
        <w:t>Τα έγγραφα της παρούσας διαδικασίας σύναψης  είναι τα ακόλουθα:</w:t>
      </w:r>
    </w:p>
    <w:p w:rsidR="001D10CF" w:rsidRPr="001D10CF" w:rsidRDefault="001D10CF">
      <w:pPr>
        <w:numPr>
          <w:ilvl w:val="0"/>
          <w:numId w:val="6"/>
        </w:numPr>
        <w:spacing w:after="40"/>
        <w:ind w:left="567" w:hanging="567"/>
        <w:rPr>
          <w:rFonts w:eastAsia="Calibri"/>
          <w:lang w:val="el-GR"/>
        </w:rPr>
      </w:pPr>
      <w:r>
        <w:rPr>
          <w:lang w:val="el-GR"/>
        </w:rPr>
        <w:t xml:space="preserve">η </w:t>
      </w:r>
      <w:proofErr w:type="spellStart"/>
      <w:r w:rsidR="00E614B3">
        <w:rPr>
          <w:lang w:val="el-GR"/>
        </w:rPr>
        <w:t>Αριθμ</w:t>
      </w:r>
      <w:proofErr w:type="spellEnd"/>
      <w:r w:rsidR="00E614B3">
        <w:rPr>
          <w:lang w:val="el-GR"/>
        </w:rPr>
        <w:t xml:space="preserve">. </w:t>
      </w:r>
      <w:proofErr w:type="spellStart"/>
      <w:r w:rsidR="00E614B3">
        <w:rPr>
          <w:lang w:val="el-GR"/>
        </w:rPr>
        <w:t>πρωτ</w:t>
      </w:r>
      <w:proofErr w:type="spellEnd"/>
      <w:r w:rsidR="00E614B3">
        <w:rPr>
          <w:lang w:val="el-GR"/>
        </w:rPr>
        <w:t xml:space="preserve">.   </w:t>
      </w:r>
      <w:r w:rsidR="00D4292B">
        <w:rPr>
          <w:lang w:val="el-GR"/>
        </w:rPr>
        <w:t>17415/01-10-2019</w:t>
      </w:r>
      <w:r w:rsidR="00E614B3">
        <w:rPr>
          <w:lang w:val="el-GR"/>
        </w:rPr>
        <w:t xml:space="preserve">  </w:t>
      </w:r>
      <w:r>
        <w:rPr>
          <w:lang w:val="el-GR"/>
        </w:rPr>
        <w:t>προκήρυξη (ΑΔΑ</w:t>
      </w:r>
      <w:r w:rsidR="00D4292B">
        <w:rPr>
          <w:lang w:val="el-GR"/>
        </w:rPr>
        <w:t xml:space="preserve"> ΩΣΕΦΩΚΓ-ΠΙΤ</w:t>
      </w:r>
      <w:r>
        <w:rPr>
          <w:lang w:val="el-GR"/>
        </w:rPr>
        <w:t>)</w:t>
      </w:r>
    </w:p>
    <w:p w:rsidR="006D2695" w:rsidRDefault="006D2695">
      <w:pPr>
        <w:numPr>
          <w:ilvl w:val="0"/>
          <w:numId w:val="6"/>
        </w:numPr>
        <w:spacing w:after="40"/>
        <w:ind w:left="567" w:hanging="567"/>
        <w:rPr>
          <w:rFonts w:eastAsia="Calibri"/>
          <w:lang w:val="el-GR"/>
        </w:rPr>
      </w:pPr>
      <w:r>
        <w:rPr>
          <w:lang w:val="el-GR"/>
        </w:rPr>
        <w:t xml:space="preserve">η παρούσα Διακήρυξη </w:t>
      </w:r>
      <w:r w:rsidR="00E614B3">
        <w:rPr>
          <w:lang w:val="el-GR"/>
        </w:rPr>
        <w:t xml:space="preserve"> </w:t>
      </w:r>
      <w:r>
        <w:rPr>
          <w:lang w:val="el-GR"/>
        </w:rPr>
        <w:t xml:space="preserve"> με τα Παραρτήματα που αποτελούν αναπόσπαστο μέρος αυτής </w:t>
      </w:r>
    </w:p>
    <w:p w:rsidR="00EC2CFD" w:rsidRDefault="006D2695" w:rsidP="00EC2CFD">
      <w:pPr>
        <w:numPr>
          <w:ilvl w:val="0"/>
          <w:numId w:val="6"/>
        </w:numPr>
        <w:spacing w:after="40"/>
        <w:ind w:left="567" w:hanging="567"/>
        <w:rPr>
          <w:lang w:val="el-GR"/>
        </w:rPr>
      </w:pPr>
      <w:r w:rsidRPr="00EC2CFD">
        <w:rPr>
          <w:lang w:val="el-GR"/>
        </w:rPr>
        <w:t>το Τυποποιημένο Έντυπο Υπεύθυνης Δήλωσης [ΤΕΥΔ</w:t>
      </w:r>
      <w:r w:rsidR="00A86A9A">
        <w:rPr>
          <w:lang w:val="el-GR"/>
        </w:rPr>
        <w:t>]</w:t>
      </w:r>
    </w:p>
    <w:p w:rsidR="006D2695" w:rsidRPr="00EC2CFD" w:rsidRDefault="006D2695" w:rsidP="00EC2CFD">
      <w:pPr>
        <w:numPr>
          <w:ilvl w:val="0"/>
          <w:numId w:val="6"/>
        </w:numPr>
        <w:spacing w:after="40"/>
        <w:ind w:left="567" w:hanging="567"/>
        <w:rPr>
          <w:lang w:val="el-GR"/>
        </w:rPr>
      </w:pPr>
      <w:r w:rsidRPr="00EC2CFD">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6D2695" w:rsidRDefault="006D2695">
      <w:pPr>
        <w:pStyle w:val="3"/>
        <w:rPr>
          <w:lang w:val="el-GR"/>
        </w:rPr>
      </w:pPr>
      <w:bookmarkStart w:id="10" w:name="_Toc492031010"/>
      <w:r>
        <w:rPr>
          <w:lang w:val="el-GR"/>
        </w:rPr>
        <w:t>2.1.2</w:t>
      </w:r>
      <w:r>
        <w:rPr>
          <w:lang w:val="el-GR"/>
        </w:rPr>
        <w:tab/>
        <w:t>Επικοινωνία - Πρόσβαση στα έγγραφα της Σύμβασης</w:t>
      </w:r>
      <w:bookmarkEnd w:id="10"/>
    </w:p>
    <w:p w:rsidR="003B4F0A" w:rsidRDefault="003B4F0A" w:rsidP="003B4F0A">
      <w:pPr>
        <w:rPr>
          <w:rFonts w:eastAsia="Calibri"/>
          <w:lang w:val="el-GR"/>
        </w:rPr>
      </w:pPr>
      <w:r w:rsidRPr="00240B73">
        <w:rPr>
          <w:rFonts w:eastAsia="Calibri"/>
          <w:lang w:val="el-GR"/>
        </w:rPr>
        <w:t>Τα τεύχη είναι διαθέσιμα ηλεκτρονικά στις ανωτέρω διευθύνσεις (βλ. παρ. 1.6.).</w:t>
      </w:r>
    </w:p>
    <w:p w:rsidR="003B4F0A" w:rsidRDefault="003B4F0A" w:rsidP="003B4F0A">
      <w:pPr>
        <w:rPr>
          <w:i/>
          <w:iCs/>
          <w:color w:val="5B9BD5"/>
          <w:lang w:val="el-GR"/>
        </w:rPr>
      </w:pPr>
      <w:r>
        <w:rPr>
          <w:rFonts w:eastAsia="Calibri"/>
          <w:lang w:val="el-GR"/>
        </w:rPr>
        <w:t xml:space="preserve">Για τυχόν έντυπη παραλαβή των τευχών ή μέρους αυτών οι ενδιαφερόμενοι απευθύνονται </w:t>
      </w:r>
      <w:r>
        <w:rPr>
          <w:lang w:val="el-GR"/>
        </w:rPr>
        <w:t xml:space="preserve">στα γραφεία </w:t>
      </w:r>
      <w:r w:rsidR="00E614B3">
        <w:rPr>
          <w:lang w:val="el-GR"/>
        </w:rPr>
        <w:t xml:space="preserve">της αναθέτουσας αρχής κατά τις  </w:t>
      </w:r>
      <w:r>
        <w:rPr>
          <w:lang w:val="el-GR"/>
        </w:rPr>
        <w:t xml:space="preserve">εργάσιμες ημέρες και τις ώρες. </w:t>
      </w:r>
    </w:p>
    <w:p w:rsidR="006D2695" w:rsidRDefault="006D2695">
      <w:pPr>
        <w:rPr>
          <w:i/>
          <w:iCs/>
          <w:color w:val="5B9BD5"/>
          <w:lang w:val="el-GR"/>
        </w:rPr>
      </w:pPr>
      <w:r>
        <w:rPr>
          <w:lang w:val="el-GR"/>
        </w:rPr>
        <w:t>Οι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w:t>
      </w:r>
    </w:p>
    <w:p w:rsidR="006D2695" w:rsidRDefault="006D2695">
      <w:pPr>
        <w:pStyle w:val="3"/>
        <w:rPr>
          <w:lang w:val="el-GR"/>
        </w:rPr>
      </w:pPr>
      <w:bookmarkStart w:id="11" w:name="_Toc492031011"/>
      <w:r>
        <w:rPr>
          <w:lang w:val="el-GR"/>
        </w:rPr>
        <w:t>2.1.3</w:t>
      </w:r>
      <w:r>
        <w:rPr>
          <w:lang w:val="el-GR"/>
        </w:rPr>
        <w:tab/>
        <w:t>Παροχή Διευκρινίσεων</w:t>
      </w:r>
      <w:bookmarkEnd w:id="11"/>
    </w:p>
    <w:p w:rsidR="006D2695" w:rsidRDefault="006D2695">
      <w:pPr>
        <w:rPr>
          <w:b/>
          <w:bCs/>
          <w:i/>
          <w:iCs/>
          <w:color w:val="5B9BD5"/>
          <w:lang w:val="el-GR"/>
        </w:rPr>
      </w:pPr>
      <w:r w:rsidRPr="00FA317C">
        <w:rPr>
          <w:lang w:val="el-GR"/>
        </w:rPr>
        <w:t xml:space="preserve">Τα σχετικά αιτήματα παροχής διευκρινίσεων υποβάλλονται </w:t>
      </w:r>
      <w:r w:rsidR="00C82B66" w:rsidRPr="00FA317C">
        <w:rPr>
          <w:lang w:val="el-GR"/>
        </w:rPr>
        <w:t>εγγράφως</w:t>
      </w:r>
      <w:r w:rsidRPr="00FA317C">
        <w:rPr>
          <w:lang w:val="el-GR"/>
        </w:rPr>
        <w:t xml:space="preserve">,  το αργότερο </w:t>
      </w:r>
      <w:r w:rsidR="00475C0E">
        <w:rPr>
          <w:lang w:val="el-GR"/>
        </w:rPr>
        <w:t xml:space="preserve">έξι 6) </w:t>
      </w:r>
      <w:r w:rsidR="003B4F0A" w:rsidRPr="00FA317C">
        <w:rPr>
          <w:lang w:val="el-GR"/>
        </w:rPr>
        <w:t xml:space="preserve"> </w:t>
      </w:r>
      <w:r w:rsidRPr="00FA317C">
        <w:rPr>
          <w:lang w:val="el-GR"/>
        </w:rPr>
        <w:t xml:space="preserve">ημέρες πριν </w:t>
      </w:r>
      <w:r>
        <w:rPr>
          <w:lang w:val="el-GR"/>
        </w:rPr>
        <w:t xml:space="preserve">την καταληκτική ημερομηνία υποβολής προσφορών και απαντώνται </w:t>
      </w:r>
      <w:r w:rsidR="003B4F0A">
        <w:rPr>
          <w:lang w:val="el-GR"/>
        </w:rPr>
        <w:t>εγγράφως</w:t>
      </w:r>
      <w:r>
        <w:rPr>
          <w:lang w:val="el-GR"/>
        </w:rPr>
        <w:t xml:space="preserve">. Αιτήματα παροχής διευκρινήσεων που υποβάλλονται είτε με άλλο τρόπο δεν εξετάζονται. </w:t>
      </w:r>
    </w:p>
    <w:p w:rsidR="006D2695" w:rsidRDefault="006D2695">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6D2695" w:rsidRDefault="006D2695">
      <w:pPr>
        <w:rPr>
          <w:lang w:val="el-GR"/>
        </w:rPr>
      </w:pPr>
      <w:r>
        <w:rPr>
          <w:lang w:val="el-GR"/>
        </w:rPr>
        <w:t xml:space="preserve">α) όταν, για οποιονδήποτε λόγο, πρόσθετες πληροφορίες, αν και ζητήθηκαν από τον οικονομικό φορέα έγκαιρα, δεν έχουν παρασχεθεί το </w:t>
      </w:r>
      <w:r w:rsidRPr="00AF3A2A">
        <w:rPr>
          <w:lang w:val="el-GR"/>
        </w:rPr>
        <w:t xml:space="preserve">αργότερο </w:t>
      </w:r>
      <w:r w:rsidR="003B4F0A" w:rsidRPr="00AF3A2A">
        <w:rPr>
          <w:lang w:val="el-GR"/>
        </w:rPr>
        <w:t xml:space="preserve">τέσσερις (4) </w:t>
      </w:r>
      <w:r w:rsidRPr="00AF3A2A">
        <w:rPr>
          <w:lang w:val="el-GR"/>
        </w:rPr>
        <w:t>ημέρες</w:t>
      </w:r>
      <w:r>
        <w:rPr>
          <w:lang w:val="el-GR"/>
        </w:rPr>
        <w:t xml:space="preserve"> πριν από την προθεσμία που ορίζεται για την παραλαβή των προσφορών, </w:t>
      </w:r>
    </w:p>
    <w:p w:rsidR="006D2695" w:rsidRDefault="006D2695">
      <w:pPr>
        <w:rPr>
          <w:lang w:val="el-GR"/>
        </w:rPr>
      </w:pPr>
      <w:r>
        <w:rPr>
          <w:lang w:val="el-GR"/>
        </w:rPr>
        <w:t>β) όταν τα έγγραφα της σύμβασης υφίστανται σημαντικές αλλαγές.</w:t>
      </w:r>
    </w:p>
    <w:p w:rsidR="006D2695" w:rsidRDefault="006D2695">
      <w:pPr>
        <w:rPr>
          <w:lang w:val="el-GR"/>
        </w:rPr>
      </w:pPr>
      <w:r>
        <w:rPr>
          <w:lang w:val="el-GR"/>
        </w:rPr>
        <w:t>Η διάρκεια της παράτασης θα είναι ανάλογη με τη σπουδαιότητα των πληροφοριών ή των αλλαγών.</w:t>
      </w:r>
    </w:p>
    <w:p w:rsidR="006D2695" w:rsidRDefault="006D2695">
      <w:pPr>
        <w:rPr>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Pr>
          <w:color w:val="0070C0"/>
          <w:lang w:val="el-GR"/>
        </w:rPr>
        <w:t>.</w:t>
      </w:r>
    </w:p>
    <w:p w:rsidR="006D2695" w:rsidRDefault="006D2695">
      <w:pPr>
        <w:pStyle w:val="3"/>
        <w:rPr>
          <w:lang w:val="el-GR"/>
        </w:rPr>
      </w:pPr>
      <w:bookmarkStart w:id="12" w:name="_Toc492031012"/>
      <w:r>
        <w:rPr>
          <w:lang w:val="el-GR"/>
        </w:rPr>
        <w:t>2.1.4</w:t>
      </w:r>
      <w:r>
        <w:rPr>
          <w:lang w:val="el-GR"/>
        </w:rPr>
        <w:tab/>
        <w:t>Γλώσσα</w:t>
      </w:r>
      <w:bookmarkEnd w:id="12"/>
    </w:p>
    <w:p w:rsidR="006D2695" w:rsidRDefault="006D2695">
      <w:pPr>
        <w:rPr>
          <w:lang w:val="el-GR"/>
        </w:rPr>
      </w:pPr>
      <w:r>
        <w:rPr>
          <w:lang w:val="el-GR"/>
        </w:rPr>
        <w:t xml:space="preserve">Τα έγγραφα της σύμβασης έχουν συνταχθεί στην ελληνική γλώσσα </w:t>
      </w:r>
    </w:p>
    <w:p w:rsidR="006D2695" w:rsidRDefault="006D2695">
      <w:pPr>
        <w:rPr>
          <w:color w:val="000000"/>
          <w:lang w:val="el-GR"/>
        </w:rPr>
      </w:pPr>
      <w:r>
        <w:rPr>
          <w:lang w:val="el-GR"/>
        </w:rPr>
        <w:t>Τυχόν ενστάσεις υποβάλλονται στην ελληνική γλώσσα.</w:t>
      </w:r>
    </w:p>
    <w:p w:rsidR="006D2695" w:rsidRDefault="006D2695">
      <w:pPr>
        <w:rPr>
          <w:color w:val="000000"/>
          <w:lang w:val="el-GR"/>
        </w:rPr>
      </w:pPr>
      <w:r>
        <w:rPr>
          <w:color w:val="000000"/>
          <w:lang w:val="el-GR"/>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6D2695" w:rsidRDefault="006D2695">
      <w:pPr>
        <w:rPr>
          <w:color w:val="000000"/>
          <w:lang w:val="el-GR"/>
        </w:rPr>
      </w:pPr>
      <w:r>
        <w:rPr>
          <w:color w:val="000000"/>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6D2695" w:rsidRDefault="006D2695">
      <w:pPr>
        <w:rPr>
          <w:color w:val="000000"/>
          <w:lang w:val="el-GR"/>
        </w:rPr>
      </w:pPr>
      <w:r w:rsidRPr="00C959C6">
        <w:rPr>
          <w:color w:val="000000"/>
          <w:lang w:val="el-GR"/>
        </w:rPr>
        <w:lastRenderedPageBreak/>
        <w:t xml:space="preserve">Ενημερωτικά και τεχνικά φυλλάδια και άλλα έντυπα -εταιρικά ή μη- με ειδικό τεχνικό </w:t>
      </w:r>
      <w:r w:rsidRPr="00C959C6">
        <w:rPr>
          <w:i/>
          <w:iCs/>
          <w:color w:val="000000"/>
          <w:lang w:val="el-GR"/>
        </w:rPr>
        <w:t>περιεχόμενο</w:t>
      </w:r>
      <w:r w:rsidRPr="00C959C6">
        <w:rPr>
          <w:color w:val="000000"/>
          <w:lang w:val="el-GR"/>
        </w:rPr>
        <w:t xml:space="preserve"> μπορούν να υποβάλλονται </w:t>
      </w:r>
      <w:r w:rsidR="006A1910" w:rsidRPr="00C959C6">
        <w:rPr>
          <w:color w:val="000000"/>
          <w:lang w:val="el-GR"/>
        </w:rPr>
        <w:t>στην αγγλική</w:t>
      </w:r>
      <w:r w:rsidRPr="00C959C6">
        <w:rPr>
          <w:color w:val="000000"/>
          <w:lang w:val="el-GR"/>
        </w:rPr>
        <w:t xml:space="preserve"> γλώσσα, χωρίς να συνοδεύονται από μετάφραση στην ελληνική.</w:t>
      </w:r>
    </w:p>
    <w:p w:rsidR="006D2695" w:rsidRDefault="006D2695">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6D2695" w:rsidRDefault="006D2695">
      <w:pPr>
        <w:pStyle w:val="3"/>
        <w:rPr>
          <w:color w:val="000000"/>
          <w:lang w:val="el-GR"/>
        </w:rPr>
      </w:pPr>
      <w:bookmarkStart w:id="13" w:name="_Toc492031013"/>
      <w:r>
        <w:rPr>
          <w:lang w:val="el-GR"/>
        </w:rPr>
        <w:t>2.1.5</w:t>
      </w:r>
      <w:r>
        <w:rPr>
          <w:lang w:val="el-GR"/>
        </w:rPr>
        <w:tab/>
        <w:t>Εγγυήσεις</w:t>
      </w:r>
      <w:bookmarkEnd w:id="13"/>
    </w:p>
    <w:p w:rsidR="006D2695" w:rsidRDefault="006D2695">
      <w:pPr>
        <w:rPr>
          <w:color w:val="000000"/>
          <w:lang w:val="el-GR"/>
        </w:rPr>
      </w:pPr>
      <w:r>
        <w:rPr>
          <w:color w:val="000000"/>
          <w:lang w:val="el-GR"/>
        </w:rPr>
        <w:t xml:space="preserve">Οι εγγυητικές επιστολές εκδίδονται από πιστωτικά ιδρύματα που λειτουργούν νόμιμα στα κράτη - μέλη της </w:t>
      </w:r>
      <w:r w:rsidR="004B7EB1">
        <w:rPr>
          <w:color w:val="000000"/>
          <w:lang w:val="el-GR"/>
        </w:rPr>
        <w:t>Έ</w:t>
      </w:r>
      <w:r>
        <w:rPr>
          <w:color w:val="000000"/>
          <w:lang w:val="el-GR"/>
        </w:rPr>
        <w:t xml:space="preserve">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w:t>
      </w:r>
      <w:r w:rsidR="006A1910">
        <w:rPr>
          <w:color w:val="000000"/>
          <w:lang w:val="el-GR"/>
        </w:rPr>
        <w:t xml:space="preserve">Τ.Μ.Ε.Δ.Ε. </w:t>
      </w:r>
      <w:r>
        <w:rPr>
          <w:color w:val="000000"/>
          <w:lang w:val="el-GR"/>
        </w:rPr>
        <w:t>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D2695" w:rsidRDefault="006D2695">
      <w:pPr>
        <w:rPr>
          <w:color w:val="000000"/>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6D2695" w:rsidRDefault="006D2695">
      <w:pPr>
        <w:rPr>
          <w:i/>
          <w:iCs/>
          <w:color w:val="5B9BD5"/>
          <w:lang w:val="el-GR"/>
        </w:rPr>
      </w:pPr>
      <w:r>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Pr>
          <w:color w:val="000000"/>
          <w:lang w:val="el-GR"/>
        </w:rPr>
        <w:t>διζήσεως</w:t>
      </w:r>
      <w:proofErr w:type="spellEnd"/>
      <w:r>
        <w:rPr>
          <w:color w:val="000000"/>
          <w:lang w:val="el-GR"/>
        </w:rPr>
        <w:t xml:space="preserve">, και </w:t>
      </w:r>
      <w:proofErr w:type="spellStart"/>
      <w:r>
        <w:rPr>
          <w:color w:val="000000"/>
          <w:lang w:val="el-GR"/>
        </w:rPr>
        <w:t>ββ</w:t>
      </w:r>
      <w:proofErr w:type="spellEnd"/>
      <w:r>
        <w:rPr>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6D2695" w:rsidRDefault="006D2695">
      <w:pPr>
        <w:rPr>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rsidR="006D2695" w:rsidRDefault="006D2695">
      <w:pPr>
        <w:pStyle w:val="2"/>
        <w:rPr>
          <w:lang w:val="el-GR"/>
        </w:rPr>
      </w:pPr>
      <w:bookmarkStart w:id="14" w:name="_Toc492031014"/>
      <w:r>
        <w:rPr>
          <w:lang w:val="el-GR"/>
        </w:rPr>
        <w:t>2.2</w:t>
      </w:r>
      <w:r>
        <w:rPr>
          <w:lang w:val="el-GR"/>
        </w:rPr>
        <w:tab/>
        <w:t>Δικαίωμα Συμμετοχής - Κριτήρια Ποιοτικής Επιλογής</w:t>
      </w:r>
      <w:bookmarkEnd w:id="14"/>
    </w:p>
    <w:p w:rsidR="006D2695" w:rsidRDefault="006D2695">
      <w:pPr>
        <w:pStyle w:val="3"/>
        <w:rPr>
          <w:lang w:val="el-GR"/>
        </w:rPr>
      </w:pPr>
      <w:bookmarkStart w:id="15" w:name="_Toc492031015"/>
      <w:r>
        <w:rPr>
          <w:lang w:val="el-GR"/>
        </w:rPr>
        <w:t>2.2.1</w:t>
      </w:r>
      <w:r>
        <w:rPr>
          <w:lang w:val="el-GR"/>
        </w:rPr>
        <w:tab/>
        <w:t>Δικαίωμα συμμετοχής</w:t>
      </w:r>
      <w:bookmarkEnd w:id="15"/>
      <w:r>
        <w:rPr>
          <w:lang w:val="el-GR"/>
        </w:rPr>
        <w:t xml:space="preserve"> </w:t>
      </w:r>
    </w:p>
    <w:p w:rsidR="006D2695" w:rsidRDefault="006D2695">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6D2695" w:rsidRDefault="006D2695">
      <w:pPr>
        <w:rPr>
          <w:lang w:val="el-GR"/>
        </w:rPr>
      </w:pPr>
      <w:r>
        <w:rPr>
          <w:lang w:val="el-GR"/>
        </w:rPr>
        <w:t>α) κράτος-μέλος της Ένωσης,</w:t>
      </w:r>
    </w:p>
    <w:p w:rsidR="006D2695" w:rsidRDefault="006D2695">
      <w:pPr>
        <w:rPr>
          <w:lang w:val="el-GR"/>
        </w:rPr>
      </w:pPr>
      <w:r>
        <w:rPr>
          <w:lang w:val="el-GR"/>
        </w:rPr>
        <w:t>β) κράτος-μέλος του Ευρωπαϊκού Οικονομικού Χώρου (Ε.Ο.Χ.),</w:t>
      </w:r>
    </w:p>
    <w:p w:rsidR="006D2695" w:rsidRDefault="006D2695">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rsidR="006D2695" w:rsidRDefault="006D2695">
      <w:pPr>
        <w:rPr>
          <w:b/>
          <w:bCs/>
          <w:lang w:val="el-GR"/>
        </w:rPr>
      </w:pPr>
      <w:r>
        <w:rPr>
          <w:lang w:val="el-GR"/>
        </w:rPr>
        <w:t xml:space="preserve">δ) σε τρίτες χώρες που δεν εμπίπτουν στην περίπτωση </w:t>
      </w:r>
      <w:proofErr w:type="spellStart"/>
      <w:r>
        <w:rPr>
          <w:lang w:val="el-GR"/>
        </w:rPr>
        <w:t>γ΄</w:t>
      </w:r>
      <w:proofErr w:type="spellEnd"/>
      <w:r>
        <w:rPr>
          <w:lang w:val="el-GR"/>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6D2695" w:rsidRDefault="006D2695">
      <w:pPr>
        <w:rPr>
          <w:rFonts w:eastAsia="Calibri"/>
          <w:i/>
          <w:iCs/>
          <w:color w:val="0070C0"/>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6D2695" w:rsidRDefault="006D2695">
      <w:pPr>
        <w:rPr>
          <w:i/>
          <w:iCs/>
          <w:color w:val="5B9BD5"/>
          <w:lang w:val="el-GR"/>
        </w:rPr>
      </w:pPr>
      <w:r>
        <w:rPr>
          <w:rFonts w:eastAsia="Calibri"/>
          <w:i/>
          <w:iCs/>
          <w:color w:val="0070C0"/>
          <w:lang w:val="el-GR"/>
        </w:rPr>
        <w:t xml:space="preserve"> </w:t>
      </w: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Pr>
          <w:lang w:val="el-GR"/>
        </w:rPr>
        <w:t>ολόκληρον</w:t>
      </w:r>
      <w:proofErr w:type="spellEnd"/>
      <w:r>
        <w:rPr>
          <w:lang w:val="el-GR"/>
        </w:rPr>
        <w:t>.</w:t>
      </w:r>
      <w:r>
        <w:rPr>
          <w:rStyle w:val="FootnoteReference2"/>
          <w:szCs w:val="22"/>
          <w:lang w:val="el-GR"/>
        </w:rPr>
        <w:t xml:space="preserve"> </w:t>
      </w:r>
      <w:r>
        <w:rPr>
          <w:lang w:val="el-GR"/>
        </w:rPr>
        <w:t xml:space="preserve"> </w:t>
      </w:r>
    </w:p>
    <w:p w:rsidR="006D2695" w:rsidRDefault="006D2695">
      <w:pPr>
        <w:pStyle w:val="3"/>
        <w:rPr>
          <w:lang w:val="el-GR"/>
        </w:rPr>
      </w:pPr>
      <w:bookmarkStart w:id="16" w:name="_Toc492031016"/>
      <w:r>
        <w:rPr>
          <w:lang w:val="el-GR"/>
        </w:rPr>
        <w:lastRenderedPageBreak/>
        <w:t>2.2.</w:t>
      </w:r>
      <w:r w:rsidR="006A1910">
        <w:rPr>
          <w:lang w:val="el-GR"/>
        </w:rPr>
        <w:t>2</w:t>
      </w:r>
      <w:r>
        <w:rPr>
          <w:lang w:val="el-GR"/>
        </w:rPr>
        <w:tab/>
        <w:t>Λόγοι αποκλεισμού</w:t>
      </w:r>
      <w:bookmarkEnd w:id="16"/>
      <w:r>
        <w:rPr>
          <w:lang w:val="el-GR"/>
        </w:rPr>
        <w:t xml:space="preserve"> </w:t>
      </w:r>
    </w:p>
    <w:p w:rsidR="006D2695" w:rsidRDefault="006D2695">
      <w:pPr>
        <w:rPr>
          <w:b/>
          <w:bCs/>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6D2695" w:rsidRDefault="006D2695">
      <w:pPr>
        <w:rPr>
          <w:lang w:val="el-GR"/>
        </w:rPr>
      </w:pPr>
      <w:r>
        <w:rPr>
          <w:b/>
          <w:bCs/>
          <w:lang w:val="el-GR"/>
        </w:rPr>
        <w:t>2.2.</w:t>
      </w:r>
      <w:r w:rsidR="006A1910">
        <w:rPr>
          <w:b/>
          <w:bCs/>
          <w:lang w:val="el-GR"/>
        </w:rPr>
        <w:t>2</w:t>
      </w:r>
      <w:r>
        <w:rPr>
          <w:b/>
          <w:bCs/>
          <w:lang w:val="el-GR"/>
        </w:rPr>
        <w:t xml:space="preserve">.1. </w:t>
      </w:r>
      <w:r>
        <w:rPr>
          <w:lang w:val="el-GR"/>
        </w:rPr>
        <w:t xml:space="preserve"> Όταν υπάρχει σε βάρος του τελεσίδικη καταδικαστική απόφαση για έναν από τους ακόλουθους λόγους : </w:t>
      </w:r>
    </w:p>
    <w:p w:rsidR="006D2695" w:rsidRDefault="006D2695">
      <w:pPr>
        <w:rPr>
          <w:lang w:val="el-GR"/>
        </w:rPr>
      </w:pPr>
      <w:r>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rsidR="006D2695" w:rsidRDefault="006D2695">
      <w:pPr>
        <w:rPr>
          <w:lang w:val="el-GR"/>
        </w:rPr>
      </w:pPr>
      <w:r>
        <w:rPr>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rsidR="006D2695" w:rsidRDefault="006D2695">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rsidR="006D2695" w:rsidRDefault="006D2695">
      <w:pPr>
        <w:rPr>
          <w:lang w:val="el-GR"/>
        </w:rPr>
      </w:pPr>
      <w:r>
        <w:rPr>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rsidR="006D2695" w:rsidRDefault="006D2695">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rsidR="006D2695" w:rsidRDefault="006D2695">
      <w:pPr>
        <w:rPr>
          <w:lang w:val="el-GR"/>
        </w:rPr>
      </w:pPr>
      <w:r>
        <w:rPr>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t>L</w:t>
      </w:r>
      <w:r>
        <w:rPr>
          <w:lang w:val="el-GR"/>
        </w:rPr>
        <w:t xml:space="preserve"> 101 της 15.4.2011, σ. 1), η οποία ενσωματώθηκε στην εθνική νομοθεσία με το ν. 4198/2013 (Α΄ 215).</w:t>
      </w:r>
    </w:p>
    <w:p w:rsidR="006D2695" w:rsidRDefault="006D2695">
      <w:pPr>
        <w:rPr>
          <w:lang w:val="el-GR"/>
        </w:rPr>
      </w:pPr>
      <w:r>
        <w:rPr>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6D2695" w:rsidRDefault="006D2695">
      <w:pPr>
        <w:rPr>
          <w:lang w:val="el-GR"/>
        </w:rPr>
      </w:pPr>
      <w:r>
        <w:rPr>
          <w:lang w:val="el-GR"/>
        </w:rPr>
        <w:t>Στις περιπτώσεις εταιρειών περιορισμένης ευθύνης (Ε.Π.Ε.) και προσωπικών εταιρειών (Ο.Ε. και Ε.Ε.)</w:t>
      </w:r>
      <w:r w:rsidR="00AF3A2A">
        <w:rPr>
          <w:lang w:val="el-GR"/>
        </w:rPr>
        <w:t xml:space="preserve"> </w:t>
      </w:r>
      <w:r>
        <w:rPr>
          <w:lang w:val="el-GR"/>
        </w:rPr>
        <w:t>και IKE ιδιωτικών κεφαλαιουχικών εταιρειών, η υποχρέωση του προηγούμενου εδαφίου  αφορά κατ’ ελάχιστον στους διαχειριστές.</w:t>
      </w:r>
    </w:p>
    <w:p w:rsidR="006D2695" w:rsidRDefault="006D2695">
      <w:pPr>
        <w:suppressAutoHyphens w:val="0"/>
        <w:spacing w:after="160" w:line="252" w:lineRule="auto"/>
        <w:rPr>
          <w:lang w:val="el-GR"/>
        </w:rPr>
      </w:pPr>
      <w:r>
        <w:rPr>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6D2695" w:rsidRDefault="006D2695">
      <w:pPr>
        <w:suppressAutoHyphens w:val="0"/>
        <w:spacing w:after="160" w:line="252" w:lineRule="auto"/>
        <w:rPr>
          <w:b/>
          <w:bCs/>
          <w:lang w:val="el-GR"/>
        </w:rPr>
      </w:pPr>
      <w:r>
        <w:rPr>
          <w:lang w:val="el-GR"/>
        </w:rPr>
        <w:t>Σε όλες τις υπόλοιπες περιπτώσεις νομικών προσώπων, η υποχρέωση των προηγούμενων εδαφίων αφορά στους νόμιμους εκπροσώπους τους.</w:t>
      </w:r>
    </w:p>
    <w:p w:rsidR="006D2695" w:rsidRDefault="006D2695">
      <w:pPr>
        <w:rPr>
          <w:lang w:val="el-GR"/>
        </w:rPr>
      </w:pPr>
      <w:r>
        <w:rPr>
          <w:b/>
          <w:bCs/>
          <w:lang w:val="el-GR"/>
        </w:rPr>
        <w:t>2.2.</w:t>
      </w:r>
      <w:r w:rsidR="006A1910">
        <w:rPr>
          <w:b/>
          <w:bCs/>
          <w:lang w:val="el-GR"/>
        </w:rPr>
        <w:t>2</w:t>
      </w:r>
      <w:r>
        <w:rPr>
          <w:b/>
          <w:bCs/>
          <w:lang w:val="el-GR"/>
        </w:rPr>
        <w:t>.2.</w:t>
      </w:r>
      <w:r>
        <w:rPr>
          <w:lang w:val="el-GR"/>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w:t>
      </w:r>
      <w:r>
        <w:rPr>
          <w:lang w:val="el-GR"/>
        </w:rPr>
        <w:lastRenderedPageBreak/>
        <w:t>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6D2695" w:rsidRDefault="006D2695">
      <w:pPr>
        <w:rPr>
          <w:lang w:val="el-GR"/>
        </w:rPr>
      </w:pPr>
      <w:r>
        <w:rPr>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6D2695" w:rsidRDefault="006D2695">
      <w:pPr>
        <w:rPr>
          <w:b/>
          <w:bCs/>
          <w:szCs w:val="22"/>
          <w:lang w:val="el-GR"/>
        </w:rPr>
      </w:pPr>
      <w:r>
        <w:rPr>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6D2695" w:rsidRDefault="006D2695">
      <w:pPr>
        <w:rPr>
          <w:lang w:val="el-GR"/>
        </w:rPr>
      </w:pPr>
      <w:r>
        <w:rPr>
          <w:b/>
          <w:bCs/>
          <w:lang w:val="el-GR"/>
        </w:rPr>
        <w:t>2.2.</w:t>
      </w:r>
      <w:r w:rsidR="006A1910">
        <w:rPr>
          <w:b/>
          <w:bCs/>
          <w:lang w:val="el-GR"/>
        </w:rPr>
        <w:t>2</w:t>
      </w:r>
      <w:r>
        <w:rPr>
          <w:b/>
          <w:bCs/>
          <w:lang w:val="el-GR"/>
        </w:rPr>
        <w:t>.4.</w:t>
      </w:r>
      <w:r>
        <w:rPr>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6D2695" w:rsidRPr="00FD6877" w:rsidRDefault="006D2695">
      <w:pPr>
        <w:rPr>
          <w:lang w:val="el-GR"/>
        </w:rPr>
      </w:pPr>
      <w:r w:rsidRPr="00FD6877">
        <w:rPr>
          <w:lang w:val="el-GR"/>
        </w:rPr>
        <w:t xml:space="preserve">(α) εάν έχει αθετήσει τις υποχρεώσεις που προβλέπονται στην παρ. 2 του άρθρου 18 του ν. 4412/2016, </w:t>
      </w:r>
    </w:p>
    <w:p w:rsidR="006D2695" w:rsidRPr="00FD6877" w:rsidRDefault="006D2695">
      <w:pPr>
        <w:rPr>
          <w:lang w:val="el-GR"/>
        </w:rPr>
      </w:pPr>
      <w:r w:rsidRPr="00FD6877">
        <w:rPr>
          <w:lang w:val="el-GR"/>
        </w:rPr>
        <w:t>(β) εάν τελεί υπό πτώχευση</w:t>
      </w:r>
      <w:r w:rsidRPr="00FD6877">
        <w:rPr>
          <w:b/>
          <w:lang w:val="el-GR"/>
        </w:rPr>
        <w:t xml:space="preserve"> </w:t>
      </w:r>
      <w:r w:rsidRPr="00FD6877">
        <w:rPr>
          <w:lang w:val="el-GR"/>
        </w:rPr>
        <w:t xml:space="preserve">ή έχει υπαχθεί σε διαδικασία εξυγίανσης ή ειδικής </w:t>
      </w:r>
      <w:r w:rsidRPr="00FD6877">
        <w:rPr>
          <w:b/>
          <w:lang w:val="el-GR"/>
        </w:rPr>
        <w:t xml:space="preserve">εκκαθάρισης </w:t>
      </w:r>
      <w:r w:rsidRPr="00FD6877">
        <w:rPr>
          <w:lang w:val="el-GR"/>
        </w:rPr>
        <w:t>ή τελεί υπό αναγκαστική διαχείριση</w:t>
      </w:r>
      <w:r w:rsidRPr="00FD6877">
        <w:rPr>
          <w:b/>
          <w:lang w:val="el-GR"/>
        </w:rPr>
        <w:t xml:space="preserve"> </w:t>
      </w:r>
      <w:r w:rsidRPr="00FD6877">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FD6877">
        <w:rPr>
          <w:rStyle w:val="FootnoteReference2"/>
          <w:szCs w:val="22"/>
        </w:rPr>
        <w:footnoteReference w:id="1"/>
      </w:r>
      <w:r w:rsidRPr="00FD6877">
        <w:rPr>
          <w:lang w:val="el-GR"/>
        </w:rPr>
        <w:t xml:space="preserve">, </w:t>
      </w:r>
    </w:p>
    <w:p w:rsidR="006D2695" w:rsidRPr="00FD6877" w:rsidRDefault="006D2695">
      <w:pPr>
        <w:rPr>
          <w:lang w:val="el-GR"/>
        </w:rPr>
      </w:pPr>
      <w:r w:rsidRPr="00FD6877">
        <w:rPr>
          <w:lang w:val="el-GR"/>
        </w:rPr>
        <w:t>(</w:t>
      </w:r>
      <w:r w:rsidR="00FD6877" w:rsidRPr="00FD6877">
        <w:rPr>
          <w:lang w:val="el-GR"/>
        </w:rPr>
        <w:t>γ</w:t>
      </w:r>
      <w:r w:rsidRPr="00FD6877">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6D2695" w:rsidRPr="00FD6877" w:rsidRDefault="006D2695">
      <w:pPr>
        <w:rPr>
          <w:lang w:val="el-GR"/>
        </w:rPr>
      </w:pPr>
      <w:r w:rsidRPr="00FD6877">
        <w:rPr>
          <w:lang w:val="el-GR"/>
        </w:rPr>
        <w:t>(</w:t>
      </w:r>
      <w:r w:rsidR="00FD6877" w:rsidRPr="00FD6877">
        <w:rPr>
          <w:lang w:val="el-GR"/>
        </w:rPr>
        <w:t>δ</w:t>
      </w:r>
      <w:r w:rsidRPr="00FD6877">
        <w:rPr>
          <w:lang w:val="el-GR"/>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6D2695" w:rsidRDefault="006D2695">
      <w:pPr>
        <w:rPr>
          <w:lang w:val="el-GR"/>
        </w:rPr>
      </w:pPr>
      <w:r w:rsidRPr="00FD6877">
        <w:rPr>
          <w:lang w:val="el-GR"/>
        </w:rPr>
        <w:t>(</w:t>
      </w:r>
      <w:r w:rsidR="00FD6877" w:rsidRPr="00FD6877">
        <w:rPr>
          <w:lang w:val="el-GR"/>
        </w:rPr>
        <w:t>ε</w:t>
      </w:r>
      <w:r w:rsidRPr="00FD6877">
        <w:rPr>
          <w:lang w:val="el-GR"/>
        </w:rPr>
        <w:t xml:space="preserve">) εάν έχει διαπράξει σοβαρό επαγγελματικό παράπτωμα, το οποίο θέτει εν </w:t>
      </w:r>
      <w:proofErr w:type="spellStart"/>
      <w:r w:rsidRPr="00FD6877">
        <w:rPr>
          <w:lang w:val="el-GR"/>
        </w:rPr>
        <w:t>αμφιβόλω</w:t>
      </w:r>
      <w:proofErr w:type="spellEnd"/>
      <w:r w:rsidRPr="00FD6877">
        <w:rPr>
          <w:lang w:val="el-GR"/>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w:t>
      </w:r>
      <w:r>
        <w:rPr>
          <w:lang w:val="el-GR"/>
        </w:rPr>
        <w:t xml:space="preserve"> </w:t>
      </w:r>
    </w:p>
    <w:p w:rsidR="006D2695" w:rsidRDefault="006D2695">
      <w:pPr>
        <w:rPr>
          <w:b/>
          <w:bCs/>
          <w:lang w:val="el-GR"/>
        </w:rPr>
      </w:pPr>
      <w:r>
        <w:rPr>
          <w:b/>
          <w:bCs/>
          <w:lang w:val="el-GR"/>
        </w:rPr>
        <w:t>2.2.</w:t>
      </w:r>
      <w:r w:rsidR="00FD6877">
        <w:rPr>
          <w:b/>
          <w:bCs/>
          <w:lang w:val="el-GR"/>
        </w:rPr>
        <w:t>2</w:t>
      </w:r>
      <w:r>
        <w:rPr>
          <w:b/>
          <w:bCs/>
          <w:lang w:val="el-GR"/>
        </w:rPr>
        <w:t>.</w:t>
      </w:r>
      <w:r w:rsidR="00FD6877">
        <w:rPr>
          <w:b/>
          <w:bCs/>
          <w:lang w:val="el-GR"/>
        </w:rPr>
        <w:t>5</w:t>
      </w:r>
      <w:r>
        <w:rPr>
          <w:b/>
          <w:bCs/>
          <w:lang w:val="el-GR"/>
        </w:rPr>
        <w:t xml:space="preserve">. </w:t>
      </w:r>
      <w:r>
        <w:rPr>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6D2695" w:rsidRPr="00E14959" w:rsidRDefault="006D2695">
      <w:pPr>
        <w:rPr>
          <w:b/>
          <w:bCs/>
          <w:lang w:val="el-GR"/>
        </w:rPr>
      </w:pPr>
      <w:r>
        <w:rPr>
          <w:b/>
          <w:bCs/>
          <w:color w:val="000000"/>
          <w:lang w:val="el-GR"/>
        </w:rPr>
        <w:t>2.2.</w:t>
      </w:r>
      <w:r w:rsidR="00FD6877">
        <w:rPr>
          <w:b/>
          <w:bCs/>
          <w:color w:val="000000"/>
          <w:lang w:val="el-GR"/>
        </w:rPr>
        <w:t>2</w:t>
      </w:r>
      <w:r>
        <w:rPr>
          <w:b/>
          <w:bCs/>
          <w:color w:val="000000"/>
          <w:lang w:val="el-GR"/>
        </w:rPr>
        <w:t>.</w:t>
      </w:r>
      <w:r w:rsidR="00FD6877">
        <w:rPr>
          <w:b/>
          <w:bCs/>
          <w:color w:val="000000"/>
          <w:lang w:val="el-GR"/>
        </w:rPr>
        <w:t>6</w:t>
      </w:r>
      <w:r>
        <w:rPr>
          <w:b/>
          <w:bCs/>
          <w:color w:val="000000"/>
          <w:lang w:val="el-GR"/>
        </w:rPr>
        <w:t xml:space="preserve">. </w:t>
      </w:r>
      <w:r>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D2695" w:rsidRDefault="006D2695">
      <w:pPr>
        <w:pStyle w:val="3"/>
        <w:rPr>
          <w:rFonts w:eastAsia="Calibri"/>
          <w:i/>
          <w:color w:val="000000"/>
          <w:lang w:val="el-GR"/>
        </w:rPr>
      </w:pPr>
      <w:bookmarkStart w:id="17" w:name="_Toc492031017"/>
      <w:r>
        <w:rPr>
          <w:lang w:val="el-GR"/>
        </w:rPr>
        <w:t>2.2.</w:t>
      </w:r>
      <w:r w:rsidR="00FD6877">
        <w:rPr>
          <w:lang w:val="el-GR"/>
        </w:rPr>
        <w:t>3</w:t>
      </w:r>
      <w:r>
        <w:rPr>
          <w:lang w:val="el-GR"/>
        </w:rPr>
        <w:tab/>
        <w:t>Καταλληλόλητα άσκησης επαγγελματικής δραστηριότητας</w:t>
      </w:r>
      <w:bookmarkEnd w:id="17"/>
      <w:r>
        <w:rPr>
          <w:lang w:val="el-GR"/>
        </w:rPr>
        <w:t xml:space="preserve"> </w:t>
      </w:r>
    </w:p>
    <w:p w:rsidR="006D2695" w:rsidRDefault="006D2695">
      <w:pPr>
        <w:rPr>
          <w:lang w:val="el-GR"/>
        </w:rPr>
      </w:pPr>
      <w:r w:rsidRPr="00E14959">
        <w:rPr>
          <w:rFonts w:eastAsia="Calibri"/>
          <w:bCs/>
          <w:color w:val="000000"/>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w:t>
      </w:r>
      <w:r w:rsidRPr="004B7EB1">
        <w:rPr>
          <w:rFonts w:eastAsia="Calibri"/>
          <w:bCs/>
          <w:color w:val="000000"/>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w:t>
      </w:r>
      <w:r w:rsidRPr="004B7EB1">
        <w:rPr>
          <w:rFonts w:eastAsia="Calibri"/>
          <w:bCs/>
          <w:color w:val="000000"/>
          <w:lang w:val="el-GR"/>
        </w:rPr>
        <w:lastRenderedPageBreak/>
        <w:t>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w:t>
      </w:r>
      <w:r w:rsidRPr="00E14959">
        <w:rPr>
          <w:rFonts w:eastAsia="Calibri"/>
          <w:bCs/>
          <w:color w:val="000000"/>
          <w:lang w:val="el-GR"/>
        </w:rPr>
        <w:t xml:space="preserve"> Οι εγκατεστημένοι στην Ελλάδα οικονομικοί φορείς απαιτείται να είναι εγγεγραμμένοι στο </w:t>
      </w:r>
      <w:r w:rsidR="00B62E41">
        <w:rPr>
          <w:rFonts w:eastAsia="Calibri"/>
          <w:bCs/>
          <w:color w:val="000000"/>
          <w:lang w:val="el-GR"/>
        </w:rPr>
        <w:t>οικείο</w:t>
      </w:r>
      <w:r w:rsidRPr="00E14959">
        <w:rPr>
          <w:rFonts w:eastAsia="Calibri"/>
          <w:bCs/>
          <w:color w:val="000000"/>
          <w:lang w:val="el-GR"/>
        </w:rPr>
        <w:t xml:space="preserve"> Επιμελητήριο</w:t>
      </w:r>
      <w:r w:rsidR="004B7EB1">
        <w:rPr>
          <w:rFonts w:eastAsia="Calibri"/>
          <w:bCs/>
          <w:color w:val="000000"/>
          <w:lang w:val="el-GR"/>
        </w:rPr>
        <w:t>.</w:t>
      </w:r>
      <w:r>
        <w:rPr>
          <w:rFonts w:eastAsia="Calibri"/>
          <w:bCs/>
          <w:i/>
          <w:color w:val="5B9BD5"/>
          <w:lang w:val="el-GR"/>
        </w:rPr>
        <w:t xml:space="preserve">  </w:t>
      </w:r>
    </w:p>
    <w:p w:rsidR="006D2695" w:rsidRDefault="006D2695">
      <w:pPr>
        <w:pStyle w:val="3"/>
        <w:rPr>
          <w:szCs w:val="22"/>
          <w:lang w:val="el-GR"/>
        </w:rPr>
      </w:pPr>
      <w:bookmarkStart w:id="18" w:name="_Toc492031018"/>
      <w:r>
        <w:rPr>
          <w:lang w:val="el-GR"/>
        </w:rPr>
        <w:t>2.2.</w:t>
      </w:r>
      <w:r w:rsidR="00C007B5">
        <w:rPr>
          <w:lang w:val="el-GR"/>
        </w:rPr>
        <w:t>4</w:t>
      </w:r>
      <w:r>
        <w:rPr>
          <w:lang w:val="el-GR"/>
        </w:rPr>
        <w:tab/>
        <w:t>Οικονομική και χρηματοοικονομική επάρκεια</w:t>
      </w:r>
      <w:bookmarkEnd w:id="18"/>
      <w:r>
        <w:rPr>
          <w:lang w:val="el-GR"/>
        </w:rPr>
        <w:t xml:space="preserve"> </w:t>
      </w:r>
    </w:p>
    <w:p w:rsidR="005F4815" w:rsidRDefault="0074106B" w:rsidP="00DB72B1">
      <w:pPr>
        <w:rPr>
          <w:b/>
          <w:bCs/>
          <w:szCs w:val="22"/>
          <w:lang w:val="el-GR"/>
        </w:rPr>
      </w:pPr>
      <w:r>
        <w:rPr>
          <w:szCs w:val="22"/>
          <w:lang w:val="el-GR"/>
        </w:rPr>
        <w:t>ΔΕΝ ΑΠΑΙΤΕΙΤΑΙ</w:t>
      </w:r>
    </w:p>
    <w:p w:rsidR="006D2695" w:rsidRDefault="006D2695">
      <w:pPr>
        <w:pStyle w:val="3"/>
        <w:rPr>
          <w:lang w:val="el-GR"/>
        </w:rPr>
      </w:pPr>
      <w:bookmarkStart w:id="19" w:name="_Toc492031019"/>
      <w:r>
        <w:rPr>
          <w:lang w:val="el-GR"/>
        </w:rPr>
        <w:t>2.2.</w:t>
      </w:r>
      <w:r w:rsidR="005F4815">
        <w:rPr>
          <w:lang w:val="el-GR"/>
        </w:rPr>
        <w:t>5</w:t>
      </w:r>
      <w:r>
        <w:rPr>
          <w:lang w:val="el-GR"/>
        </w:rPr>
        <w:tab/>
        <w:t>Τεχνική και επαγγελματική ικανότητα</w:t>
      </w:r>
      <w:bookmarkEnd w:id="19"/>
      <w:r>
        <w:rPr>
          <w:lang w:val="el-GR"/>
        </w:rPr>
        <w:t xml:space="preserve"> </w:t>
      </w:r>
    </w:p>
    <w:p w:rsidR="006D2695" w:rsidRPr="0035129F" w:rsidRDefault="006D2695">
      <w:pPr>
        <w:rPr>
          <w:b/>
          <w:bCs/>
          <w:szCs w:val="22"/>
          <w:lang w:val="el-GR"/>
        </w:rPr>
      </w:pPr>
      <w:r w:rsidRPr="0035129F">
        <w:rPr>
          <w:b/>
          <w:bCs/>
          <w:szCs w:val="22"/>
          <w:lang w:val="el-GR"/>
        </w:rPr>
        <w:t>α)</w:t>
      </w:r>
      <w:r w:rsidRPr="0035129F">
        <w:rPr>
          <w:bCs/>
          <w:szCs w:val="22"/>
          <w:lang w:val="el-GR"/>
        </w:rPr>
        <w:t xml:space="preserve"> </w:t>
      </w:r>
      <w:r w:rsidR="0074106B" w:rsidRPr="0035129F">
        <w:rPr>
          <w:bCs/>
          <w:szCs w:val="22"/>
          <w:lang w:val="el-GR"/>
        </w:rPr>
        <w:t>ΔΕΝ ΑΠΑΙΤΕΙΤΑΙ</w:t>
      </w:r>
    </w:p>
    <w:p w:rsidR="006D2695" w:rsidRPr="00273210" w:rsidRDefault="006D2695" w:rsidP="00B62E41">
      <w:pPr>
        <w:rPr>
          <w:bCs/>
          <w:i/>
          <w:color w:val="5B9BD5"/>
          <w:szCs w:val="22"/>
          <w:lang w:val="el-GR"/>
        </w:rPr>
      </w:pPr>
      <w:r w:rsidRPr="0035129F">
        <w:rPr>
          <w:bCs/>
          <w:szCs w:val="22"/>
          <w:lang w:val="el-GR"/>
        </w:rPr>
        <w:t xml:space="preserve"> </w:t>
      </w:r>
      <w:r w:rsidR="00273210" w:rsidRPr="00273210">
        <w:rPr>
          <w:bCs/>
          <w:i/>
          <w:color w:val="5B9BD5"/>
          <w:szCs w:val="22"/>
          <w:lang w:val="el-GR"/>
        </w:rPr>
        <w:t xml:space="preserve"> </w:t>
      </w:r>
    </w:p>
    <w:p w:rsidR="006D2695" w:rsidRPr="0035129F" w:rsidRDefault="006D2695">
      <w:pPr>
        <w:pStyle w:val="3"/>
        <w:rPr>
          <w:i/>
          <w:lang w:val="el-GR"/>
        </w:rPr>
      </w:pPr>
      <w:bookmarkStart w:id="20" w:name="_Toc492031020"/>
      <w:r w:rsidRPr="0035129F">
        <w:rPr>
          <w:lang w:val="el-GR"/>
        </w:rPr>
        <w:t>2.2.</w:t>
      </w:r>
      <w:r w:rsidR="005F4815" w:rsidRPr="0035129F">
        <w:rPr>
          <w:lang w:val="el-GR"/>
        </w:rPr>
        <w:t>6</w:t>
      </w:r>
      <w:r w:rsidRPr="0035129F">
        <w:rPr>
          <w:lang w:val="el-GR"/>
        </w:rPr>
        <w:tab/>
        <w:t>Πρότυπα διασφάλισης ποιότητας και πρότυπα περιβαλλοντικής διαχείρισης</w:t>
      </w:r>
      <w:bookmarkEnd w:id="20"/>
      <w:r w:rsidRPr="0035129F">
        <w:rPr>
          <w:lang w:val="el-GR"/>
        </w:rPr>
        <w:t xml:space="preserve"> </w:t>
      </w:r>
    </w:p>
    <w:p w:rsidR="006D2695" w:rsidRPr="0035129F" w:rsidRDefault="0074106B">
      <w:pPr>
        <w:rPr>
          <w:b/>
          <w:bCs/>
          <w:lang w:val="el-GR"/>
        </w:rPr>
      </w:pPr>
      <w:r w:rsidRPr="0035129F">
        <w:rPr>
          <w:lang w:val="el-GR"/>
        </w:rPr>
        <w:t>ΔΕΝ ΑΠΑΙΤΕΙΤΑΙ</w:t>
      </w:r>
    </w:p>
    <w:p w:rsidR="006D2695" w:rsidRDefault="006D2695">
      <w:pPr>
        <w:rPr>
          <w:lang w:val="el-GR"/>
        </w:rPr>
      </w:pPr>
      <w:r>
        <w:rPr>
          <w:lang w:val="el-GR"/>
        </w:rPr>
        <w:t xml:space="preserve"> </w:t>
      </w:r>
    </w:p>
    <w:p w:rsidR="006D2695" w:rsidRDefault="006D2695">
      <w:pPr>
        <w:pStyle w:val="3"/>
        <w:rPr>
          <w:lang w:val="el-GR"/>
        </w:rPr>
      </w:pPr>
      <w:bookmarkStart w:id="21" w:name="_Toc492031021"/>
      <w:r>
        <w:rPr>
          <w:lang w:val="el-GR"/>
        </w:rPr>
        <w:t>2.2.</w:t>
      </w:r>
      <w:r w:rsidR="005F4815">
        <w:rPr>
          <w:lang w:val="el-GR"/>
        </w:rPr>
        <w:t>7</w:t>
      </w:r>
      <w:r>
        <w:rPr>
          <w:lang w:val="el-GR"/>
        </w:rPr>
        <w:tab/>
        <w:t>Κανόνες απόδειξης ποιοτικής επιλογής</w:t>
      </w:r>
      <w:bookmarkEnd w:id="21"/>
    </w:p>
    <w:p w:rsidR="00475C0E" w:rsidRPr="00475C0E" w:rsidRDefault="00475C0E" w:rsidP="00475C0E">
      <w:pPr>
        <w:rPr>
          <w:lang w:val="el-GR"/>
        </w:rPr>
      </w:pPr>
      <w:r w:rsidRPr="0035129F">
        <w:rPr>
          <w:lang w:val="el-GR"/>
        </w:rPr>
        <w:t>ΔΕΝ ΑΠΑΙΤΕΙΤΑΙ</w:t>
      </w:r>
    </w:p>
    <w:p w:rsidR="006D2695" w:rsidRDefault="006D2695">
      <w:pPr>
        <w:pStyle w:val="4"/>
        <w:ind w:left="567" w:hanging="567"/>
        <w:rPr>
          <w:i/>
          <w:color w:val="5B9BD5"/>
          <w:lang w:val="el-GR"/>
        </w:rPr>
      </w:pPr>
      <w:bookmarkStart w:id="22" w:name="_Toc492031022"/>
      <w:r>
        <w:rPr>
          <w:lang w:val="el-GR"/>
        </w:rPr>
        <w:t>2.2.</w:t>
      </w:r>
      <w:r w:rsidR="005F4815">
        <w:rPr>
          <w:lang w:val="el-GR"/>
        </w:rPr>
        <w:t>7</w:t>
      </w:r>
      <w:r>
        <w:rPr>
          <w:lang w:val="el-GR"/>
        </w:rPr>
        <w:t>.1</w:t>
      </w:r>
      <w:r>
        <w:rPr>
          <w:lang w:val="el-GR"/>
        </w:rPr>
        <w:tab/>
        <w:t>Προκαταρκτική απόδειξη κατά την υποβολή προσφορών</w:t>
      </w:r>
      <w:bookmarkEnd w:id="22"/>
      <w:r>
        <w:rPr>
          <w:lang w:val="el-GR"/>
        </w:rPr>
        <w:t xml:space="preserve"> </w:t>
      </w:r>
    </w:p>
    <w:p w:rsidR="006D2695" w:rsidRDefault="0053569D" w:rsidP="00C33A9B">
      <w:pPr>
        <w:rPr>
          <w:lang w:val="el-GR"/>
        </w:rPr>
      </w:pPr>
      <w:r w:rsidDel="0053569D">
        <w:rPr>
          <w:rFonts w:eastAsia="Calibri"/>
          <w:lang w:val="el-GR"/>
        </w:rPr>
        <w:t xml:space="preserve"> </w:t>
      </w:r>
      <w:r w:rsidR="006D2695">
        <w:rPr>
          <w:lang w:val="el-GR"/>
        </w:rPr>
        <w:t>Προς προκαταρκτική απόδειξη ότι οι προσφέροντες οικονομικοί φορείς: α) δεν βρίσκονται σε μία από τις καταστάσεις της παραγράφου 2.2.</w:t>
      </w:r>
      <w:r>
        <w:rPr>
          <w:lang w:val="el-GR"/>
        </w:rPr>
        <w:t xml:space="preserve">2 </w:t>
      </w:r>
      <w:r w:rsidR="006D2695">
        <w:rPr>
          <w:lang w:val="el-GR"/>
        </w:rPr>
        <w:t xml:space="preserve">και β) πληρούν τα σχετικά κριτήρια επιλογής των παραγράφων </w:t>
      </w:r>
      <w:r w:rsidR="006D2695" w:rsidRPr="00CE7E8F">
        <w:rPr>
          <w:lang w:val="el-GR"/>
        </w:rPr>
        <w:t>2.2.</w:t>
      </w:r>
      <w:r w:rsidR="00CE7E8F" w:rsidRPr="00CE7E8F">
        <w:rPr>
          <w:lang w:val="el-GR"/>
        </w:rPr>
        <w:t>3</w:t>
      </w:r>
      <w:r w:rsidR="006D2695" w:rsidRPr="00CE7E8F">
        <w:rPr>
          <w:lang w:val="el-GR"/>
        </w:rPr>
        <w:t>, 2.2.</w:t>
      </w:r>
      <w:r w:rsidR="00CE7E8F" w:rsidRPr="00CE7E8F">
        <w:rPr>
          <w:lang w:val="el-GR"/>
        </w:rPr>
        <w:t>4</w:t>
      </w:r>
      <w:r w:rsidR="006D2695" w:rsidRPr="00CE7E8F">
        <w:rPr>
          <w:lang w:val="el-GR"/>
        </w:rPr>
        <w:t>, 2.2.</w:t>
      </w:r>
      <w:r w:rsidR="00CE7E8F" w:rsidRPr="00CE7E8F">
        <w:rPr>
          <w:lang w:val="el-GR"/>
        </w:rPr>
        <w:t xml:space="preserve">5 </w:t>
      </w:r>
      <w:r w:rsidR="006D2695" w:rsidRPr="00CE7E8F">
        <w:rPr>
          <w:lang w:val="el-GR"/>
        </w:rPr>
        <w:t>και 2.2.</w:t>
      </w:r>
      <w:r w:rsidR="00CE7E8F" w:rsidRPr="00CE7E8F">
        <w:rPr>
          <w:lang w:val="el-GR"/>
        </w:rPr>
        <w:t xml:space="preserve">6 </w:t>
      </w:r>
      <w:r w:rsidR="006D2695" w:rsidRPr="00CE7E8F">
        <w:rPr>
          <w:lang w:val="el-GR"/>
        </w:rPr>
        <w:t>της παρούσης, προσκομίζουν κατά την υποβολή της προσφοράς του</w:t>
      </w:r>
      <w:r w:rsidR="006D2695">
        <w:rPr>
          <w:lang w:val="el-GR"/>
        </w:rPr>
        <w:t xml:space="preserve">ς </w:t>
      </w:r>
      <w:r w:rsidR="006D2695">
        <w:rPr>
          <w:u w:val="single"/>
          <w:lang w:val="el-GR"/>
        </w:rPr>
        <w:t>ως δικαιολογητικό συμμετοχής</w:t>
      </w:r>
      <w:r w:rsidR="006D2695">
        <w:rPr>
          <w:lang w:val="el-GR"/>
        </w:rPr>
        <w:t xml:space="preserve">, το προβλεπόμενο από το άρθρο 79 παρ. 4 του ν. 4412/2016 Τυποποιημένο </w:t>
      </w:r>
      <w:r w:rsidR="006D2695" w:rsidRPr="008A5C00">
        <w:rPr>
          <w:lang w:val="el-GR"/>
        </w:rPr>
        <w:t>Έντυπο Υπεύθυνης Δήλωσης (ΤΕΥΔ) (Β/3698/16-11-2016), σύμφωνα με το επισυναπτόμενο στην παρούσα Παράρτημα</w:t>
      </w:r>
      <w:r w:rsidRPr="008A5C00">
        <w:rPr>
          <w:lang w:val="el-GR"/>
        </w:rPr>
        <w:t xml:space="preserve"> ΙΙ</w:t>
      </w:r>
      <w:r w:rsidR="00CE7E8F" w:rsidRPr="008A5C00">
        <w:rPr>
          <w:lang w:val="el-GR"/>
        </w:rPr>
        <w:t>Ι</w:t>
      </w:r>
      <w:r w:rsidR="006D2695" w:rsidRPr="008A5C00">
        <w:rPr>
          <w:i/>
          <w:color w:val="5B9BD5"/>
          <w:lang w:val="el-GR"/>
        </w:rPr>
        <w:t>,</w:t>
      </w:r>
      <w:r w:rsidR="006D2695" w:rsidRPr="008A5C00">
        <w:rPr>
          <w:lang w:val="el-GR"/>
        </w:rPr>
        <w:t>,</w:t>
      </w:r>
      <w:r w:rsidR="006D2695">
        <w:rPr>
          <w:lang w:val="el-GR"/>
        </w:rPr>
        <w:t xml:space="preserve"> το οποίο αποτελεί ενημερωμένη υπεύθυνη δήλωση, με τις συνέπειες του ν. 1599/1986.</w:t>
      </w:r>
    </w:p>
    <w:p w:rsidR="006D2695" w:rsidRDefault="006D2695">
      <w:pPr>
        <w:rPr>
          <w:i/>
          <w:color w:val="5B9BD5"/>
          <w:lang w:val="el-GR"/>
        </w:rPr>
      </w:pPr>
      <w:r>
        <w:rPr>
          <w:lang w:val="el-GR"/>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r w:rsidR="00F46448">
        <w:fldChar w:fldCharType="begin"/>
      </w:r>
      <w:r w:rsidR="00F46448" w:rsidRPr="00F46448">
        <w:rPr>
          <w:lang w:val="el-GR"/>
        </w:rPr>
        <w:instrText xml:space="preserve"> </w:instrText>
      </w:r>
      <w:r w:rsidR="00F46448">
        <w:instrText>HYPERLINK</w:instrText>
      </w:r>
      <w:r w:rsidR="00F46448" w:rsidRPr="00F46448">
        <w:rPr>
          <w:lang w:val="el-GR"/>
        </w:rPr>
        <w:instrText xml:space="preserve"> "</w:instrText>
      </w:r>
      <w:r w:rsidR="00F46448">
        <w:instrText>http</w:instrText>
      </w:r>
      <w:r w:rsidR="00F46448" w:rsidRPr="00F46448">
        <w:rPr>
          <w:lang w:val="el-GR"/>
        </w:rPr>
        <w:instrText>://</w:instrText>
      </w:r>
      <w:r w:rsidR="00F46448">
        <w:instrText>www</w:instrText>
      </w:r>
      <w:r w:rsidR="00F46448" w:rsidRPr="00F46448">
        <w:rPr>
          <w:lang w:val="el-GR"/>
        </w:rPr>
        <w:instrText>.</w:instrText>
      </w:r>
      <w:r w:rsidR="00F46448">
        <w:instrText>eaadhsy</w:instrText>
      </w:r>
      <w:r w:rsidR="00F46448" w:rsidRPr="00F46448">
        <w:rPr>
          <w:lang w:val="el-GR"/>
        </w:rPr>
        <w:instrText>.</w:instrText>
      </w:r>
      <w:r w:rsidR="00F46448">
        <w:instrText>gr</w:instrText>
      </w:r>
      <w:r w:rsidR="00F46448" w:rsidRPr="00F46448">
        <w:rPr>
          <w:lang w:val="el-GR"/>
        </w:rPr>
        <w:instrText xml:space="preserve">/" </w:instrText>
      </w:r>
      <w:r w:rsidR="00F46448">
        <w:fldChar w:fldCharType="separate"/>
      </w:r>
      <w:r>
        <w:rPr>
          <w:rStyle w:val="-"/>
          <w:color w:val="auto"/>
          <w:lang w:val="el-GR"/>
        </w:rPr>
        <w:t>www.eaadhsy.gr</w:t>
      </w:r>
      <w:r w:rsidR="00F46448">
        <w:rPr>
          <w:rStyle w:val="-"/>
          <w:color w:val="auto"/>
          <w:lang w:val="el-GR"/>
        </w:rPr>
        <w:fldChar w:fldCharType="end"/>
      </w:r>
      <w:r>
        <w:rPr>
          <w:lang w:val="el-GR"/>
        </w:rPr>
        <w:t xml:space="preserve"> ) και (</w:t>
      </w:r>
      <w:r w:rsidR="00F46448">
        <w:fldChar w:fldCharType="begin"/>
      </w:r>
      <w:r w:rsidR="00F46448" w:rsidRPr="00F46448">
        <w:rPr>
          <w:lang w:val="el-GR"/>
        </w:rPr>
        <w:instrText xml:space="preserve"> </w:instrText>
      </w:r>
      <w:r w:rsidR="00F46448">
        <w:instrText>HYPERLINK</w:instrText>
      </w:r>
      <w:r w:rsidR="00F46448" w:rsidRPr="00F46448">
        <w:rPr>
          <w:lang w:val="el-GR"/>
        </w:rPr>
        <w:instrText xml:space="preserve"> "</w:instrText>
      </w:r>
      <w:r w:rsidR="00F46448">
        <w:instrText>http</w:instrText>
      </w:r>
      <w:r w:rsidR="00F46448" w:rsidRPr="00F46448">
        <w:rPr>
          <w:lang w:val="el-GR"/>
        </w:rPr>
        <w:instrText>://</w:instrText>
      </w:r>
      <w:r w:rsidR="00F46448">
        <w:instrText>www</w:instrText>
      </w:r>
      <w:r w:rsidR="00F46448" w:rsidRPr="00F46448">
        <w:rPr>
          <w:lang w:val="el-GR"/>
        </w:rPr>
        <w:instrText>.</w:instrText>
      </w:r>
      <w:r w:rsidR="00F46448">
        <w:instrText>hsppa</w:instrText>
      </w:r>
      <w:r w:rsidR="00F46448" w:rsidRPr="00F46448">
        <w:rPr>
          <w:lang w:val="el-GR"/>
        </w:rPr>
        <w:instrText>.</w:instrText>
      </w:r>
      <w:r w:rsidR="00F46448">
        <w:instrText>gr</w:instrText>
      </w:r>
      <w:r w:rsidR="00F46448" w:rsidRPr="00F46448">
        <w:rPr>
          <w:lang w:val="el-GR"/>
        </w:rPr>
        <w:instrText xml:space="preserve">/" </w:instrText>
      </w:r>
      <w:r w:rsidR="00F46448">
        <w:fldChar w:fldCharType="separate"/>
      </w:r>
      <w:r>
        <w:rPr>
          <w:rStyle w:val="-"/>
          <w:color w:val="auto"/>
          <w:lang w:val="el-GR"/>
        </w:rPr>
        <w:t>www.hsppa.gr</w:t>
      </w:r>
      <w:r w:rsidR="00F46448">
        <w:rPr>
          <w:rStyle w:val="-"/>
          <w:color w:val="auto"/>
          <w:lang w:val="el-GR"/>
        </w:rPr>
        <w:fldChar w:fldCharType="end"/>
      </w:r>
      <w:r>
        <w:rPr>
          <w:lang w:val="el-GR"/>
        </w:rPr>
        <w:t xml:space="preserve"> )</w:t>
      </w:r>
      <w:r>
        <w:rPr>
          <w:i/>
          <w:color w:val="5B9BD5"/>
          <w:lang w:val="el-GR"/>
        </w:rPr>
        <w:t>.</w:t>
      </w:r>
    </w:p>
    <w:p w:rsidR="001D10CF" w:rsidRDefault="001D10CF" w:rsidP="001D10CF">
      <w:pPr>
        <w:rPr>
          <w:lang w:val="el-GR"/>
        </w:rPr>
      </w:pPr>
      <w:r>
        <w:rPr>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επί ποινή απόρριψης της προσφοράς, από κάθε ένα από τα ως άνω πρόσωπα.</w:t>
      </w:r>
    </w:p>
    <w:p w:rsidR="001D10CF" w:rsidRDefault="001D10CF" w:rsidP="001D10CF">
      <w:pPr>
        <w:rPr>
          <w:lang w:val="el-GR"/>
        </w:rPr>
      </w:pPr>
      <w:r>
        <w:rPr>
          <w:lang w:val="el-GR"/>
        </w:rPr>
        <w:t>Η υποχρέωση υπογραφής αφορά όλα τα φυσικά πρόσωπα που αναφέρονται στο τελευταίο εδάφιο της παρ. 1 του άρθρου 73 του ν. 4412/2016, ανά περίπτωση.</w:t>
      </w:r>
    </w:p>
    <w:p w:rsidR="001D10CF" w:rsidRDefault="001D10CF" w:rsidP="001D10CF">
      <w:pPr>
        <w:rPr>
          <w:lang w:val="el-GR"/>
        </w:rPr>
      </w:pPr>
      <w:r>
        <w:rPr>
          <w:lang w:val="el-GR"/>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6D2695" w:rsidRDefault="006D2695">
      <w:pPr>
        <w:rPr>
          <w:lang w:val="el-GR"/>
        </w:rPr>
      </w:pPr>
    </w:p>
    <w:p w:rsidR="006D2695" w:rsidRDefault="006D2695">
      <w:pPr>
        <w:pStyle w:val="4"/>
        <w:rPr>
          <w:lang w:val="el-GR"/>
        </w:rPr>
      </w:pPr>
      <w:bookmarkStart w:id="23" w:name="_Toc492031023"/>
      <w:r>
        <w:rPr>
          <w:lang w:val="el-GR"/>
        </w:rPr>
        <w:t>2.2.</w:t>
      </w:r>
      <w:r w:rsidR="00C66587">
        <w:rPr>
          <w:lang w:val="el-GR"/>
        </w:rPr>
        <w:t>7</w:t>
      </w:r>
      <w:r>
        <w:rPr>
          <w:lang w:val="el-GR"/>
        </w:rPr>
        <w:t>.2</w:t>
      </w:r>
      <w:r>
        <w:rPr>
          <w:lang w:val="el-GR"/>
        </w:rPr>
        <w:tab/>
        <w:t>Αποδεικτικά μέσα</w:t>
      </w:r>
      <w:bookmarkEnd w:id="23"/>
    </w:p>
    <w:p w:rsidR="006D2695" w:rsidRDefault="006D2695">
      <w:pPr>
        <w:rPr>
          <w:bCs/>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w:t>
      </w:r>
      <w:r>
        <w:rPr>
          <w:lang w:val="el-GR"/>
        </w:rPr>
        <w:t xml:space="preserve">στις παραγράφους </w:t>
      </w:r>
      <w:r w:rsidRPr="00CE7E8F">
        <w:rPr>
          <w:bCs/>
          <w:lang w:val="el-GR"/>
        </w:rPr>
        <w:t>2.2.1 έως 2.2.</w:t>
      </w:r>
      <w:r w:rsidR="00C007B5" w:rsidRPr="00CE7E8F">
        <w:rPr>
          <w:bCs/>
          <w:lang w:val="el-GR"/>
        </w:rPr>
        <w:t>6</w:t>
      </w:r>
      <w:r w:rsidRPr="00CE7E8F">
        <w:rPr>
          <w:bCs/>
          <w:lang w:val="el-GR"/>
        </w:rPr>
        <w:t>, κρίνονται</w:t>
      </w:r>
      <w:r>
        <w:rPr>
          <w:bCs/>
          <w:lang w:val="el-GR"/>
        </w:rPr>
        <w:t xml:space="preserve">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Pr>
          <w:bCs/>
          <w:lang w:val="el-GR"/>
        </w:rPr>
        <w:t>περ</w:t>
      </w:r>
      <w:proofErr w:type="spellEnd"/>
      <w:r>
        <w:rPr>
          <w:bCs/>
          <w:lang w:val="el-GR"/>
        </w:rPr>
        <w:t>. γ του ν. 4412/2016.</w:t>
      </w:r>
    </w:p>
    <w:p w:rsidR="006D2695" w:rsidRDefault="006D2695">
      <w:pPr>
        <w:rPr>
          <w:bCs/>
          <w:lang w:val="el-GR"/>
        </w:rPr>
      </w:pPr>
      <w:r>
        <w:rPr>
          <w:bCs/>
          <w:lang w:val="el-GR"/>
        </w:rPr>
        <w:lastRenderedPageBreak/>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6D2695" w:rsidRDefault="006D2695">
      <w:pPr>
        <w:rPr>
          <w:b/>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6D2695" w:rsidRDefault="006D2695">
      <w:pPr>
        <w:rPr>
          <w:b/>
          <w:bCs/>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w:t>
      </w:r>
      <w:r w:rsidRPr="00CE7E8F">
        <w:rPr>
          <w:lang w:val="el-GR"/>
        </w:rPr>
        <w:t>της παραγράφου 2.2.</w:t>
      </w:r>
      <w:r w:rsidR="00C007B5" w:rsidRPr="00CE7E8F">
        <w:rPr>
          <w:lang w:val="el-GR"/>
        </w:rPr>
        <w:t xml:space="preserve">2 </w:t>
      </w:r>
      <w:r w:rsidRPr="00CE7E8F">
        <w:rPr>
          <w:lang w:val="el-GR"/>
        </w:rPr>
        <w:t>οι προσφέροντες</w:t>
      </w:r>
      <w:r>
        <w:rPr>
          <w:lang w:val="el-GR"/>
        </w:rPr>
        <w:t xml:space="preserve"> οικονομικοί φορείς προσκομίζουν αντίστοιχα τα παρακάτω δικαιολογητικά</w:t>
      </w:r>
      <w:r>
        <w:rPr>
          <w:rStyle w:val="FootnoteReference2"/>
          <w:szCs w:val="22"/>
        </w:rPr>
        <w:footnoteReference w:id="2"/>
      </w:r>
      <w:r>
        <w:rPr>
          <w:lang w:val="el-GR"/>
        </w:rPr>
        <w:t>:</w:t>
      </w:r>
    </w:p>
    <w:p w:rsidR="006D2695" w:rsidRDefault="006D2695">
      <w:pPr>
        <w:rPr>
          <w:b/>
          <w:bCs/>
          <w:lang w:val="el-GR"/>
        </w:rPr>
      </w:pPr>
      <w:r>
        <w:rPr>
          <w:b/>
          <w:bCs/>
          <w:lang w:val="el-GR"/>
        </w:rPr>
        <w:t>α)</w:t>
      </w:r>
      <w:r>
        <w:rPr>
          <w:lang w:val="el-GR"/>
        </w:rPr>
        <w:t xml:space="preserve"> για την παράγραφο 2.2.</w:t>
      </w:r>
      <w:r w:rsidR="00C007B5">
        <w:rPr>
          <w:lang w:val="el-GR"/>
        </w:rPr>
        <w:t>2</w:t>
      </w:r>
      <w:r>
        <w:rPr>
          <w:lang w:val="el-GR"/>
        </w:rPr>
        <w:t>.1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6D2695" w:rsidRDefault="006D2695">
      <w:pPr>
        <w:rPr>
          <w:lang w:val="el-GR"/>
        </w:rPr>
      </w:pPr>
      <w:r>
        <w:rPr>
          <w:b/>
          <w:bCs/>
          <w:lang w:val="el-GR"/>
        </w:rPr>
        <w:t>β)</w:t>
      </w:r>
      <w:r>
        <w:rPr>
          <w:lang w:val="el-GR"/>
        </w:rPr>
        <w:t xml:space="preserve"> για τις παραγράφους 2.2.</w:t>
      </w:r>
      <w:r w:rsidR="00C007B5">
        <w:rPr>
          <w:lang w:val="el-GR"/>
        </w:rPr>
        <w:t>2</w:t>
      </w:r>
      <w:r>
        <w:rPr>
          <w:lang w:val="el-GR"/>
        </w:rPr>
        <w:t>.2 και 2.2.</w:t>
      </w:r>
      <w:r w:rsidR="00C007B5">
        <w:rPr>
          <w:lang w:val="el-GR"/>
        </w:rPr>
        <w:t>2</w:t>
      </w:r>
      <w:r>
        <w:rPr>
          <w:lang w:val="el-GR"/>
        </w:rPr>
        <w:t xml:space="preserve">.4 περίπτωση </w:t>
      </w:r>
      <w:proofErr w:type="spellStart"/>
      <w:r>
        <w:rPr>
          <w:lang w:val="el-GR"/>
        </w:rPr>
        <w:t>β΄</w:t>
      </w:r>
      <w:proofErr w:type="spellEnd"/>
      <w:r>
        <w:rPr>
          <w:lang w:val="el-GR"/>
        </w:rPr>
        <w:t xml:space="preserve"> πιστοποιητικό που εκδίδεται από την αρμόδια αρχή του οικείου κράτους - μέλους ή χώρας </w:t>
      </w:r>
    </w:p>
    <w:p w:rsidR="006D2695" w:rsidRDefault="006D2695">
      <w:pPr>
        <w:rPr>
          <w:lang w:val="el-GR"/>
        </w:rPr>
      </w:pPr>
      <w:r>
        <w:rPr>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w:t>
      </w:r>
      <w:r w:rsidR="00C007B5">
        <w:rPr>
          <w:lang w:val="el-GR"/>
        </w:rPr>
        <w:t>2</w:t>
      </w:r>
      <w:r>
        <w:rPr>
          <w:lang w:val="el-GR"/>
        </w:rPr>
        <w:t>.1 και 2.2.</w:t>
      </w:r>
      <w:r w:rsidR="00C007B5">
        <w:rPr>
          <w:lang w:val="el-GR"/>
        </w:rPr>
        <w:t>2</w:t>
      </w:r>
      <w:r>
        <w:rPr>
          <w:lang w:val="el-GR"/>
        </w:rPr>
        <w:t xml:space="preserve">.2 και στην περίπτωση </w:t>
      </w:r>
      <w:proofErr w:type="spellStart"/>
      <w:r>
        <w:rPr>
          <w:lang w:val="el-GR"/>
        </w:rPr>
        <w:t>β΄</w:t>
      </w:r>
      <w:proofErr w:type="spellEnd"/>
      <w:r>
        <w:rPr>
          <w:lang w:val="el-GR"/>
        </w:rPr>
        <w:t xml:space="preserve"> της παραγράφου 2.2.</w:t>
      </w:r>
      <w:r w:rsidR="00C007B5">
        <w:rPr>
          <w:lang w:val="el-GR"/>
        </w:rPr>
        <w:t>2</w:t>
      </w:r>
      <w:r>
        <w:rPr>
          <w:lang w:val="el-GR"/>
        </w:rPr>
        <w:t>.4,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D2695" w:rsidRDefault="006D2695">
      <w:pPr>
        <w:rPr>
          <w:lang w:val="el-GR"/>
        </w:rPr>
      </w:pPr>
      <w:r>
        <w:rPr>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w:t>
      </w:r>
      <w:r w:rsidR="00C007B5">
        <w:rPr>
          <w:lang w:val="el-GR"/>
        </w:rPr>
        <w:t>2</w:t>
      </w:r>
      <w:r>
        <w:rPr>
          <w:lang w:val="el-GR"/>
        </w:rPr>
        <w:t>.1 και 2.2.</w:t>
      </w:r>
      <w:r w:rsidR="00C007B5">
        <w:rPr>
          <w:lang w:val="el-GR"/>
        </w:rPr>
        <w:t>2</w:t>
      </w:r>
      <w:r>
        <w:rPr>
          <w:lang w:val="el-GR"/>
        </w:rPr>
        <w:t xml:space="preserve">.2 και στην περίπτωση </w:t>
      </w:r>
      <w:proofErr w:type="spellStart"/>
      <w:r>
        <w:rPr>
          <w:lang w:val="el-GR"/>
        </w:rPr>
        <w:t>β΄</w:t>
      </w:r>
      <w:proofErr w:type="spellEnd"/>
      <w:r>
        <w:rPr>
          <w:lang w:val="el-GR"/>
        </w:rPr>
        <w:t xml:space="preserve"> της παραγράφου 2.2.</w:t>
      </w:r>
      <w:r w:rsidR="00C007B5">
        <w:rPr>
          <w:lang w:val="el-GR"/>
        </w:rPr>
        <w:t>2</w:t>
      </w:r>
      <w:r>
        <w:rPr>
          <w:lang w:val="el-GR"/>
        </w:rPr>
        <w:t>.4.</w:t>
      </w:r>
    </w:p>
    <w:p w:rsidR="006D2695" w:rsidRDefault="006D2695">
      <w:pPr>
        <w:rPr>
          <w:b/>
          <w:bCs/>
          <w:lang w:val="el-GR"/>
        </w:rPr>
      </w:pPr>
      <w:r>
        <w:rPr>
          <w:lang w:val="el-GR"/>
        </w:rPr>
        <w:lastRenderedPageBreak/>
        <w:t>Για τις λοιπές περιπτώσεις της παραγράφου 2.2.</w:t>
      </w:r>
      <w:r w:rsidR="00C007B5">
        <w:rPr>
          <w:lang w:val="el-GR"/>
        </w:rPr>
        <w:t>2</w:t>
      </w:r>
      <w:r>
        <w:rPr>
          <w:lang w:val="el-GR"/>
        </w:rPr>
        <w:t>.4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6D2695" w:rsidRPr="00444085" w:rsidRDefault="00C007B5">
      <w:pPr>
        <w:rPr>
          <w:b/>
          <w:bCs/>
          <w:lang w:val="el-GR"/>
        </w:rPr>
      </w:pPr>
      <w:r>
        <w:rPr>
          <w:b/>
          <w:bCs/>
          <w:lang w:val="el-GR"/>
        </w:rPr>
        <w:t>γ</w:t>
      </w:r>
      <w:r w:rsidR="006D2695">
        <w:rPr>
          <w:b/>
          <w:bCs/>
          <w:lang w:val="el-GR"/>
        </w:rPr>
        <w:t xml:space="preserve">) </w:t>
      </w:r>
      <w:r w:rsidR="006D2695">
        <w:rPr>
          <w:lang w:val="el-GR"/>
        </w:rPr>
        <w:t xml:space="preserve">για την </w:t>
      </w:r>
      <w:r w:rsidR="006D2695" w:rsidRPr="00CE7E8F">
        <w:rPr>
          <w:lang w:val="el-GR"/>
        </w:rPr>
        <w:t>παράγραφο 2.2.</w:t>
      </w:r>
      <w:r w:rsidRPr="00CE7E8F">
        <w:rPr>
          <w:lang w:val="el-GR"/>
        </w:rPr>
        <w:t>2</w:t>
      </w:r>
      <w:r w:rsidR="006D2695" w:rsidRPr="00CE7E8F">
        <w:rPr>
          <w:lang w:val="el-GR"/>
        </w:rPr>
        <w:t>.</w:t>
      </w:r>
      <w:r w:rsidRPr="00CE7E8F">
        <w:rPr>
          <w:lang w:val="el-GR"/>
        </w:rPr>
        <w:t>6</w:t>
      </w:r>
      <w:r w:rsidR="006D2695" w:rsidRPr="00CE7E8F">
        <w:rPr>
          <w:lang w:val="el-GR"/>
        </w:rPr>
        <w:t>. υπεύθυνη</w:t>
      </w:r>
      <w:r w:rsidR="006D2695">
        <w:rPr>
          <w:lang w:val="el-GR"/>
        </w:rPr>
        <w:t xml:space="preserve"> δήλωση του προσφέροντος οικονομικού φορέα </w:t>
      </w:r>
      <w:r>
        <w:rPr>
          <w:lang w:val="el-GR"/>
        </w:rPr>
        <w:t>χωρίς θεώρηση γνησίου υπογραφής</w:t>
      </w:r>
      <w:r w:rsidR="006D2695">
        <w:rPr>
          <w:lang w:val="el-GR"/>
        </w:rPr>
        <w:t xml:space="preserve"> ότι δεν έχει εκδοθεί σε βάρος του απόφαση αποκλεισμού, σύμφωνα με το άρθρο 74 του ν. 4412/2016.</w:t>
      </w:r>
    </w:p>
    <w:p w:rsidR="006D2695" w:rsidRDefault="006D2695">
      <w:pPr>
        <w:rPr>
          <w:rFonts w:eastAsia="Calibri"/>
          <w:lang w:val="el-GR"/>
        </w:rPr>
      </w:pPr>
      <w:r>
        <w:rPr>
          <w:b/>
          <w:bCs/>
          <w:lang w:val="en-US"/>
        </w:rPr>
        <w:t>B</w:t>
      </w:r>
      <w:r w:rsidR="006D5A2C">
        <w:rPr>
          <w:b/>
          <w:bCs/>
          <w:lang w:val="el-GR"/>
        </w:rPr>
        <w:t>.</w:t>
      </w:r>
      <w:r>
        <w:rPr>
          <w:b/>
          <w:bCs/>
          <w:lang w:val="el-GR"/>
        </w:rPr>
        <w:t>2.</w:t>
      </w:r>
      <w:r>
        <w:rPr>
          <w:lang w:val="el-GR"/>
        </w:rPr>
        <w:t xml:space="preserve"> </w:t>
      </w:r>
      <w:r>
        <w:rPr>
          <w:rFonts w:eastAsia="Calibri"/>
          <w:lang w:val="el-GR"/>
        </w:rPr>
        <w:t>Για την απόδειξη της απαίτησης του άρθρου 2.2.</w:t>
      </w:r>
      <w:r w:rsidR="00C007B5">
        <w:rPr>
          <w:rFonts w:eastAsia="Calibri"/>
          <w:lang w:val="el-GR"/>
        </w:rPr>
        <w:t>3</w:t>
      </w:r>
      <w:r>
        <w:rPr>
          <w:rFonts w:eastAsia="Calibri"/>
          <w:lang w:val="el-GR"/>
        </w:rPr>
        <w:t xml:space="preserve">.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w:t>
      </w:r>
    </w:p>
    <w:p w:rsidR="006D2695" w:rsidRPr="008A5C00" w:rsidRDefault="006D2695">
      <w:pPr>
        <w:rPr>
          <w:lang w:val="el-GR"/>
        </w:rPr>
      </w:pPr>
      <w:r w:rsidRPr="008A5C00">
        <w:rPr>
          <w:rFonts w:eastAsia="Calibri"/>
          <w:lang w:val="el-GR"/>
        </w:rPr>
        <w:t xml:space="preserve">Οι εγκατεστημένοι στην Ελλάδα οικονομικοί φορείς προσκομίζουν βεβαίωση εγγραφής στο Βιοτεχνικό ή Εμπορικό ή Βιομηχανικό Επιμελητήριο </w:t>
      </w:r>
    </w:p>
    <w:p w:rsidR="006D2695" w:rsidRDefault="006D2695">
      <w:pPr>
        <w:rPr>
          <w:b/>
          <w:bCs/>
          <w:lang w:val="el-GR"/>
        </w:rPr>
      </w:pPr>
      <w:r w:rsidRPr="008A5C00">
        <w:rPr>
          <w:lang w:val="el-GR"/>
        </w:rP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6D2695" w:rsidRDefault="00475C0E" w:rsidP="0074106B">
      <w:pPr>
        <w:rPr>
          <w:b/>
          <w:bCs/>
          <w:lang w:val="el-GR"/>
        </w:rPr>
      </w:pPr>
      <w:r w:rsidRPr="006A4F65">
        <w:rPr>
          <w:b/>
          <w:bCs/>
          <w:lang w:val="el-GR"/>
        </w:rPr>
        <w:t>Β.3.</w:t>
      </w:r>
      <w:r>
        <w:rPr>
          <w:b/>
          <w:bCs/>
          <w:lang w:val="el-GR"/>
        </w:rPr>
        <w:t xml:space="preserve"> – Β.5: Δεν </w:t>
      </w:r>
      <w:r w:rsidRPr="0035129F">
        <w:rPr>
          <w:bCs/>
          <w:szCs w:val="22"/>
          <w:lang w:val="el-GR"/>
        </w:rPr>
        <w:t>ΔΕΝ ΑΠΑΙΤΕΙΤΑ</w:t>
      </w:r>
      <w:r w:rsidR="006D2695" w:rsidRPr="00AA46DE">
        <w:rPr>
          <w:highlight w:val="yellow"/>
          <w:lang w:val="el-GR"/>
        </w:rPr>
        <w:t xml:space="preserve"> </w:t>
      </w:r>
      <w:r>
        <w:rPr>
          <w:lang w:val="el-GR"/>
        </w:rPr>
        <w:t xml:space="preserve"> </w:t>
      </w:r>
    </w:p>
    <w:p w:rsidR="006D2695" w:rsidRDefault="006D2695">
      <w:pPr>
        <w:rPr>
          <w:b/>
          <w:bCs/>
          <w:lang w:val="el-GR"/>
        </w:rPr>
      </w:pPr>
      <w:r>
        <w:rPr>
          <w:b/>
          <w:bCs/>
          <w:lang w:val="el-GR"/>
        </w:rPr>
        <w:t>Β.6.</w:t>
      </w:r>
      <w:r>
        <w:rPr>
          <w:lang w:val="el-GR"/>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Pr>
          <w:lang w:val="el-GR"/>
        </w:rPr>
        <w:t>ουν</w:t>
      </w:r>
      <w:proofErr w:type="spellEnd"/>
      <w:r>
        <w:rPr>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6D2695" w:rsidRDefault="006D2695">
      <w:pPr>
        <w:rPr>
          <w:lang w:val="el-GR"/>
        </w:rPr>
      </w:pPr>
      <w:r>
        <w:rPr>
          <w:b/>
          <w:bCs/>
          <w:lang w:val="el-GR"/>
        </w:rPr>
        <w:t>Β.7.</w:t>
      </w:r>
      <w:r>
        <w:rPr>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t>VII</w:t>
      </w:r>
      <w:r>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6D2695" w:rsidRDefault="006D2695">
      <w:pPr>
        <w:rPr>
          <w:lang w:val="el-GR"/>
        </w:rPr>
      </w:pPr>
      <w:r>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6D2695" w:rsidRDefault="006D2695">
      <w:pPr>
        <w:rPr>
          <w:lang w:val="el-GR"/>
        </w:rPr>
      </w:pPr>
      <w:r>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6D2695" w:rsidRDefault="006D2695">
      <w:pPr>
        <w:rPr>
          <w:b/>
          <w:bCs/>
          <w:lang w:val="el-GR"/>
        </w:rPr>
      </w:pPr>
      <w:r>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6D2695" w:rsidRDefault="006D2695">
      <w:pPr>
        <w:rPr>
          <w:b/>
          <w:bCs/>
          <w:lang w:val="el-GR"/>
        </w:rPr>
      </w:pPr>
      <w:r>
        <w:rPr>
          <w:b/>
          <w:bCs/>
          <w:lang w:val="el-GR"/>
        </w:rPr>
        <w:t>Β.8.</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6D2695" w:rsidRDefault="006D2695">
      <w:pPr>
        <w:pStyle w:val="2"/>
        <w:rPr>
          <w:lang w:val="el-GR"/>
        </w:rPr>
      </w:pPr>
      <w:bookmarkStart w:id="24" w:name="_Toc492031024"/>
      <w:r>
        <w:rPr>
          <w:lang w:val="el-GR"/>
        </w:rPr>
        <w:t>2.3</w:t>
      </w:r>
      <w:r>
        <w:rPr>
          <w:lang w:val="el-GR"/>
        </w:rPr>
        <w:tab/>
        <w:t>Κριτήρια Ανάθεσης</w:t>
      </w:r>
      <w:bookmarkEnd w:id="24"/>
      <w:r>
        <w:rPr>
          <w:lang w:val="el-GR"/>
        </w:rPr>
        <w:t xml:space="preserve">  </w:t>
      </w:r>
    </w:p>
    <w:p w:rsidR="006D2695" w:rsidRDefault="006D2695">
      <w:pPr>
        <w:pStyle w:val="3"/>
        <w:rPr>
          <w:lang w:val="el-GR"/>
        </w:rPr>
      </w:pPr>
      <w:bookmarkStart w:id="25" w:name="_Toc492031025"/>
      <w:r>
        <w:rPr>
          <w:lang w:val="el-GR"/>
        </w:rPr>
        <w:t>2.3.1</w:t>
      </w:r>
      <w:r>
        <w:rPr>
          <w:lang w:val="el-GR"/>
        </w:rPr>
        <w:tab/>
        <w:t>Κριτήριο ανάθεσης</w:t>
      </w:r>
      <w:bookmarkEnd w:id="25"/>
      <w:r>
        <w:rPr>
          <w:lang w:val="el-GR"/>
        </w:rPr>
        <w:t xml:space="preserve"> </w:t>
      </w:r>
    </w:p>
    <w:p w:rsidR="006D2695" w:rsidRDefault="006D2695">
      <w:pPr>
        <w:rPr>
          <w:i/>
          <w:color w:val="5B9BD5"/>
          <w:lang w:val="el-GR"/>
        </w:rPr>
      </w:pPr>
      <w:r>
        <w:rPr>
          <w:lang w:val="el-GR"/>
        </w:rPr>
        <w:t>Κριτήριο ανάθεσης της Σύμβασης είναι η πλέον συμφέρουσα από οικονομική άποψη προσφορά</w:t>
      </w:r>
      <w:r w:rsidR="002C25D7">
        <w:rPr>
          <w:lang w:val="el-GR"/>
        </w:rPr>
        <w:t xml:space="preserve"> </w:t>
      </w:r>
      <w:r>
        <w:rPr>
          <w:lang w:val="el-GR"/>
        </w:rPr>
        <w:t>βάσει τιμής</w:t>
      </w:r>
      <w:r w:rsidR="002C25D7">
        <w:rPr>
          <w:lang w:val="el-GR"/>
        </w:rPr>
        <w:t>.</w:t>
      </w:r>
      <w:r>
        <w:rPr>
          <w:lang w:val="el-GR"/>
        </w:rPr>
        <w:t xml:space="preserve"> </w:t>
      </w:r>
    </w:p>
    <w:p w:rsidR="006D2695" w:rsidRDefault="006D2695">
      <w:pPr>
        <w:pStyle w:val="2"/>
        <w:rPr>
          <w:lang w:val="el-GR"/>
        </w:rPr>
      </w:pPr>
      <w:bookmarkStart w:id="26" w:name="_Toc492031026"/>
      <w:r>
        <w:rPr>
          <w:lang w:val="el-GR"/>
        </w:rPr>
        <w:lastRenderedPageBreak/>
        <w:t>2.4</w:t>
      </w:r>
      <w:r>
        <w:rPr>
          <w:lang w:val="el-GR"/>
        </w:rPr>
        <w:tab/>
        <w:t>Κατάρτιση - Περιεχόμενο Προσφορών</w:t>
      </w:r>
      <w:bookmarkEnd w:id="26"/>
    </w:p>
    <w:p w:rsidR="006D2695" w:rsidRDefault="006D2695">
      <w:pPr>
        <w:pStyle w:val="3"/>
        <w:rPr>
          <w:lang w:val="el-GR"/>
        </w:rPr>
      </w:pPr>
      <w:bookmarkStart w:id="27" w:name="_Toc492031027"/>
      <w:r>
        <w:rPr>
          <w:lang w:val="el-GR"/>
        </w:rPr>
        <w:t>2.4.1</w:t>
      </w:r>
      <w:r>
        <w:rPr>
          <w:lang w:val="el-GR"/>
        </w:rPr>
        <w:tab/>
        <w:t>Γενικοί όροι υποβολής προσφορών</w:t>
      </w:r>
      <w:bookmarkEnd w:id="27"/>
    </w:p>
    <w:p w:rsidR="006D2695" w:rsidRDefault="006D2695">
      <w:pPr>
        <w:rPr>
          <w:lang w:val="el-GR"/>
        </w:rPr>
      </w:pPr>
      <w:r>
        <w:rPr>
          <w:lang w:val="el-GR"/>
        </w:rPr>
        <w:t xml:space="preserve">Οι προσφορές υποβάλλονται με βάση τις απαιτήσεις που ορίζονται στο </w:t>
      </w:r>
      <w:r w:rsidRPr="00CE7E8F">
        <w:rPr>
          <w:lang w:val="el-GR"/>
        </w:rPr>
        <w:t>Παράρτημα</w:t>
      </w:r>
      <w:r w:rsidR="002D59FB">
        <w:rPr>
          <w:lang w:val="el-GR"/>
        </w:rPr>
        <w:t xml:space="preserve"> </w:t>
      </w:r>
      <w:r w:rsidR="00CE7E8F" w:rsidRPr="00CE7E8F">
        <w:rPr>
          <w:lang w:val="el-GR"/>
        </w:rPr>
        <w:t>Ι</w:t>
      </w:r>
      <w:r w:rsidR="002D59FB">
        <w:rPr>
          <w:lang w:val="el-GR"/>
        </w:rPr>
        <w:t xml:space="preserve"> </w:t>
      </w:r>
      <w:r w:rsidRPr="00CE7E8F">
        <w:rPr>
          <w:lang w:val="el-GR"/>
        </w:rPr>
        <w:t>της Διακήρυξης</w:t>
      </w:r>
      <w:r>
        <w:rPr>
          <w:lang w:val="el-GR"/>
        </w:rPr>
        <w:t xml:space="preserve">, για το σύνολο της </w:t>
      </w:r>
      <w:proofErr w:type="spellStart"/>
      <w:r>
        <w:rPr>
          <w:lang w:val="el-GR"/>
        </w:rPr>
        <w:t>προκηρυχθείσας</w:t>
      </w:r>
      <w:proofErr w:type="spellEnd"/>
      <w:r>
        <w:rPr>
          <w:lang w:val="el-GR"/>
        </w:rPr>
        <w:t xml:space="preserve"> ποσότητας της προμήθειας ανά είδος. </w:t>
      </w:r>
    </w:p>
    <w:p w:rsidR="006D2695" w:rsidRDefault="006D2695">
      <w:pPr>
        <w:rPr>
          <w:rFonts w:cs="Helvetica"/>
          <w:color w:val="000000"/>
          <w:szCs w:val="22"/>
          <w:lang w:val="el-GR" w:eastAsia="el-GR"/>
        </w:rPr>
      </w:pPr>
      <w:r>
        <w:rPr>
          <w:lang w:val="el-GR"/>
        </w:rPr>
        <w:t>Δεν επιτρέπονται εναλλακτικές προσφορές</w:t>
      </w:r>
      <w:r>
        <w:rPr>
          <w:i/>
          <w:iCs/>
          <w:color w:val="5B9BD5"/>
          <w:lang w:val="el-GR"/>
        </w:rPr>
        <w:t>.</w:t>
      </w:r>
    </w:p>
    <w:p w:rsidR="006D2695" w:rsidRDefault="006D2695">
      <w:pPr>
        <w:rPr>
          <w:lang w:val="el-GR"/>
        </w:rPr>
      </w:pPr>
      <w:r>
        <w:rPr>
          <w:rFonts w:cs="Helvetica"/>
          <w:color w:val="000000"/>
          <w:szCs w:val="22"/>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D2695" w:rsidRDefault="006D2695">
      <w:pPr>
        <w:pStyle w:val="3"/>
        <w:rPr>
          <w:lang w:val="el-GR"/>
        </w:rPr>
      </w:pPr>
      <w:bookmarkStart w:id="28" w:name="_Toc492031028"/>
      <w:r>
        <w:rPr>
          <w:lang w:val="el-GR"/>
        </w:rPr>
        <w:t>2.4.2</w:t>
      </w:r>
      <w:r>
        <w:rPr>
          <w:lang w:val="el-GR"/>
        </w:rPr>
        <w:tab/>
        <w:t xml:space="preserve"> Τρόπος υποβολής προσφορών</w:t>
      </w:r>
      <w:bookmarkEnd w:id="28"/>
      <w:r>
        <w:rPr>
          <w:lang w:val="el-GR"/>
        </w:rPr>
        <w:t xml:space="preserve"> </w:t>
      </w:r>
    </w:p>
    <w:p w:rsidR="000244AB" w:rsidRPr="000244AB" w:rsidRDefault="000244AB" w:rsidP="000244AB">
      <w:pPr>
        <w:rPr>
          <w:lang w:val="el-GR"/>
        </w:rPr>
      </w:pPr>
      <w:r w:rsidRPr="000244AB">
        <w:rPr>
          <w:lang w:val="el-GR"/>
        </w:rPr>
        <w:t xml:space="preserve">Οι φάκελοι των προσφορών υποβάλλονται μέσα στην προθεσμία του άρθρου </w:t>
      </w:r>
      <w:r>
        <w:rPr>
          <w:lang w:val="el-GR"/>
        </w:rPr>
        <w:t>1.5</w:t>
      </w:r>
      <w:r w:rsidRPr="000244AB">
        <w:rPr>
          <w:lang w:val="el-GR"/>
        </w:rPr>
        <w:t>,</w:t>
      </w:r>
    </w:p>
    <w:p w:rsidR="000244AB" w:rsidRPr="000244AB" w:rsidRDefault="000244AB" w:rsidP="000244AB">
      <w:pPr>
        <w:rPr>
          <w:lang w:val="el-GR"/>
        </w:rPr>
      </w:pPr>
      <w:r w:rsidRPr="000244AB">
        <w:rPr>
          <w:lang w:val="el-GR"/>
        </w:rPr>
        <w:tab/>
        <w:t xml:space="preserve">είτε (α) με κατάθεσή τους στην Επιτροπή Διαγωνισμού, </w:t>
      </w:r>
      <w:r w:rsidR="00273210">
        <w:rPr>
          <w:lang w:val="el-GR"/>
        </w:rPr>
        <w:t>Δ/ΝΣΗ ΟΙΚΟΝΟΜΙΚΩΝ ΥΠΗΡΕΣΙΩΝ –ΤΜ.ΠΡΟΜΗΘΕΙΩΝ –ΟΔΟΣ ΚΟΖΩΝΗ ΝΑΥΠΑΚΤΟΣ 30300</w:t>
      </w:r>
      <w:r w:rsidR="00273210" w:rsidRPr="000244AB">
        <w:rPr>
          <w:lang w:val="el-GR"/>
        </w:rPr>
        <w:t xml:space="preserve"> </w:t>
      </w:r>
      <w:r w:rsidRPr="000244AB">
        <w:rPr>
          <w:lang w:val="el-GR"/>
        </w:rPr>
        <w:t>(διεύθυνση)</w:t>
      </w:r>
    </w:p>
    <w:p w:rsidR="000244AB" w:rsidRPr="000244AB" w:rsidRDefault="000244AB" w:rsidP="000244AB">
      <w:pPr>
        <w:rPr>
          <w:lang w:val="el-GR"/>
        </w:rPr>
      </w:pPr>
      <w:r w:rsidRPr="000244AB">
        <w:rPr>
          <w:lang w:val="el-GR"/>
        </w:rPr>
        <w:tab/>
        <w:t>είτε (β) με αποστολή, επί αποδείξει, προς την αναθέτουσα αρχή</w:t>
      </w:r>
      <w:r w:rsidR="007E5BDC">
        <w:rPr>
          <w:lang w:val="el-GR"/>
        </w:rPr>
        <w:t xml:space="preserve"> :</w:t>
      </w:r>
      <w:r w:rsidR="00273210">
        <w:rPr>
          <w:lang w:val="el-GR"/>
        </w:rPr>
        <w:t>ΔΗΜΟΣ ΝΑΥΠΑΚΤΙΑΣ-ΙΛ.ΤΖΑΒΕΛΛΑ 37 ΝΑΥΠΑΚΤΟΣ</w:t>
      </w:r>
      <w:r w:rsidRPr="000244AB">
        <w:rPr>
          <w:lang w:val="el-GR"/>
        </w:rPr>
        <w:t xml:space="preserve"> </w:t>
      </w:r>
      <w:r w:rsidR="005D10B8" w:rsidRPr="005D10B8">
        <w:rPr>
          <w:lang w:val="el-GR"/>
        </w:rPr>
        <w:t xml:space="preserve"> 30300</w:t>
      </w:r>
      <w:r w:rsidRPr="000244AB">
        <w:rPr>
          <w:lang w:val="el-GR"/>
        </w:rPr>
        <w:t>(διεύθυνση)</w:t>
      </w:r>
    </w:p>
    <w:p w:rsidR="000244AB" w:rsidRPr="000244AB" w:rsidRDefault="000244AB" w:rsidP="000244AB">
      <w:pPr>
        <w:rPr>
          <w:lang w:val="el-GR"/>
        </w:rPr>
      </w:pPr>
      <w:r w:rsidRPr="000244AB">
        <w:rPr>
          <w:lang w:val="el-GR"/>
        </w:rPr>
        <w:tab/>
        <w:t xml:space="preserve">είτε (γ) με κατάθεσή τους στο πρωτόκολλο της αναθέτουσας αρχής, </w:t>
      </w:r>
      <w:r w:rsidR="00273210" w:rsidRPr="00273210">
        <w:rPr>
          <w:lang w:val="el-GR"/>
        </w:rPr>
        <w:t>ΔΗΜΟΣ ΝΑΥΠΑΚΤΙΑΣ-ΙΛ.ΤΖΑΒΕΛΛΑ 37 ΝΑΥΠΑΚΤΟΣ</w:t>
      </w:r>
      <w:r w:rsidR="005D10B8" w:rsidRPr="005D10B8">
        <w:rPr>
          <w:lang w:val="el-GR"/>
        </w:rPr>
        <w:t xml:space="preserve"> 30300</w:t>
      </w:r>
      <w:r w:rsidR="00273210" w:rsidRPr="00273210" w:rsidDel="00273210">
        <w:rPr>
          <w:lang w:val="el-GR"/>
        </w:rPr>
        <w:t xml:space="preserve"> </w:t>
      </w:r>
      <w:r w:rsidRPr="000244AB">
        <w:rPr>
          <w:lang w:val="el-GR"/>
        </w:rPr>
        <w:t xml:space="preserve">(διεύθυνση πρωτοκόλλου). </w:t>
      </w:r>
    </w:p>
    <w:p w:rsidR="000244AB" w:rsidRDefault="000244AB" w:rsidP="000244AB">
      <w:pPr>
        <w:rPr>
          <w:highlight w:val="yellow"/>
          <w:lang w:val="el-GR"/>
        </w:rPr>
      </w:pPr>
      <w:r w:rsidRPr="000244AB">
        <w:rPr>
          <w:lang w:val="el-GR"/>
        </w:rPr>
        <w:t xml:space="preserve">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w:t>
      </w:r>
      <w:r w:rsidRPr="0005686C">
        <w:rPr>
          <w:lang w:val="el-GR"/>
        </w:rPr>
        <w:t>άρθρο 1</w:t>
      </w:r>
      <w:r w:rsidR="0005686C" w:rsidRPr="0005686C">
        <w:rPr>
          <w:lang w:val="el-GR"/>
        </w:rPr>
        <w:t>.5</w:t>
      </w:r>
      <w:r w:rsidRPr="000244AB">
        <w:rPr>
          <w:lang w:val="el-GR"/>
        </w:rP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0244AB" w:rsidRPr="00FB4E90" w:rsidRDefault="000244AB" w:rsidP="000244AB">
      <w:pPr>
        <w:shd w:val="clear" w:color="auto" w:fill="FFFFFF"/>
        <w:rPr>
          <w:rFonts w:cs="Cambria"/>
          <w:szCs w:val="22"/>
          <w:lang w:val="el-GR" w:eastAsia="el-GR"/>
        </w:rPr>
      </w:pPr>
      <w:r w:rsidRPr="00FB4E90">
        <w:rPr>
          <w:rFonts w:cs="Cambria"/>
          <w:szCs w:val="22"/>
          <w:lang w:val="el-GR"/>
        </w:rPr>
        <w:t xml:space="preserve">Οι προσφορές </w:t>
      </w:r>
      <w:r w:rsidRPr="00FB4E90">
        <w:rPr>
          <w:rFonts w:cs="Cambria"/>
          <w:szCs w:val="22"/>
          <w:lang w:val="el-GR" w:eastAsia="el-GR"/>
        </w:rPr>
        <w:t>υποβάλλονται μέσα σε σφραγισμένο φάκελο (κυρίως φάκελος), στον οποίο πρέπει να αναγράφονται ευκρινώς τα ακόλουθα:</w:t>
      </w:r>
    </w:p>
    <w:p w:rsidR="000244AB" w:rsidRPr="00FB4E90" w:rsidRDefault="000244AB" w:rsidP="000244AB">
      <w:pPr>
        <w:shd w:val="clear" w:color="auto" w:fill="FFFFFF"/>
        <w:rPr>
          <w:rFonts w:cs="Cambria"/>
          <w:b/>
          <w:szCs w:val="22"/>
          <w:lang w:val="el-GR" w:eastAsia="el-GR"/>
        </w:rPr>
      </w:pPr>
    </w:p>
    <w:p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Προς τον Πρόεδρο της Επιτροπής Διαγωνισμού</w:t>
      </w:r>
    </w:p>
    <w:p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 xml:space="preserve">Προσφορά </w:t>
      </w:r>
    </w:p>
    <w:p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 xml:space="preserve">του ……… </w:t>
      </w:r>
      <w:r w:rsidRPr="00FB4E90">
        <w:rPr>
          <w:rStyle w:val="23"/>
          <w:rFonts w:cs="Cambria"/>
          <w:b/>
          <w:szCs w:val="22"/>
          <w:lang w:eastAsia="el-GR"/>
        </w:rPr>
        <w:endnoteReference w:id="1"/>
      </w:r>
      <w:r w:rsidRPr="00FB4E90">
        <w:rPr>
          <w:rFonts w:cs="Cambria"/>
          <w:b/>
          <w:szCs w:val="22"/>
          <w:lang w:val="el-GR" w:eastAsia="el-GR"/>
        </w:rPr>
        <w:t xml:space="preserve"> </w:t>
      </w:r>
    </w:p>
    <w:p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 xml:space="preserve">για την Προμήθεια: « </w:t>
      </w:r>
      <w:r w:rsidR="00384AB6">
        <w:rPr>
          <w:rFonts w:cs="Cambria"/>
          <w:b/>
          <w:szCs w:val="22"/>
          <w:lang w:val="el-GR" w:eastAsia="el-GR"/>
        </w:rPr>
        <w:t>ΚΑΔΩΝ ΜΗΧΑΝΙΚΗΣ ΑΠΟΚΟΜΙΔΗΣ</w:t>
      </w:r>
      <w:r w:rsidR="0074106B" w:rsidRPr="00FB4E90">
        <w:rPr>
          <w:rFonts w:cs="Cambria"/>
          <w:b/>
          <w:szCs w:val="22"/>
          <w:lang w:val="el-GR" w:eastAsia="el-GR"/>
        </w:rPr>
        <w:t xml:space="preserve"> </w:t>
      </w:r>
      <w:r w:rsidRPr="00FB4E90">
        <w:rPr>
          <w:rFonts w:cs="Cambria"/>
          <w:b/>
          <w:szCs w:val="22"/>
          <w:lang w:val="el-GR" w:eastAsia="el-GR"/>
        </w:rPr>
        <w:t xml:space="preserve">» </w:t>
      </w:r>
    </w:p>
    <w:p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 xml:space="preserve">με αναθέτουσα αρχή ……. </w:t>
      </w:r>
    </w:p>
    <w:p w:rsidR="000244AB" w:rsidRPr="00FB4E90" w:rsidRDefault="000244AB" w:rsidP="000244AB">
      <w:pPr>
        <w:shd w:val="clear" w:color="auto" w:fill="FFFFFF"/>
        <w:jc w:val="center"/>
        <w:rPr>
          <w:rFonts w:cs="Cambria"/>
          <w:b/>
          <w:szCs w:val="22"/>
          <w:lang w:val="el-GR" w:eastAsia="el-GR"/>
        </w:rPr>
      </w:pPr>
      <w:r w:rsidRPr="00FB4E90">
        <w:rPr>
          <w:rFonts w:cs="Cambria"/>
          <w:b/>
          <w:szCs w:val="22"/>
          <w:lang w:val="el-GR" w:eastAsia="el-GR"/>
        </w:rPr>
        <w:t>και ημερομηνία λήξης προθεσμίας υποβολής προσφορών …/…./20…...</w:t>
      </w:r>
    </w:p>
    <w:p w:rsidR="000244AB" w:rsidRPr="00FB4E90" w:rsidRDefault="000244AB" w:rsidP="000244AB">
      <w:pPr>
        <w:shd w:val="clear" w:color="auto" w:fill="FFFFFF"/>
        <w:jc w:val="center"/>
        <w:rPr>
          <w:rFonts w:cs="Cambria"/>
          <w:b/>
          <w:szCs w:val="22"/>
          <w:lang w:val="el-GR" w:eastAsia="el-GR"/>
        </w:rPr>
      </w:pPr>
    </w:p>
    <w:p w:rsidR="000244AB" w:rsidRPr="00FB4E90" w:rsidRDefault="000244AB" w:rsidP="000244AB">
      <w:pPr>
        <w:shd w:val="clear" w:color="auto" w:fill="FFFFFF"/>
        <w:rPr>
          <w:rFonts w:cs="Cambria"/>
          <w:szCs w:val="22"/>
          <w:lang w:val="el-GR"/>
        </w:rPr>
      </w:pPr>
      <w:r w:rsidRPr="00FB4E90">
        <w:rPr>
          <w:rFonts w:cs="Cambria"/>
          <w:szCs w:val="22"/>
          <w:lang w:val="el-GR"/>
        </w:rPr>
        <w:t>Ο κυρίως φάκελος της προσφοράς συνοδεύεται από α</w:t>
      </w:r>
      <w:r w:rsidRPr="00FB4E90">
        <w:rPr>
          <w:rFonts w:cs="Cambria"/>
          <w:bCs/>
          <w:szCs w:val="22"/>
          <w:lang w:val="el-GR"/>
        </w:rPr>
        <w:t>ίτηση υποβολής προσφοράς</w:t>
      </w:r>
      <w:r w:rsidRPr="00FB4E90">
        <w:rPr>
          <w:rFonts w:cs="Cambria"/>
          <w:szCs w:val="22"/>
          <w:lang w:val="el-GR"/>
        </w:rPr>
        <w:t xml:space="preserve"> στο διαγωνισμό, η οποία αναγράφει το διαγωνισμό στον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FB4E90">
        <w:rPr>
          <w:rFonts w:cs="Cambria"/>
          <w:szCs w:val="22"/>
          <w:lang w:val="en-US"/>
        </w:rPr>
        <w:t>fax</w:t>
      </w:r>
      <w:r w:rsidRPr="00FB4E90">
        <w:rPr>
          <w:rFonts w:cs="Cambria"/>
          <w:szCs w:val="22"/>
          <w:lang w:val="el-GR"/>
        </w:rPr>
        <w:t xml:space="preserve">, </w:t>
      </w:r>
      <w:r w:rsidRPr="00FB4E90">
        <w:rPr>
          <w:rFonts w:cs="Cambria"/>
          <w:szCs w:val="22"/>
          <w:lang w:val="en-US"/>
        </w:rPr>
        <w:t>e</w:t>
      </w:r>
      <w:r w:rsidRPr="00FB4E90">
        <w:rPr>
          <w:rFonts w:cs="Cambria"/>
          <w:szCs w:val="22"/>
          <w:lang w:val="el-GR"/>
        </w:rPr>
        <w:t>-</w:t>
      </w:r>
      <w:r w:rsidRPr="00FB4E90">
        <w:rPr>
          <w:rFonts w:cs="Cambria"/>
          <w:szCs w:val="22"/>
          <w:lang w:val="en-US"/>
        </w:rPr>
        <w:t>mail</w:t>
      </w:r>
      <w:r w:rsidRPr="00FB4E90">
        <w:rPr>
          <w:rFonts w:cs="Cambria"/>
          <w:szCs w:val="22"/>
          <w:lang w:val="el-GR"/>
        </w:rPr>
        <w:t>).</w:t>
      </w:r>
    </w:p>
    <w:p w:rsidR="000244AB" w:rsidRPr="00FB4E90" w:rsidRDefault="000244AB" w:rsidP="000244AB">
      <w:pPr>
        <w:shd w:val="clear" w:color="auto" w:fill="FFFFFF"/>
        <w:rPr>
          <w:rFonts w:cs="Cambria"/>
          <w:szCs w:val="22"/>
          <w:lang w:val="el-GR" w:eastAsia="el-GR"/>
        </w:rPr>
      </w:pPr>
      <w:r w:rsidRPr="00FB4E90">
        <w:rPr>
          <w:rFonts w:cs="Cambria"/>
          <w:szCs w:val="22"/>
          <w:lang w:val="el-GR" w:eastAsia="el-GR"/>
        </w:rPr>
        <w:t>Εντός του κυρίως φακέλου της προσφοράς περιλαμβάνονται τα ακόλουθα:</w:t>
      </w:r>
    </w:p>
    <w:p w:rsidR="000244AB" w:rsidRPr="00FB4E90" w:rsidRDefault="000244AB" w:rsidP="000244AB">
      <w:pPr>
        <w:shd w:val="clear" w:color="auto" w:fill="FFFFFF"/>
        <w:ind w:firstLine="720"/>
        <w:rPr>
          <w:rFonts w:cs="Cambria"/>
          <w:szCs w:val="22"/>
          <w:lang w:val="el-GR" w:eastAsia="el-GR"/>
        </w:rPr>
      </w:pPr>
      <w:r w:rsidRPr="00FB4E90">
        <w:rPr>
          <w:rFonts w:cs="Cambria"/>
          <w:szCs w:val="22"/>
          <w:lang w:val="el-GR" w:eastAsia="el-GR"/>
        </w:rPr>
        <w:t>α) ξεχωριστός σφραγισμένος φάκελος, με την ένδειξη «Δικαιολογητικά Συμμετοχής</w:t>
      </w:r>
      <w:r w:rsidR="0005686C">
        <w:rPr>
          <w:rFonts w:cs="Cambria"/>
          <w:szCs w:val="22"/>
          <w:lang w:val="el-GR" w:eastAsia="el-GR"/>
        </w:rPr>
        <w:t xml:space="preserve"> – Τεχνική Προσφορά</w:t>
      </w:r>
      <w:r w:rsidRPr="00FB4E90">
        <w:rPr>
          <w:rFonts w:cs="Cambria"/>
          <w:szCs w:val="22"/>
          <w:lang w:val="el-GR" w:eastAsia="el-GR"/>
        </w:rPr>
        <w:t>»,</w:t>
      </w:r>
    </w:p>
    <w:p w:rsidR="000244AB" w:rsidRPr="00FB4E90" w:rsidRDefault="000244AB" w:rsidP="000244AB">
      <w:pPr>
        <w:shd w:val="clear" w:color="auto" w:fill="FFFFFF"/>
        <w:ind w:firstLine="720"/>
        <w:rPr>
          <w:rFonts w:cs="Cambria"/>
          <w:szCs w:val="22"/>
          <w:lang w:val="el-GR" w:eastAsia="el-GR"/>
        </w:rPr>
      </w:pPr>
      <w:r w:rsidRPr="00FB4E90">
        <w:rPr>
          <w:rFonts w:cs="Cambria"/>
          <w:szCs w:val="22"/>
          <w:lang w:val="el-GR" w:eastAsia="el-GR"/>
        </w:rPr>
        <w:lastRenderedPageBreak/>
        <w:t>β) ξεχωριστός σφραγισμένος φάκελος (</w:t>
      </w:r>
      <w:r w:rsidRPr="00FB4E90">
        <w:rPr>
          <w:rFonts w:cs="Cambria"/>
          <w:szCs w:val="22"/>
          <w:lang w:val="el-GR"/>
        </w:rPr>
        <w:t xml:space="preserve">κλεισμένος με τρόπο που δε μπορεί να ανοιχθεί χωρίς να καταστεί τούτο αντιληπτό, </w:t>
      </w:r>
      <w:r w:rsidRPr="00FB4E90">
        <w:rPr>
          <w:rFonts w:cs="Cambria"/>
          <w:b/>
          <w:szCs w:val="22"/>
          <w:lang w:val="el-GR"/>
        </w:rPr>
        <w:t>επί ποινή αποκλεισμού</w:t>
      </w:r>
      <w:r w:rsidRPr="00FB4E90">
        <w:rPr>
          <w:rFonts w:cs="Cambria"/>
          <w:szCs w:val="22"/>
          <w:lang w:val="el-GR"/>
        </w:rPr>
        <w:t>)</w:t>
      </w:r>
      <w:r w:rsidRPr="00FB4E90">
        <w:rPr>
          <w:rFonts w:cs="Cambria"/>
          <w:szCs w:val="22"/>
          <w:lang w:val="el-GR" w:eastAsia="el-GR"/>
        </w:rPr>
        <w:t>, με την ένδειξη «Οικονομική Προσφορά», ο οποίος περιέχει τα οικονομικά στοιχεία της προσφοράς.</w:t>
      </w:r>
    </w:p>
    <w:p w:rsidR="000244AB" w:rsidRPr="00FB4E90" w:rsidRDefault="000244AB" w:rsidP="000244AB">
      <w:pPr>
        <w:shd w:val="clear" w:color="auto" w:fill="FFFFFF"/>
        <w:rPr>
          <w:rFonts w:cs="Cambria"/>
          <w:szCs w:val="22"/>
          <w:lang w:val="el-GR" w:eastAsia="el-GR"/>
        </w:rPr>
      </w:pPr>
      <w:r w:rsidRPr="00FB4E90">
        <w:rPr>
          <w:rFonts w:cs="Cambria"/>
          <w:szCs w:val="22"/>
          <w:lang w:val="el-GR" w:eastAsia="el-GR"/>
        </w:rPr>
        <w:t>Οι ως άνω ξεχωριστοί σφραγισμένοι φάκελοι φέρουν επίσης τις ενδείξεις του κυρίως φακέλου.</w:t>
      </w:r>
    </w:p>
    <w:p w:rsidR="000244AB" w:rsidRPr="00FB4E90" w:rsidRDefault="000244AB" w:rsidP="000244AB">
      <w:pPr>
        <w:shd w:val="clear" w:color="auto" w:fill="FFFFFF"/>
        <w:rPr>
          <w:rFonts w:cs="Cambria"/>
          <w:szCs w:val="22"/>
          <w:lang w:val="el-GR" w:eastAsia="el-GR"/>
        </w:rPr>
      </w:pPr>
      <w:r w:rsidRPr="00FB4E90">
        <w:rPr>
          <w:rFonts w:cs="Cambria"/>
          <w:szCs w:val="22"/>
          <w:lang w:val="el-GR" w:eastAsia="el-GR"/>
        </w:rPr>
        <w:t>Προσφορές που περιέρχονται στην αναθέτουσα αρχή με οποιοδήποτε τρόπο, πριν από την ημερομηνία  υποβολής του άρθρου 1.5 της παρούσας, δεν αποσφραγίζονται, αλλά παραδίδονται στην Επιτροπή Διαγωνισμού.</w:t>
      </w:r>
    </w:p>
    <w:p w:rsidR="000244AB" w:rsidRPr="00FB4E90" w:rsidRDefault="000244AB" w:rsidP="000244AB">
      <w:pPr>
        <w:pStyle w:val="para-2"/>
        <w:tabs>
          <w:tab w:val="clear" w:pos="1021"/>
          <w:tab w:val="clear" w:pos="1588"/>
          <w:tab w:val="left" w:pos="0"/>
        </w:tabs>
        <w:ind w:left="0" w:firstLine="0"/>
        <w:rPr>
          <w:rFonts w:ascii="Calibri" w:hAnsi="Calibri" w:cs="Cambria"/>
          <w:szCs w:val="22"/>
          <w:lang w:eastAsia="el-GR"/>
        </w:rPr>
      </w:pPr>
      <w:r w:rsidRPr="00FB4E90">
        <w:rPr>
          <w:rFonts w:ascii="Calibri" w:hAnsi="Calibri" w:cs="Cambria"/>
          <w:szCs w:val="22"/>
          <w:lang w:eastAsia="el-GR"/>
        </w:rPr>
        <w:t>Για τυχόν προσφορές που υποβάλλονται εκπρόθεσμα, η</w:t>
      </w:r>
      <w:r w:rsidRPr="00FB4E90">
        <w:rPr>
          <w:rFonts w:ascii="Calibri" w:hAnsi="Calibri" w:cs="Cambria"/>
          <w:szCs w:val="22"/>
        </w:rPr>
        <w:t xml:space="preserve"> Επιτροπή Διαγωνισμού σημειώνει στο πρακτικό της την εκπρόθεσμη υποβολή (ακριβή ημερομηνία και ώρα που περιήλθε η προσφορά στην κατοχή της ή που παρελήφθη η συστημένη επιστολή από την αναθέτουσα αρχή ή που κατατέθηκε στο πρωτόκολλο της αναθέτουσα αρχής) και τις απορρίπτει ως μη κανονικές.</w:t>
      </w:r>
    </w:p>
    <w:p w:rsidR="000244AB" w:rsidRPr="00FB4E90" w:rsidRDefault="000244AB" w:rsidP="000244AB">
      <w:pPr>
        <w:rPr>
          <w:rFonts w:cs="Cambria"/>
          <w:szCs w:val="22"/>
          <w:lang w:val="el-GR"/>
        </w:rPr>
      </w:pPr>
      <w:r w:rsidRPr="00FB4E90">
        <w:rPr>
          <w:rFonts w:cs="Cambria"/>
          <w:szCs w:val="22"/>
          <w:lang w:val="el-GR"/>
        </w:rPr>
        <w:t>Οι προσφορές υπογράφονται και μονογράφονται ανά φύλλο για λογαριασμό του οικονομικού φορέα :</w:t>
      </w:r>
    </w:p>
    <w:p w:rsidR="000244AB" w:rsidRPr="00FB4E90" w:rsidRDefault="000244AB" w:rsidP="000244AB">
      <w:pPr>
        <w:ind w:firstLine="720"/>
        <w:rPr>
          <w:rFonts w:cs="Cambria"/>
          <w:szCs w:val="22"/>
          <w:lang w:val="el-GR"/>
        </w:rPr>
      </w:pPr>
      <w:r w:rsidRPr="00FB4E90">
        <w:rPr>
          <w:rFonts w:cs="Cambria"/>
          <w:szCs w:val="22"/>
          <w:lang w:val="el-GR"/>
        </w:rPr>
        <w:t xml:space="preserve">α) από τον ίδιο τον προσφέροντα (σε περίπτωση φυσικού προσώπου), </w:t>
      </w:r>
    </w:p>
    <w:p w:rsidR="000244AB" w:rsidRPr="00FB4E90" w:rsidRDefault="000244AB" w:rsidP="000244AB">
      <w:pPr>
        <w:ind w:firstLine="720"/>
        <w:rPr>
          <w:rFonts w:cs="Cambria"/>
          <w:szCs w:val="22"/>
          <w:lang w:val="el-GR"/>
        </w:rPr>
      </w:pPr>
      <w:r w:rsidRPr="00FB4E90">
        <w:rPr>
          <w:rFonts w:cs="Cambria"/>
          <w:szCs w:val="22"/>
          <w:lang w:val="el-GR"/>
        </w:rPr>
        <w:t xml:space="preserve">β) το νόμιμο εκπρόσωπο του νομικού προσώπου (σε περίπτωση νομικού προσώπου) και </w:t>
      </w:r>
    </w:p>
    <w:p w:rsidR="000244AB" w:rsidRPr="00FB4E90" w:rsidRDefault="000244AB" w:rsidP="000244AB">
      <w:pPr>
        <w:ind w:firstLine="720"/>
        <w:rPr>
          <w:rFonts w:cs="Cambria"/>
          <w:szCs w:val="22"/>
          <w:lang w:val="el-GR"/>
        </w:rPr>
      </w:pPr>
      <w:r w:rsidRPr="00FB4E90">
        <w:rPr>
          <w:rFonts w:cs="Cambria"/>
          <w:szCs w:val="22"/>
          <w:lang w:val="el-GR"/>
        </w:rPr>
        <w:t xml:space="preserve">γ) σε περίπτωση ένωσης οικονομικών φορέων που υποβάλλει κοινή προσφορά, είτε από όλους τους οικονομικούς φορείς που αποτελούν την ένωση είτε από εκπρόσωπό τους νομίμως εξουσιοδοτημένο. </w:t>
      </w:r>
    </w:p>
    <w:p w:rsidR="000244AB" w:rsidRPr="00FB4E90" w:rsidRDefault="000244AB" w:rsidP="000244AB">
      <w:pPr>
        <w:rPr>
          <w:rFonts w:cs="Arial"/>
          <w:lang w:val="el-GR"/>
        </w:rPr>
      </w:pPr>
      <w:r w:rsidRPr="00FB4E90">
        <w:rPr>
          <w:rFonts w:cs="Cambria"/>
          <w:szCs w:val="22"/>
          <w:lang w:val="el-GR"/>
        </w:rPr>
        <w:t>Στην προσφορά απαραιτήτως πρέπει να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6D2695" w:rsidRDefault="006D2695">
      <w:pPr>
        <w:rPr>
          <w:lang w:val="el-GR"/>
        </w:rPr>
      </w:pPr>
      <w:r>
        <w:rPr>
          <w:lang w:val="el-GR"/>
        </w:rPr>
        <w:t>Από τον προσφέροντα σημαίνονται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6D2695" w:rsidRDefault="006D2695">
      <w:pPr>
        <w:rPr>
          <w:b/>
          <w:bCs/>
          <w:lang w:val="el-GR"/>
        </w:rPr>
      </w:pPr>
      <w:r>
        <w:rPr>
          <w:lang w:val="el-GR"/>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6D2695" w:rsidRDefault="006D2695">
      <w:pPr>
        <w:pStyle w:val="3"/>
        <w:rPr>
          <w:i/>
          <w:iCs/>
          <w:color w:val="5B9BD5"/>
          <w:lang w:val="el-GR"/>
        </w:rPr>
      </w:pPr>
      <w:bookmarkStart w:id="29" w:name="_Toc492031029"/>
      <w:r>
        <w:rPr>
          <w:lang w:val="el-GR"/>
        </w:rPr>
        <w:t>2.4.3</w:t>
      </w:r>
      <w:r>
        <w:rPr>
          <w:lang w:val="el-GR"/>
        </w:rPr>
        <w:tab/>
        <w:t>Περιεχόμενα Φακέλου «Δικαιολογητικά Συμμετοχής- Τεχνική Προσφορά»</w:t>
      </w:r>
      <w:bookmarkEnd w:id="29"/>
      <w:r>
        <w:rPr>
          <w:lang w:val="el-GR"/>
        </w:rPr>
        <w:t xml:space="preserve"> </w:t>
      </w:r>
    </w:p>
    <w:p w:rsidR="006D2695" w:rsidRDefault="00DF09BA">
      <w:pPr>
        <w:rPr>
          <w:lang w:val="el-GR"/>
        </w:rPr>
      </w:pPr>
      <w:r w:rsidRPr="00A750F9">
        <w:rPr>
          <w:b/>
          <w:lang w:val="el-GR"/>
        </w:rPr>
        <w:t>2.4.3.</w:t>
      </w:r>
      <w:r>
        <w:rPr>
          <w:b/>
          <w:lang w:val="el-GR"/>
        </w:rPr>
        <w:t>1</w:t>
      </w:r>
      <w:r w:rsidRPr="00A750F9">
        <w:rPr>
          <w:lang w:val="el-GR"/>
        </w:rPr>
        <w:t xml:space="preserve"> </w:t>
      </w:r>
      <w:r w:rsidR="006D2695">
        <w:rPr>
          <w:lang w:val="el-GR"/>
        </w:rPr>
        <w:t xml:space="preserve">Τα στοιχεία και δικαιολογητικά για την συμμετοχή των προσφερόντων στη διαγωνιστική διαδικασία περιλαμβάνουν </w:t>
      </w:r>
      <w:r w:rsidR="007879AA">
        <w:rPr>
          <w:lang w:val="el-GR"/>
        </w:rPr>
        <w:t>τ</w:t>
      </w:r>
      <w:r w:rsidR="006D2695">
        <w:rPr>
          <w:lang w:val="el-GR"/>
        </w:rPr>
        <w:t>ο τυποποιημένο έντυπο υπεύθυνης δήλωσης (Τ.Ε.Υ.Δ.), όπως προβλέπεται στην παρ. 4 του άρθρου 79 του ν. 4412/2016, σύμφωνα με την παράγραφο 2.2.</w:t>
      </w:r>
      <w:r w:rsidR="007879AA">
        <w:rPr>
          <w:lang w:val="el-GR"/>
        </w:rPr>
        <w:t>7</w:t>
      </w:r>
      <w:r w:rsidR="006D2695">
        <w:rPr>
          <w:lang w:val="el-GR"/>
        </w:rPr>
        <w:t xml:space="preserve">.1. της παρούσας διακήρυξης. Οι προσφέροντες συμπληρώνουν το σχετικό πρότυπο ΤΕΥΔ το οποίο έχει αναρτηθεί, και σε επεξεργάσιμη μορφή αρχείου </w:t>
      </w:r>
      <w:r w:rsidR="006D2695">
        <w:rPr>
          <w:lang w:val="en-US"/>
        </w:rPr>
        <w:t>doc</w:t>
      </w:r>
      <w:r w:rsidR="006D2695">
        <w:rPr>
          <w:lang w:val="el-GR"/>
        </w:rPr>
        <w:t xml:space="preserve">, και αποτελεί αναπόσπαστο τμήμα της διακήρυξης </w:t>
      </w:r>
      <w:r w:rsidR="006D2695" w:rsidRPr="00C742E5">
        <w:rPr>
          <w:lang w:val="el-GR"/>
        </w:rPr>
        <w:t>(Παράρτημα</w:t>
      </w:r>
      <w:r w:rsidR="002D59FB">
        <w:rPr>
          <w:lang w:val="el-GR"/>
        </w:rPr>
        <w:t xml:space="preserve"> </w:t>
      </w:r>
      <w:r w:rsidR="00C742E5" w:rsidRPr="00C742E5">
        <w:rPr>
          <w:lang w:val="el-GR"/>
        </w:rPr>
        <w:t>ΙΙΙ</w:t>
      </w:r>
      <w:r w:rsidR="002D59FB">
        <w:rPr>
          <w:lang w:val="el-GR"/>
        </w:rPr>
        <w:t xml:space="preserve"> </w:t>
      </w:r>
      <w:r w:rsidR="002D59FB" w:rsidRPr="00C742E5">
        <w:rPr>
          <w:lang w:val="el-GR"/>
        </w:rPr>
        <w:t>),</w:t>
      </w:r>
    </w:p>
    <w:p w:rsidR="006D2695" w:rsidRDefault="006D2695">
      <w:pPr>
        <w:rPr>
          <w:b/>
          <w:bCs/>
          <w:lang w:val="el-GR"/>
        </w:rPr>
      </w:pPr>
      <w:r>
        <w:rPr>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6D2695" w:rsidRDefault="006D2695">
      <w:pPr>
        <w:rPr>
          <w:i/>
          <w:iCs/>
          <w:color w:val="5B9BD5"/>
          <w:lang w:val="el-GR"/>
        </w:rPr>
      </w:pPr>
      <w:r>
        <w:rPr>
          <w:b/>
          <w:bCs/>
          <w:lang w:val="el-GR"/>
        </w:rPr>
        <w:t>2.4.3.2</w:t>
      </w:r>
      <w:r>
        <w:rPr>
          <w:lang w:val="el-GR"/>
        </w:rPr>
        <w:t xml:space="preserve"> </w:t>
      </w:r>
      <w:r>
        <w:rPr>
          <w:lang w:val="en-US"/>
        </w:rPr>
        <w:t>H</w:t>
      </w:r>
      <w:r>
        <w:rPr>
          <w:lang w:val="el-GR"/>
        </w:rPr>
        <w:t xml:space="preserve"> </w:t>
      </w:r>
      <w:r w:rsidR="007E7671">
        <w:rPr>
          <w:lang w:val="el-GR"/>
        </w:rPr>
        <w:t xml:space="preserve"> τεχνική προσφορά θα πρέπει να καλύπτει όλες τις απαιτήσεις και τις προδιαγραφές που έχουν τεθεί από την αναθέτουσα αρχή όπως αυτές περιγράφονται στην αρ. 61/2019 Μελέτη της Δ/</w:t>
      </w:r>
      <w:proofErr w:type="spellStart"/>
      <w:r w:rsidR="007E7671">
        <w:rPr>
          <w:lang w:val="el-GR"/>
        </w:rPr>
        <w:t>νσης</w:t>
      </w:r>
      <w:proofErr w:type="spellEnd"/>
      <w:r w:rsidR="007E7671">
        <w:rPr>
          <w:lang w:val="el-GR"/>
        </w:rPr>
        <w:t xml:space="preserve"> Περιβάλλοντος και Ποιότητας Ζωής. Περιλαμβάνει ιδίως τα έγγραφα και δικαιολογητικά, βάσει των οποίων θα αξιολογηθεί η καταλληλόλητα των προσφερόμενων ειδών, με βάση το κριτήριο ανάθεσης.</w:t>
      </w:r>
      <w:r>
        <w:rPr>
          <w:rStyle w:val="WW-FootnoteReference9"/>
          <w:lang w:val="el-GR"/>
        </w:rPr>
        <w:t>.</w:t>
      </w:r>
      <w:r>
        <w:rPr>
          <w:lang w:val="el-GR"/>
        </w:rPr>
        <w:t xml:space="preserve"> </w:t>
      </w:r>
    </w:p>
    <w:p w:rsidR="006D2695" w:rsidRDefault="006D2695">
      <w:pPr>
        <w:rPr>
          <w:lang w:val="el-GR"/>
        </w:rPr>
      </w:pPr>
    </w:p>
    <w:p w:rsidR="006D2695" w:rsidRPr="0035129F" w:rsidRDefault="006D2695">
      <w:pPr>
        <w:pStyle w:val="3"/>
        <w:rPr>
          <w:lang w:val="el-GR"/>
        </w:rPr>
      </w:pPr>
      <w:bookmarkStart w:id="30" w:name="_Toc492031030"/>
      <w:r>
        <w:rPr>
          <w:lang w:val="el-GR"/>
        </w:rPr>
        <w:t>2.4.4</w:t>
      </w:r>
      <w:r>
        <w:rPr>
          <w:lang w:val="el-GR"/>
        </w:rPr>
        <w:tab/>
        <w:t xml:space="preserve">Περιεχόμενα Φακέλου «Οικονομική Προσφορά» / Τρόπος σύνταξης και υποβολής </w:t>
      </w:r>
      <w:r w:rsidRPr="0035129F">
        <w:rPr>
          <w:lang w:val="el-GR"/>
        </w:rPr>
        <w:t>οικονομικών προσφορών</w:t>
      </w:r>
      <w:bookmarkEnd w:id="30"/>
    </w:p>
    <w:p w:rsidR="006D2695" w:rsidRPr="0035129F" w:rsidRDefault="006D2695">
      <w:pPr>
        <w:rPr>
          <w:i/>
          <w:lang w:val="el-GR" w:eastAsia="el-GR"/>
        </w:rPr>
      </w:pPr>
      <w:r w:rsidRPr="0035129F">
        <w:rPr>
          <w:lang w:val="el-GR"/>
        </w:rPr>
        <w:t xml:space="preserve">Η Οικονομική Προσφορά συντάσσεται με βάση το αναγραφόμενο στην παρούσα κριτήριο ανάθεσης </w:t>
      </w:r>
      <w:r w:rsidR="007879AA" w:rsidRPr="0035129F">
        <w:rPr>
          <w:i/>
          <w:lang w:val="el-GR" w:eastAsia="el-GR"/>
        </w:rPr>
        <w:t>(</w:t>
      </w:r>
      <w:r w:rsidRPr="0035129F">
        <w:rPr>
          <w:i/>
          <w:lang w:val="el-GR" w:eastAsia="el-GR"/>
        </w:rPr>
        <w:t>τιμή</w:t>
      </w:r>
      <w:r w:rsidR="007879AA" w:rsidRPr="0035129F">
        <w:rPr>
          <w:i/>
          <w:lang w:val="el-GR" w:eastAsia="el-GR"/>
        </w:rPr>
        <w:t>)</w:t>
      </w:r>
      <w:r w:rsidRPr="0035129F">
        <w:rPr>
          <w:i/>
          <w:lang w:val="el-GR" w:eastAsia="el-GR"/>
        </w:rPr>
        <w:t>,</w:t>
      </w:r>
      <w:r w:rsidRPr="0035129F">
        <w:rPr>
          <w:lang w:val="el-GR"/>
        </w:rPr>
        <w:t xml:space="preserve"> όπως ορίζεται κατωτέρω </w:t>
      </w:r>
      <w:r w:rsidR="007879AA" w:rsidRPr="0035129F">
        <w:rPr>
          <w:lang w:val="el-GR"/>
        </w:rPr>
        <w:t xml:space="preserve"> και </w:t>
      </w:r>
      <w:r w:rsidRPr="0035129F">
        <w:rPr>
          <w:lang w:val="el-GR"/>
        </w:rPr>
        <w:t>σύμφωνα με τα οριζόμενα στο Παράρτημα</w:t>
      </w:r>
      <w:r w:rsidR="002D59FB" w:rsidRPr="0035129F">
        <w:rPr>
          <w:lang w:val="el-GR"/>
        </w:rPr>
        <w:t xml:space="preserve"> </w:t>
      </w:r>
      <w:r w:rsidRPr="0035129F">
        <w:rPr>
          <w:lang w:val="el-GR"/>
        </w:rPr>
        <w:t xml:space="preserve">της διακήρυξης: </w:t>
      </w:r>
    </w:p>
    <w:p w:rsidR="00365BC2" w:rsidRPr="0035129F" w:rsidRDefault="00365BC2">
      <w:pPr>
        <w:rPr>
          <w:lang w:val="el-GR"/>
        </w:rPr>
      </w:pPr>
    </w:p>
    <w:p w:rsidR="00D5475D" w:rsidRPr="0035129F" w:rsidRDefault="006D2695" w:rsidP="00D5475D">
      <w:pPr>
        <w:rPr>
          <w:i/>
          <w:lang w:val="el-GR" w:eastAsia="el-GR"/>
        </w:rPr>
      </w:pPr>
      <w:r w:rsidRPr="0035129F">
        <w:rPr>
          <w:lang w:val="el-GR"/>
        </w:rPr>
        <w:t>Στην οικονομική προσφορά δίνεται το προσφερόμενο ποσοστό έκπτωσης στην τιμή των προσφερόμενων ειδών, βάσει της/των κατωτέρω τιμής/</w:t>
      </w:r>
      <w:proofErr w:type="spellStart"/>
      <w:r w:rsidRPr="0035129F">
        <w:rPr>
          <w:lang w:val="el-GR"/>
        </w:rPr>
        <w:t>ών</w:t>
      </w:r>
      <w:proofErr w:type="spellEnd"/>
      <w:r w:rsidRPr="0035129F">
        <w:rPr>
          <w:lang w:val="el-GR"/>
        </w:rPr>
        <w:t xml:space="preserve"> αναφοράς</w:t>
      </w:r>
      <w:r w:rsidR="0005686C" w:rsidRPr="0035129F">
        <w:rPr>
          <w:lang w:val="el-GR"/>
        </w:rPr>
        <w:t xml:space="preserve"> </w:t>
      </w:r>
      <w:r w:rsidRPr="0035129F">
        <w:rPr>
          <w:lang w:val="el-GR"/>
        </w:rPr>
        <w:t>...............</w:t>
      </w:r>
      <w:r w:rsidRPr="0035129F">
        <w:rPr>
          <w:i/>
          <w:lang w:val="el-GR" w:eastAsia="el-GR"/>
        </w:rPr>
        <w:t>[]</w:t>
      </w:r>
      <w:r w:rsidR="00D5475D" w:rsidRPr="0035129F">
        <w:rPr>
          <w:lang w:val="el-GR"/>
        </w:rPr>
        <w:t xml:space="preserve"> </w:t>
      </w:r>
      <w:r w:rsidR="00D5475D" w:rsidRPr="0035129F">
        <w:rPr>
          <w:i/>
          <w:lang w:val="el-GR" w:eastAsia="el-GR"/>
        </w:rPr>
        <w:t>Τιμές αναφοράς</w:t>
      </w:r>
    </w:p>
    <w:p w:rsidR="00D5475D" w:rsidRPr="0035129F" w:rsidRDefault="00D5475D" w:rsidP="00D5475D">
      <w:pPr>
        <w:rPr>
          <w:i/>
          <w:lang w:val="el-GR" w:eastAsia="el-GR"/>
        </w:rPr>
      </w:pPr>
      <w:r w:rsidRPr="0035129F">
        <w:rPr>
          <w:i/>
          <w:lang w:val="el-GR" w:eastAsia="el-GR"/>
        </w:rPr>
        <w:t xml:space="preserve"> Τιμές Αναφοράς για σύγκριση των προσφορών :</w:t>
      </w:r>
    </w:p>
    <w:p w:rsidR="00D5475D" w:rsidRPr="0035129F" w:rsidRDefault="00D5475D" w:rsidP="00D5475D">
      <w:pPr>
        <w:rPr>
          <w:i/>
          <w:lang w:val="el-GR" w:eastAsia="el-GR"/>
        </w:rPr>
      </w:pPr>
      <w:r w:rsidRPr="0035129F">
        <w:rPr>
          <w:i/>
          <w:lang w:val="el-GR" w:eastAsia="el-GR"/>
        </w:rPr>
        <w:t xml:space="preserve">Τα αναφοράς </w:t>
      </w:r>
      <w:r w:rsidR="00384AB6">
        <w:rPr>
          <w:i/>
          <w:lang w:val="el-GR" w:eastAsia="el-GR"/>
        </w:rPr>
        <w:t xml:space="preserve">κάδων: </w:t>
      </w:r>
      <w:r w:rsidR="007E5BDC">
        <w:rPr>
          <w:i/>
          <w:lang w:val="el-GR" w:eastAsia="el-GR"/>
        </w:rPr>
        <w:t>170,00</w:t>
      </w:r>
    </w:p>
    <w:p w:rsidR="00365BC2" w:rsidRPr="0035129F" w:rsidRDefault="00D5473D" w:rsidP="00365BC2">
      <w:pPr>
        <w:rPr>
          <w:lang w:val="el-GR"/>
        </w:rPr>
      </w:pPr>
      <w:r w:rsidRPr="0035129F">
        <w:rPr>
          <w:lang w:val="el-GR"/>
        </w:rPr>
        <w:t xml:space="preserve">, με κριτήριο κατακύρωσης τη χαμηλότερη ( χαμηλότερη τιμή) οικονομική προσφορά </w:t>
      </w:r>
    </w:p>
    <w:p w:rsidR="00384AB6" w:rsidRPr="0035129F" w:rsidDel="00384AB6" w:rsidRDefault="00AA46DE" w:rsidP="00384AB6">
      <w:pPr>
        <w:rPr>
          <w:lang w:val="el-GR"/>
        </w:rPr>
      </w:pPr>
      <w:r w:rsidRPr="0035129F">
        <w:rPr>
          <w:lang w:val="el-GR"/>
        </w:rPr>
        <w:t>Κάθε οικονομικός φορέας μπορεί να υποβάλλει προσφορά για το σύνολο των ειδών</w:t>
      </w:r>
    </w:p>
    <w:p w:rsidR="0035129F" w:rsidRPr="0057112D" w:rsidRDefault="0035129F" w:rsidP="00384AB6">
      <w:pPr>
        <w:rPr>
          <w:lang w:val="el-GR"/>
        </w:rPr>
      </w:pPr>
      <w:r w:rsidRPr="0035129F">
        <w:rPr>
          <w:lang w:val="el-GR"/>
        </w:rPr>
        <w:t>.</w:t>
      </w:r>
    </w:p>
    <w:p w:rsidR="006D2695" w:rsidRPr="0035129F" w:rsidRDefault="006D2695" w:rsidP="007879AA">
      <w:pPr>
        <w:rPr>
          <w:lang w:val="el-GR"/>
        </w:rPr>
      </w:pPr>
      <w:r w:rsidRPr="0035129F">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35129F">
        <w:rPr>
          <w:rStyle w:val="WW-FootnoteReference9"/>
          <w:lang w:val="el-GR" w:eastAsia="el-GR"/>
        </w:rPr>
        <w:t>.</w:t>
      </w:r>
    </w:p>
    <w:p w:rsidR="006D2695" w:rsidRDefault="006D2695">
      <w:pPr>
        <w:rPr>
          <w:lang w:val="el-GR"/>
        </w:rPr>
      </w:pPr>
      <w:r w:rsidRPr="0035129F">
        <w:rPr>
          <w:lang w:val="el-GR"/>
        </w:rPr>
        <w:t xml:space="preserve">Οι υπέρ τρίτων κρατήσεις υπόκεινται στο εκάστοτε ισχύον αναλογικό τέλος χαρτοσήμου </w:t>
      </w:r>
      <w:r w:rsidR="002D59FB" w:rsidRPr="0035129F">
        <w:rPr>
          <w:lang w:val="el-GR"/>
        </w:rPr>
        <w:t xml:space="preserve"> </w:t>
      </w:r>
      <w:r w:rsidR="007879AA" w:rsidRPr="0035129F">
        <w:rPr>
          <w:lang w:val="el-GR"/>
        </w:rPr>
        <w:t>3</w:t>
      </w:r>
      <w:r w:rsidR="002D59FB" w:rsidRPr="0035129F">
        <w:rPr>
          <w:lang w:val="el-GR"/>
        </w:rPr>
        <w:t xml:space="preserve"> % </w:t>
      </w:r>
      <w:r w:rsidRPr="0035129F">
        <w:rPr>
          <w:lang w:val="el-GR"/>
        </w:rPr>
        <w:t xml:space="preserve">και στην επ’ αυτού εισφορά υπέρ ΟΓΑ </w:t>
      </w:r>
      <w:r w:rsidR="002D59FB" w:rsidRPr="0035129F">
        <w:rPr>
          <w:lang w:val="el-GR"/>
        </w:rPr>
        <w:t xml:space="preserve"> </w:t>
      </w:r>
      <w:r w:rsidR="007879AA" w:rsidRPr="0035129F">
        <w:rPr>
          <w:lang w:val="el-GR"/>
        </w:rPr>
        <w:t>0,6</w:t>
      </w:r>
      <w:r w:rsidR="002D59FB" w:rsidRPr="0035129F">
        <w:rPr>
          <w:lang w:val="el-GR"/>
        </w:rPr>
        <w:t xml:space="preserve"> </w:t>
      </w:r>
      <w:r w:rsidRPr="0035129F">
        <w:rPr>
          <w:lang w:val="el-GR"/>
        </w:rPr>
        <w:t>%.</w:t>
      </w:r>
    </w:p>
    <w:p w:rsidR="006D2695" w:rsidRDefault="006D2695">
      <w:pPr>
        <w:rPr>
          <w:lang w:val="el-GR"/>
        </w:rPr>
      </w:pPr>
      <w:r>
        <w:rPr>
          <w:lang w:val="el-GR"/>
        </w:rPr>
        <w:t xml:space="preserve">Οι προσφερόμενες τιμές είναι σταθερές καθ’ όλη τη διάρκεια της σύμβασης και δεν αναπροσαρμόζονται </w:t>
      </w:r>
      <w:r w:rsidR="007879AA">
        <w:rPr>
          <w:i/>
          <w:color w:val="5B9BD5"/>
          <w:lang w:val="el-GR" w:eastAsia="el-GR"/>
        </w:rPr>
        <w:t>.</w:t>
      </w:r>
    </w:p>
    <w:p w:rsidR="006D2695" w:rsidRDefault="006D2695">
      <w:pPr>
        <w:rPr>
          <w:lang w:val="el-GR"/>
        </w:rPr>
      </w:pPr>
      <w:r>
        <w:rPr>
          <w:lang w:val="el-GR"/>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w:t>
      </w:r>
      <w:r w:rsidRPr="00FA317C">
        <w:rPr>
          <w:lang w:val="el-GR"/>
        </w:rPr>
        <w:t xml:space="preserve">που καθορίζεται και τεκμηριώνεται από την αναθέτουσα αρχή </w:t>
      </w:r>
      <w:r w:rsidRPr="007E7671">
        <w:rPr>
          <w:lang w:val="el-GR"/>
        </w:rPr>
        <w:t xml:space="preserve">στο κεφάλαιο </w:t>
      </w:r>
      <w:proofErr w:type="spellStart"/>
      <w:r w:rsidR="00D5475D" w:rsidRPr="007E7671">
        <w:rPr>
          <w:lang w:val="el-GR"/>
        </w:rPr>
        <w:t>ΠΡΟΥΠΟΛΟΓΙΣΜΟΣ</w:t>
      </w:r>
      <w:r w:rsidRPr="007E7671">
        <w:rPr>
          <w:lang w:val="el-GR"/>
        </w:rPr>
        <w:t>....του</w:t>
      </w:r>
      <w:proofErr w:type="spellEnd"/>
      <w:r w:rsidRPr="007E7671">
        <w:rPr>
          <w:lang w:val="el-GR"/>
        </w:rPr>
        <w:t xml:space="preserve"> </w:t>
      </w:r>
      <w:r w:rsidR="00C742E5" w:rsidRPr="007E7671">
        <w:rPr>
          <w:lang w:val="el-GR"/>
        </w:rPr>
        <w:t>Ι</w:t>
      </w:r>
      <w:r w:rsidR="002D59FB" w:rsidRPr="00FA317C">
        <w:rPr>
          <w:lang w:val="el-GR"/>
        </w:rPr>
        <w:t xml:space="preserve"> </w:t>
      </w:r>
      <w:r>
        <w:rPr>
          <w:lang w:val="el-GR"/>
        </w:rPr>
        <w:t xml:space="preserve">της παρούσας διακήρυξης. </w:t>
      </w:r>
    </w:p>
    <w:p w:rsidR="006D2695" w:rsidRDefault="006D2695">
      <w:pPr>
        <w:pStyle w:val="3"/>
        <w:rPr>
          <w:lang w:val="el-GR" w:eastAsia="el-GR"/>
        </w:rPr>
      </w:pPr>
      <w:bookmarkStart w:id="31" w:name="_Toc492031031"/>
      <w:r>
        <w:rPr>
          <w:lang w:val="el-GR"/>
        </w:rPr>
        <w:t>2.4.5</w:t>
      </w:r>
      <w:r>
        <w:rPr>
          <w:lang w:val="el-GR"/>
        </w:rPr>
        <w:tab/>
        <w:t>Χρόνος ισχύος των προσφορών</w:t>
      </w:r>
      <w:bookmarkEnd w:id="31"/>
      <w:r>
        <w:rPr>
          <w:lang w:val="el-GR"/>
        </w:rPr>
        <w:t xml:space="preserve">  </w:t>
      </w:r>
    </w:p>
    <w:p w:rsidR="006D2695" w:rsidRDefault="006D2695">
      <w:pPr>
        <w:rPr>
          <w:lang w:val="el-GR" w:eastAsia="el-GR"/>
        </w:rPr>
      </w:pPr>
      <w:r>
        <w:rPr>
          <w:lang w:val="el-GR" w:eastAsia="el-GR"/>
        </w:rPr>
        <w:t xml:space="preserve">Οι υποβαλλόμενες προσφορές ισχύουν και δεσμεύουν τους οικονομικούς φορείς για διάστημα </w:t>
      </w:r>
      <w:r w:rsidR="00DC2372" w:rsidRPr="007E7671">
        <w:rPr>
          <w:lang w:val="el-GR" w:eastAsia="el-GR"/>
        </w:rPr>
        <w:t>120</w:t>
      </w:r>
      <w:r w:rsidR="007879AA" w:rsidRPr="007E7671">
        <w:rPr>
          <w:lang w:val="el-GR" w:eastAsia="el-GR"/>
        </w:rPr>
        <w:t xml:space="preserve"> </w:t>
      </w:r>
      <w:r w:rsidR="00DC2372" w:rsidRPr="007E7671">
        <w:rPr>
          <w:lang w:val="el-GR" w:eastAsia="el-GR"/>
        </w:rPr>
        <w:t xml:space="preserve">ημερών </w:t>
      </w:r>
      <w:r w:rsidR="007E7671">
        <w:rPr>
          <w:lang w:val="el-GR" w:eastAsia="el-GR"/>
        </w:rPr>
        <w:t xml:space="preserve"> </w:t>
      </w:r>
      <w:r>
        <w:rPr>
          <w:lang w:val="el-GR" w:eastAsia="el-GR"/>
        </w:rPr>
        <w:t xml:space="preserve">από την επόμενη της διενέργειας του </w:t>
      </w:r>
      <w:r w:rsidR="0034767F">
        <w:rPr>
          <w:lang w:val="el-GR" w:eastAsia="el-GR"/>
        </w:rPr>
        <w:t>διαγωνισμού</w:t>
      </w:r>
    </w:p>
    <w:p w:rsidR="006D2695" w:rsidRDefault="006D2695">
      <w:pPr>
        <w:rPr>
          <w:lang w:val="el-GR" w:eastAsia="el-GR"/>
        </w:rPr>
      </w:pPr>
      <w:r>
        <w:rPr>
          <w:lang w:val="el-GR" w:eastAsia="el-GR"/>
        </w:rPr>
        <w:t>Προσφορά η οποία ορίζει χρόνο ισχύος μικρότερο από τον ανωτέρω προβλεπόμενο απορρίπτεται.</w:t>
      </w:r>
    </w:p>
    <w:p w:rsidR="006D2695" w:rsidRDefault="006D2695">
      <w:pPr>
        <w:rPr>
          <w:lang w:val="el-GR" w:eastAsia="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p>
    <w:p w:rsidR="006D2695" w:rsidRDefault="006D2695">
      <w:pPr>
        <w:rPr>
          <w:lang w:val="el-GR"/>
        </w:rPr>
      </w:pPr>
      <w:r>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6D2695" w:rsidRPr="00444085" w:rsidRDefault="006D2695">
      <w:pPr>
        <w:pStyle w:val="3"/>
        <w:rPr>
          <w:lang w:val="el-GR"/>
        </w:rPr>
      </w:pPr>
      <w:bookmarkStart w:id="32" w:name="_Toc492031032"/>
      <w:r>
        <w:rPr>
          <w:lang w:val="el-GR"/>
        </w:rPr>
        <w:t>2.4.6</w:t>
      </w:r>
      <w:r>
        <w:rPr>
          <w:lang w:val="el-GR"/>
        </w:rPr>
        <w:tab/>
        <w:t>Λόγοι απόρριψης προσφορών</w:t>
      </w:r>
      <w:bookmarkEnd w:id="32"/>
    </w:p>
    <w:p w:rsidR="006D2695" w:rsidRDefault="006D2695">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6D2695" w:rsidRDefault="006D2695">
      <w:pPr>
        <w:rPr>
          <w:lang w:val="el-GR"/>
        </w:rPr>
      </w:pPr>
      <w:r>
        <w:rPr>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w:t>
      </w:r>
      <w:r w:rsidR="001D10CF" w:rsidRPr="001D10CF">
        <w:rPr>
          <w:lang w:val="el-GR"/>
        </w:rPr>
        <w:t>προσωρινού αναδόχου</w:t>
      </w:r>
      <w:r>
        <w:rPr>
          <w:lang w:val="el-GR"/>
        </w:rPr>
        <w:t xml:space="preserve">) της παρούσας, </w:t>
      </w:r>
    </w:p>
    <w:p w:rsidR="006D2695" w:rsidRDefault="006D2695">
      <w:pPr>
        <w:rPr>
          <w:lang w:val="el-GR"/>
        </w:rPr>
      </w:pPr>
      <w:r>
        <w:rPr>
          <w:lang w:val="el-GR"/>
        </w:rPr>
        <w:lastRenderedPageBreak/>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6D2695" w:rsidRDefault="006D2695">
      <w:pPr>
        <w:rPr>
          <w:lang w:val="el-GR"/>
        </w:rPr>
      </w:pPr>
      <w:r>
        <w:rPr>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6D2695" w:rsidRPr="00B36724" w:rsidRDefault="006D2695">
      <w:pPr>
        <w:rPr>
          <w:lang w:val="el-GR"/>
        </w:rPr>
      </w:pPr>
      <w:r>
        <w:rPr>
          <w:lang w:val="el-GR"/>
        </w:rPr>
        <w:t xml:space="preserve">δ) η οποία είναι εναλλακτική προσφορά, </w:t>
      </w:r>
    </w:p>
    <w:p w:rsidR="006D2695" w:rsidRPr="00A06724" w:rsidRDefault="006D2695">
      <w:pPr>
        <w:rPr>
          <w:strike/>
          <w:lang w:val="el-GR"/>
        </w:rPr>
      </w:pPr>
      <w:r>
        <w:rPr>
          <w:lang w:val="el-GR"/>
        </w:rPr>
        <w:t>ε) η οποία υποβάλλεται από έναν προσφέροντα που έχει υποβάλλει δύο ή περισσότερες προσφορές</w:t>
      </w:r>
      <w:r>
        <w:rPr>
          <w:i/>
          <w:iCs/>
          <w:color w:val="5B9BD5"/>
          <w:lang w:val="el-GR"/>
        </w:rPr>
        <w:t>.</w:t>
      </w:r>
      <w:r>
        <w:rPr>
          <w:lang w:val="el-GR"/>
        </w:rPr>
        <w:t xml:space="preserve"> </w:t>
      </w:r>
      <w:r w:rsidRPr="0005686C">
        <w:rPr>
          <w:lang w:val="el-GR"/>
        </w:rPr>
        <w:t xml:space="preserve">Ο περιορισμός αυτός ισχύει,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rsidR="006D2695" w:rsidRDefault="006D2695">
      <w:pPr>
        <w:rPr>
          <w:lang w:val="el-GR"/>
        </w:rPr>
      </w:pPr>
      <w:r>
        <w:rPr>
          <w:lang w:val="el-GR"/>
        </w:rPr>
        <w:t>ζ) η οποία είναι υπό αίρεση,</w:t>
      </w:r>
    </w:p>
    <w:p w:rsidR="006D2695" w:rsidRDefault="006D2695">
      <w:pPr>
        <w:rPr>
          <w:lang w:val="el-GR"/>
        </w:rPr>
      </w:pPr>
      <w:r>
        <w:rPr>
          <w:lang w:val="el-GR"/>
        </w:rPr>
        <w:t xml:space="preserve">η) </w:t>
      </w:r>
      <w:r w:rsidR="00DC2372" w:rsidRPr="002D59FB">
        <w:rPr>
          <w:lang w:val="el-GR"/>
        </w:rPr>
        <w:t>η</w:t>
      </w:r>
      <w:r>
        <w:rPr>
          <w:lang w:val="el-GR"/>
        </w:rPr>
        <w:t xml:space="preserve"> οποία θέτει όρο αναπροσαρμογής, </w:t>
      </w:r>
    </w:p>
    <w:p w:rsidR="006D2695" w:rsidRDefault="006D2695">
      <w:pPr>
        <w:rPr>
          <w:lang w:val="el-GR"/>
        </w:rPr>
      </w:pPr>
      <w:r>
        <w:rPr>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D2695" w:rsidRDefault="006D2695">
      <w:pPr>
        <w:pStyle w:val="1"/>
        <w:tabs>
          <w:tab w:val="left" w:pos="567"/>
        </w:tabs>
        <w:ind w:left="567" w:hanging="567"/>
        <w:rPr>
          <w:lang w:val="el-GR"/>
        </w:rPr>
      </w:pPr>
      <w:r>
        <w:rPr>
          <w:lang w:val="el-GR"/>
        </w:rPr>
        <w:lastRenderedPageBreak/>
        <w:t>3.</w:t>
      </w:r>
      <w:r>
        <w:rPr>
          <w:lang w:val="el-GR"/>
        </w:rPr>
        <w:tab/>
        <w:t xml:space="preserve">ΔΙΕΝΕΡΓΕΙΑ ΔΙΑΔΙΚΑΣΙΑΣ - ΑΞΙΟΛΟΓΗΣΗ ΠΡΟΣΦΟΡΩΝ  </w:t>
      </w:r>
    </w:p>
    <w:p w:rsidR="006D2695" w:rsidRDefault="006D2695">
      <w:pPr>
        <w:pStyle w:val="2"/>
        <w:rPr>
          <w:lang w:val="el-GR"/>
        </w:rPr>
      </w:pPr>
      <w:bookmarkStart w:id="33" w:name="_Toc492031033"/>
      <w:r>
        <w:rPr>
          <w:lang w:val="el-GR"/>
        </w:rPr>
        <w:t>3.1</w:t>
      </w:r>
      <w:r>
        <w:rPr>
          <w:lang w:val="el-GR"/>
        </w:rPr>
        <w:tab/>
        <w:t>Αποσφράγιση και αξιολόγηση προσφορών</w:t>
      </w:r>
      <w:bookmarkEnd w:id="33"/>
      <w:r>
        <w:rPr>
          <w:lang w:val="el-GR"/>
        </w:rPr>
        <w:t xml:space="preserve"> </w:t>
      </w:r>
    </w:p>
    <w:p w:rsidR="006D2695" w:rsidRDefault="006D2695">
      <w:pPr>
        <w:pStyle w:val="3"/>
        <w:rPr>
          <w:lang w:val="el-GR"/>
        </w:rPr>
      </w:pPr>
      <w:bookmarkStart w:id="34" w:name="_Toc492031034"/>
      <w:r>
        <w:rPr>
          <w:lang w:val="el-GR"/>
        </w:rPr>
        <w:t>3.1.1</w:t>
      </w:r>
      <w:r>
        <w:rPr>
          <w:lang w:val="el-GR"/>
        </w:rPr>
        <w:tab/>
      </w:r>
      <w:r w:rsidR="00FC2ADB">
        <w:rPr>
          <w:lang w:val="el-GR"/>
        </w:rPr>
        <w:t xml:space="preserve">Κατάθεση και </w:t>
      </w:r>
      <w:r w:rsidR="00A06724">
        <w:rPr>
          <w:lang w:val="el-GR"/>
        </w:rPr>
        <w:t>Α</w:t>
      </w:r>
      <w:r>
        <w:rPr>
          <w:lang w:val="el-GR"/>
        </w:rPr>
        <w:t>ποσφράγιση προσφορών</w:t>
      </w:r>
      <w:bookmarkEnd w:id="34"/>
    </w:p>
    <w:p w:rsidR="00B36724" w:rsidRPr="00B36724" w:rsidRDefault="00B36724" w:rsidP="00B36724">
      <w:pPr>
        <w:rPr>
          <w:lang w:val="el-GR"/>
        </w:rPr>
      </w:pPr>
      <w:r w:rsidRPr="00B36724">
        <w:rPr>
          <w:lang w:val="el-GR"/>
        </w:rPr>
        <w:t xml:space="preserve">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 της προθεσμίας του άρθρου </w:t>
      </w:r>
      <w:r>
        <w:rPr>
          <w:lang w:val="el-GR"/>
        </w:rPr>
        <w:t xml:space="preserve">1.5 </w:t>
      </w:r>
      <w:r w:rsidR="007D0FBD">
        <w:rPr>
          <w:lang w:val="el-GR"/>
        </w:rPr>
        <w:t>της παρούσης</w:t>
      </w:r>
      <w:r w:rsidRPr="00B36724">
        <w:rPr>
          <w:lang w:val="el-GR"/>
        </w:rPr>
        <w:t>.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B36724" w:rsidRDefault="00B36724" w:rsidP="00B36724">
      <w:pPr>
        <w:rPr>
          <w:rFonts w:ascii="Cambria" w:hAnsi="Cambria" w:cs="Cambria"/>
          <w:szCs w:val="22"/>
          <w:lang w:val="el-GR"/>
        </w:rPr>
      </w:pPr>
      <w:r w:rsidRPr="00B36724">
        <w:rPr>
          <w:lang w:val="el-GR"/>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w:t>
      </w:r>
      <w:r>
        <w:rPr>
          <w:lang w:val="el-GR"/>
        </w:rPr>
        <w:t>2.4.2</w:t>
      </w:r>
      <w:r w:rsidRPr="00B36724">
        <w:rPr>
          <w:lang w:val="el-GR"/>
        </w:rPr>
        <w:t xml:space="preserve"> </w:t>
      </w:r>
      <w:r w:rsidR="007D0FBD">
        <w:rPr>
          <w:lang w:val="el-GR"/>
        </w:rPr>
        <w:t>της παρούσης</w:t>
      </w:r>
      <w:r w:rsidRPr="00B36724">
        <w:rPr>
          <w:lang w:val="el-GR"/>
        </w:rPr>
        <w:t xml:space="preserve"> (η ώρα και ημέρα  υποβολής αναγράφεται τόσο στο πρωτόκολλο όσο και πάνω στον κυρίως φάκελο, η δε σχετική καταχώρηση στον κυρίως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r w:rsidRPr="00B36724">
        <w:rPr>
          <w:rFonts w:ascii="Cambria" w:hAnsi="Cambria" w:cs="Cambria"/>
          <w:szCs w:val="22"/>
          <w:lang w:val="el-GR"/>
        </w:rPr>
        <w:t xml:space="preserve"> </w:t>
      </w:r>
    </w:p>
    <w:p w:rsidR="007D0FBD" w:rsidRDefault="007D0FBD" w:rsidP="007D0FBD">
      <w:pPr>
        <w:rPr>
          <w:lang w:val="el-GR"/>
        </w:rPr>
      </w:pPr>
      <w:r w:rsidRPr="007D0FBD">
        <w:rPr>
          <w:lang w:val="el-GR"/>
        </w:rPr>
        <w:t xml:space="preserve">Η Επιτροπή Διαγωνισμού στην καθορισμένη από την παρούσα ημέρα και ώρα, ή μετά τη λήξη της παραλαβής σύμφωνα με τα προβλεπόμενα στο άρθρο </w:t>
      </w:r>
      <w:r>
        <w:rPr>
          <w:lang w:val="el-GR"/>
        </w:rPr>
        <w:t>2.4.2</w:t>
      </w:r>
      <w:r w:rsidRPr="007D0FBD">
        <w:rPr>
          <w:lang w:val="el-GR"/>
        </w:rPr>
        <w:t xml:space="preserve"> </w:t>
      </w:r>
      <w:r>
        <w:rPr>
          <w:lang w:val="el-GR"/>
        </w:rPr>
        <w:t>της παρούσης</w:t>
      </w:r>
      <w:r w:rsidRPr="007D0FBD">
        <w:rPr>
          <w:lang w:val="el-GR"/>
        </w:rPr>
        <w:t xml:space="preserve">, αποσφραγίζει τους κυρίως φακέλους και στη συνέχεια, τους φακέλους των δικαιολογητικών συμμετοχής. </w:t>
      </w:r>
    </w:p>
    <w:p w:rsidR="006D2695" w:rsidRDefault="006D2695" w:rsidP="007D0FBD">
      <w:pPr>
        <w:rPr>
          <w:lang w:val="el-GR"/>
        </w:rPr>
      </w:pPr>
      <w:r>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6D2695" w:rsidRDefault="006D2695">
      <w:pPr>
        <w:pStyle w:val="3"/>
        <w:rPr>
          <w:lang w:val="el-GR"/>
        </w:rPr>
      </w:pPr>
      <w:bookmarkStart w:id="35" w:name="_Toc492031035"/>
      <w:r>
        <w:rPr>
          <w:lang w:val="el-GR"/>
        </w:rPr>
        <w:t>3.1.2</w:t>
      </w:r>
      <w:r>
        <w:rPr>
          <w:lang w:val="el-GR"/>
        </w:rPr>
        <w:tab/>
        <w:t>Αξιολόγηση προσφορών</w:t>
      </w:r>
      <w:bookmarkEnd w:id="35"/>
    </w:p>
    <w:p w:rsidR="007D0FBD" w:rsidRDefault="007D0FBD" w:rsidP="007D0FBD">
      <w:pPr>
        <w:rPr>
          <w:lang w:val="el-GR"/>
        </w:rPr>
      </w:pPr>
      <w:r>
        <w:rPr>
          <w:lang w:val="el-GR"/>
        </w:rPr>
        <w:t xml:space="preserve">Μετά </w:t>
      </w:r>
      <w:r w:rsidRPr="00FC2ADB">
        <w:rPr>
          <w:lang w:val="el-GR"/>
        </w:rPr>
        <w:t>την αποσφράγιση</w:t>
      </w:r>
      <w:r>
        <w:rPr>
          <w:lang w:val="el-GR"/>
        </w:rPr>
        <w:t xml:space="preserve"> των προσφορών η Αναθέτουσα Αρχή προβαίνει στην αξιολόγηση αυτών, εφαρμοζόμενων των κειμένων διατάξεων.</w:t>
      </w:r>
    </w:p>
    <w:p w:rsidR="007D0FBD" w:rsidRDefault="007D0FBD" w:rsidP="007D0FBD">
      <w:pPr>
        <w:rPr>
          <w:lang w:val="el-GR"/>
        </w:rPr>
      </w:pPr>
      <w:r>
        <w:rPr>
          <w:lang w:val="el-GR"/>
        </w:rPr>
        <w:t>Ειδικότερα :</w:t>
      </w:r>
    </w:p>
    <w:p w:rsidR="007D0FBD" w:rsidRDefault="007D0FBD" w:rsidP="007D0FBD">
      <w:pPr>
        <w:rPr>
          <w:lang w:val="el-GR"/>
        </w:rPr>
      </w:pPr>
      <w:r>
        <w:rPr>
          <w:lang w:val="el-GR"/>
        </w:rPr>
        <w:t xml:space="preserve">α) </w:t>
      </w:r>
      <w:r w:rsidRPr="007D0FBD">
        <w:rPr>
          <w:lang w:val="el-GR"/>
        </w:rPr>
        <w:t>Οι προσφορές που παραλαμβάνονται, καταχωρούνται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ο εξουσιοδοτημένος εκπρόσωπος και ο έλεγχος των δικαιολογητικών συμμετοχής. Όλοι οι φάκελοι αριθμούνται με τον αύξοντα αριθμό κατάθεσής τους, όπως καταχωρήθηκαν στο πρακτικό και μονογράφονται από τον Πρόεδρο και τα μέλη της Επιτροπής Διαγωνισμού.</w:t>
      </w:r>
    </w:p>
    <w:p w:rsidR="006D2695" w:rsidRDefault="006D2695">
      <w:pPr>
        <w:rPr>
          <w:lang w:val="el-GR"/>
        </w:rPr>
      </w:pPr>
      <w:r>
        <w:rPr>
          <w:lang w:val="el-GR"/>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6D2695" w:rsidRDefault="006D2695">
      <w:pPr>
        <w:rPr>
          <w:lang w:val="el-GR"/>
        </w:rPr>
      </w:pPr>
      <w:r>
        <w:rPr>
          <w:lang w:val="el-GR"/>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w:t>
      </w:r>
      <w:proofErr w:type="spellStart"/>
      <w:r>
        <w:rPr>
          <w:lang w:val="el-GR"/>
        </w:rPr>
        <w:t>α΄</w:t>
      </w:r>
      <w:proofErr w:type="spellEnd"/>
      <w:r>
        <w:rPr>
          <w:lang w:val="el-GR"/>
        </w:rPr>
        <w:t xml:space="preserve"> και </w:t>
      </w:r>
      <w:proofErr w:type="spellStart"/>
      <w:r>
        <w:rPr>
          <w:lang w:val="el-GR"/>
        </w:rPr>
        <w:t>β΄</w:t>
      </w:r>
      <w:proofErr w:type="spellEnd"/>
      <w:r>
        <w:rPr>
          <w:lang w:val="el-GR"/>
        </w:rPr>
        <w:t xml:space="preserve">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6D2695" w:rsidRDefault="006D2695">
      <w:pPr>
        <w:rPr>
          <w:lang w:val="el-GR"/>
        </w:rPr>
      </w:pPr>
      <w:r>
        <w:rPr>
          <w:lang w:val="el-GR"/>
        </w:rP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w:t>
      </w:r>
      <w:r>
        <w:rPr>
          <w:lang w:val="el-GR"/>
        </w:rPr>
        <w:lastRenderedPageBreak/>
        <w:t xml:space="preserve">προσφορών με βάση το οριζόμενο με την παρούσα κριτήριο ανάθεσης και την ανάδειξη του προσωρινού αναδόχου. </w:t>
      </w:r>
    </w:p>
    <w:p w:rsidR="006D2695" w:rsidRDefault="006D2695">
      <w:pPr>
        <w:rPr>
          <w:lang w:val="el-GR"/>
        </w:rPr>
      </w:pPr>
      <w:r>
        <w:rPr>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6D2695" w:rsidRDefault="006D2695">
      <w:pPr>
        <w:rPr>
          <w:lang w:val="el-GR"/>
        </w:rPr>
      </w:pPr>
      <w:r>
        <w:rPr>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6D2695" w:rsidRDefault="006D2695">
      <w:pPr>
        <w:rPr>
          <w:lang w:val="el-GR"/>
        </w:rPr>
      </w:pPr>
      <w:r>
        <w:rPr>
          <w:lang w:val="el-GR"/>
        </w:rPr>
        <w:t xml:space="preserve">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w:t>
      </w:r>
    </w:p>
    <w:p w:rsidR="006D2695" w:rsidRDefault="006D2695">
      <w:pPr>
        <w:rPr>
          <w:lang w:val="el-GR"/>
        </w:rPr>
      </w:pPr>
      <w:r>
        <w:rPr>
          <w:lang w:val="el-GR"/>
        </w:rPr>
        <w:t xml:space="preserve">Κατά των ανωτέρω αποφάσεων χωρεί ένσταση σύμφωνα με την παράγραφο 3.4. της παρούσας. </w:t>
      </w:r>
    </w:p>
    <w:p w:rsidR="006D2695" w:rsidRDefault="006D2695">
      <w:pPr>
        <w:pStyle w:val="2"/>
        <w:rPr>
          <w:lang w:val="el-GR"/>
        </w:rPr>
      </w:pPr>
      <w:bookmarkStart w:id="36" w:name="_Toc492031036"/>
      <w:r>
        <w:rPr>
          <w:lang w:val="el-GR"/>
        </w:rPr>
        <w:t>3.2</w:t>
      </w:r>
      <w:r>
        <w:rPr>
          <w:lang w:val="el-GR"/>
        </w:rPr>
        <w:tab/>
        <w:t xml:space="preserve">Πρόσκληση υποβολής δικαιολογητικών </w:t>
      </w:r>
      <w:r w:rsidR="001D10CF">
        <w:rPr>
          <w:lang w:val="el-GR"/>
        </w:rPr>
        <w:t>προσωρινού αναδόχου</w:t>
      </w:r>
      <w:r>
        <w:rPr>
          <w:rStyle w:val="WW-FootnoteReference11"/>
          <w:lang w:val="el-GR"/>
        </w:rPr>
        <w:footnoteReference w:id="3"/>
      </w:r>
      <w:r>
        <w:rPr>
          <w:lang w:val="el-GR"/>
        </w:rPr>
        <w:t xml:space="preserve"> - Δικαιολογητικά </w:t>
      </w:r>
      <w:bookmarkEnd w:id="36"/>
      <w:r w:rsidR="001D10CF">
        <w:rPr>
          <w:lang w:val="el-GR"/>
        </w:rPr>
        <w:t>προσωρινού αναδόχου</w:t>
      </w:r>
    </w:p>
    <w:p w:rsidR="006D2695" w:rsidRDefault="006D2695">
      <w:pPr>
        <w:rPr>
          <w:lang w:val="el-GR"/>
        </w:rPr>
      </w:pPr>
      <w:r>
        <w:rPr>
          <w:lang w:val="el-GR"/>
        </w:rPr>
        <w:t>Μετά την αξιολόγηση των προσφορών, η αναθέτουσα αρχή αποστέλλει σχετική πρόσκληση στον προσφέροντα, στον οποίο πρόκειται να γίνει η κατακύρωση («προσωρινό ανάδοχο»), και τον καλεί να υποβάλει εντός προθεσμίας,</w:t>
      </w:r>
      <w:r w:rsidR="009C72FC" w:rsidDel="009C72FC">
        <w:rPr>
          <w:lang w:val="el-GR"/>
        </w:rPr>
        <w:t xml:space="preserve"> </w:t>
      </w:r>
      <w:r w:rsidR="000F15AD" w:rsidRPr="007E7671">
        <w:rPr>
          <w:lang w:val="el-GR"/>
        </w:rPr>
        <w:t xml:space="preserve">δεκαπέντε(15) </w:t>
      </w:r>
      <w:r>
        <w:rPr>
          <w:lang w:val="el-GR"/>
        </w:rPr>
        <w:t>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w:t>
      </w:r>
      <w:r w:rsidR="00DA3AC6">
        <w:rPr>
          <w:lang w:val="el-GR"/>
        </w:rPr>
        <w:t>7</w:t>
      </w:r>
      <w:r>
        <w:rPr>
          <w:lang w:val="el-GR"/>
        </w:rPr>
        <w:t>.2. της παρούσας διακήρυξης, ως αποδεικτικά στοιχεία για τη μη συνδρομή των λόγων αποκλεισμού της παραγράφου 2.2.</w:t>
      </w:r>
      <w:r w:rsidR="00DA3AC6">
        <w:rPr>
          <w:lang w:val="el-GR"/>
        </w:rPr>
        <w:t xml:space="preserve">2 </w:t>
      </w:r>
      <w:r>
        <w:rPr>
          <w:lang w:val="el-GR"/>
        </w:rPr>
        <w:t xml:space="preserve">της διακήρυξης, καθώς και για την πλήρωση των κριτηρίων ποιοτικής επιλογής των </w:t>
      </w:r>
      <w:r w:rsidRPr="00DA3AC6">
        <w:rPr>
          <w:lang w:val="el-GR"/>
        </w:rPr>
        <w:t>παραγράφων 2.2.</w:t>
      </w:r>
      <w:r w:rsidR="00DA3AC6" w:rsidRPr="00DA3AC6">
        <w:rPr>
          <w:lang w:val="el-GR"/>
        </w:rPr>
        <w:t xml:space="preserve">3 </w:t>
      </w:r>
      <w:r w:rsidRPr="00DA3AC6">
        <w:rPr>
          <w:lang w:val="el-GR"/>
        </w:rPr>
        <w:t>-2.2.</w:t>
      </w:r>
      <w:r w:rsidR="00DA3AC6" w:rsidRPr="00DA3AC6">
        <w:rPr>
          <w:lang w:val="el-GR"/>
        </w:rPr>
        <w:t xml:space="preserve">6  </w:t>
      </w:r>
      <w:r w:rsidRPr="00DA3AC6">
        <w:rPr>
          <w:lang w:val="el-GR"/>
        </w:rPr>
        <w:t>αυτής</w:t>
      </w:r>
      <w:r>
        <w:rPr>
          <w:lang w:val="el-GR"/>
        </w:rPr>
        <w:t>.</w:t>
      </w:r>
    </w:p>
    <w:p w:rsidR="006D2695" w:rsidRDefault="006D2695">
      <w:pPr>
        <w:rPr>
          <w:lang w:val="el-GR"/>
        </w:rPr>
      </w:pPr>
      <w:r>
        <w:rPr>
          <w:lang w:val="el-GR"/>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6D2695" w:rsidRDefault="006D2695">
      <w:pPr>
        <w:rPr>
          <w:lang w:val="el-GR"/>
        </w:rPr>
      </w:pPr>
      <w:r>
        <w:rPr>
          <w:lang w:val="el-GR"/>
        </w:rPr>
        <w:t>Όσοι υπέβαλαν παραδεκτές προσφορές λαμβάνουν γνώση των παραπάνω δικαιολογητικών που κατατέθηκαν.</w:t>
      </w:r>
    </w:p>
    <w:p w:rsidR="006D2695" w:rsidRDefault="006D2695">
      <w:pPr>
        <w:rPr>
          <w:lang w:val="el-GR"/>
        </w:rPr>
      </w:pPr>
      <w:r>
        <w:rPr>
          <w:lang w:val="el-GR"/>
        </w:rPr>
        <w:t>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6D2695" w:rsidRDefault="006D2695">
      <w:pPr>
        <w:rPr>
          <w:lang w:val="el-GR"/>
        </w:rPr>
      </w:pPr>
      <w:r>
        <w:rPr>
          <w:lang w:val="el-GR"/>
        </w:rPr>
        <w:t xml:space="preserve">i)  κατά τον έλεγχο των παραπάνω δικαιολογητικών διαπιστωθεί ότι τα στοιχεία που δηλώθηκαν με </w:t>
      </w:r>
      <w:r>
        <w:rPr>
          <w:i/>
          <w:color w:val="5B9BD5"/>
          <w:lang w:val="el-GR" w:eastAsia="el-GR"/>
        </w:rPr>
        <w:t xml:space="preserve"> </w:t>
      </w:r>
      <w:r>
        <w:rPr>
          <w:lang w:val="el-GR"/>
        </w:rPr>
        <w:t xml:space="preserve">το Τ.Ε.Υ.Δ., είναι ψευδή ή ανακριβή, ή </w:t>
      </w:r>
    </w:p>
    <w:p w:rsidR="006D2695" w:rsidRDefault="006D2695">
      <w:pPr>
        <w:rPr>
          <w:lang w:val="el-GR"/>
        </w:rPr>
      </w:pPr>
      <w:r>
        <w:rPr>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6D2695" w:rsidRDefault="006D2695">
      <w:pPr>
        <w:rPr>
          <w:lang w:val="el-GR"/>
        </w:rPr>
      </w:pPr>
      <w:r>
        <w:rPr>
          <w:lang w:val="el-GR"/>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w:t>
      </w:r>
      <w:r w:rsidRPr="00DA3AC6">
        <w:rPr>
          <w:lang w:val="el-GR"/>
        </w:rPr>
        <w:t>άρθρα 2.2.</w:t>
      </w:r>
      <w:r w:rsidR="00DA3AC6" w:rsidRPr="00DA3AC6">
        <w:rPr>
          <w:lang w:val="el-GR"/>
        </w:rPr>
        <w:t xml:space="preserve">2 </w:t>
      </w:r>
      <w:r w:rsidRPr="00DA3AC6">
        <w:rPr>
          <w:lang w:val="el-GR"/>
        </w:rPr>
        <w:t>(λόγοι αποκλεισμού) και 2.2.</w:t>
      </w:r>
      <w:r w:rsidR="00DA3AC6" w:rsidRPr="00DA3AC6">
        <w:rPr>
          <w:lang w:val="el-GR"/>
        </w:rPr>
        <w:t xml:space="preserve">3 </w:t>
      </w:r>
      <w:r w:rsidRPr="00DA3AC6">
        <w:rPr>
          <w:lang w:val="el-GR"/>
        </w:rPr>
        <w:t>έως 2.2.</w:t>
      </w:r>
      <w:r w:rsidR="00DA3AC6" w:rsidRPr="00DA3AC6">
        <w:rPr>
          <w:lang w:val="el-GR"/>
        </w:rPr>
        <w:t xml:space="preserve">6 </w:t>
      </w:r>
      <w:r w:rsidRPr="00DA3AC6">
        <w:rPr>
          <w:lang w:val="el-GR"/>
        </w:rPr>
        <w:t>(κριτήρια ποιοτικής επιλογής) της παρούσας,</w:t>
      </w:r>
      <w:r>
        <w:rPr>
          <w:lang w:val="el-GR"/>
        </w:rPr>
        <w:t xml:space="preserve"> </w:t>
      </w:r>
    </w:p>
    <w:p w:rsidR="006D2695" w:rsidRDefault="006D2695">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 με τις παραγράφους 2.2.</w:t>
      </w:r>
      <w:r w:rsidR="00DA3AC6">
        <w:rPr>
          <w:lang w:val="el-GR"/>
        </w:rPr>
        <w:t xml:space="preserve">3 </w:t>
      </w:r>
      <w:r>
        <w:rPr>
          <w:lang w:val="el-GR"/>
        </w:rPr>
        <w:t>-2.2.</w:t>
      </w:r>
      <w:r w:rsidR="00DA3AC6">
        <w:rPr>
          <w:lang w:val="el-GR"/>
        </w:rPr>
        <w:t xml:space="preserve">6 </w:t>
      </w:r>
      <w:r>
        <w:rPr>
          <w:lang w:val="el-GR"/>
        </w:rPr>
        <w:t xml:space="preserve">της παρούσας διακήρυξης, η διαδικασία ματαιώνεται. </w:t>
      </w:r>
    </w:p>
    <w:p w:rsidR="007E7671" w:rsidRPr="00C3198C" w:rsidRDefault="007E7671" w:rsidP="007E7671">
      <w:pPr>
        <w:rPr>
          <w:color w:val="FF0000"/>
          <w:lang w:val="el-GR"/>
        </w:rPr>
      </w:pPr>
      <w:r>
        <w:rPr>
          <w:lang w:val="el-GR"/>
        </w:rPr>
        <w:lastRenderedPageBreak/>
        <w:t xml:space="preserve">Η διαδικασία ελέγχου των παραπάνω δικαιολογητικών ολοκληρώνεται με τη σύνταξη πρακτικού από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6D2695" w:rsidRDefault="007E7671" w:rsidP="007E7671">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6D2695" w:rsidRDefault="006D2695">
      <w:pPr>
        <w:pStyle w:val="2"/>
        <w:rPr>
          <w:i/>
          <w:color w:val="5B9BD5"/>
          <w:lang w:val="el-GR" w:eastAsia="el-GR"/>
        </w:rPr>
      </w:pPr>
      <w:bookmarkStart w:id="38" w:name="_Toc492031037"/>
      <w:r>
        <w:rPr>
          <w:lang w:val="el-GR"/>
        </w:rPr>
        <w:t>3.3</w:t>
      </w:r>
      <w:r>
        <w:rPr>
          <w:lang w:val="el-GR"/>
        </w:rPr>
        <w:tab/>
        <w:t>Κατακύρωση - σύναψη σύμβασης</w:t>
      </w:r>
      <w:bookmarkEnd w:id="38"/>
      <w:r>
        <w:rPr>
          <w:lang w:val="el-GR"/>
        </w:rPr>
        <w:t xml:space="preserve"> </w:t>
      </w:r>
    </w:p>
    <w:p w:rsidR="006D2695" w:rsidRDefault="006D2695">
      <w:pPr>
        <w:rPr>
          <w:lang w:val="el-GR"/>
        </w:rPr>
      </w:pPr>
      <w:r>
        <w:rPr>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w:t>
      </w:r>
      <w:r w:rsidR="00E609F9">
        <w:rPr>
          <w:lang w:val="el-GR"/>
        </w:rPr>
        <w:t>.</w:t>
      </w:r>
      <w:r>
        <w:rPr>
          <w:lang w:val="el-GR"/>
        </w:rPr>
        <w:t xml:space="preserve">.  </w:t>
      </w:r>
    </w:p>
    <w:p w:rsidR="006D2695" w:rsidRDefault="006D2695" w:rsidP="00E609F9">
      <w:pPr>
        <w:rPr>
          <w:lang w:val="el-GR"/>
        </w:rPr>
      </w:pPr>
      <w:r>
        <w:rPr>
          <w:lang w:val="el-GR"/>
        </w:rPr>
        <w:t xml:space="preserve">Τα έννομα αποτελέσματα της απόφασης κατακύρωσης και ιδίως η σύναψη της σύμβασης επέρχονται εφόσον </w:t>
      </w:r>
      <w:r w:rsidR="00E609F9">
        <w:rPr>
          <w:lang w:val="el-GR"/>
        </w:rPr>
        <w:t xml:space="preserve">γίνει </w:t>
      </w:r>
      <w:r>
        <w:rPr>
          <w:lang w:val="el-GR"/>
        </w:rPr>
        <w:t xml:space="preserve">κοινοποίηση της απόφασης κατακύρωσης στον προσωρινό ανάδοχο, εφόσον αυτός υποβάλει </w:t>
      </w:r>
      <w:proofErr w:type="spellStart"/>
      <w:r>
        <w:rPr>
          <w:lang w:val="el-GR"/>
        </w:rPr>
        <w:t>επικαιροποιημένα</w:t>
      </w:r>
      <w:proofErr w:type="spellEnd"/>
      <w:r>
        <w:rPr>
          <w:lang w:val="el-GR"/>
        </w:rPr>
        <w:t xml:space="preserve"> τα δικαιολογητικά της παραγράφου 2.2.</w:t>
      </w:r>
      <w:r w:rsidR="00DA3AC6">
        <w:rPr>
          <w:lang w:val="el-GR"/>
        </w:rPr>
        <w:t>7</w:t>
      </w:r>
      <w:r>
        <w:rPr>
          <w:lang w:val="el-GR"/>
        </w:rPr>
        <w:t>.2..</w:t>
      </w:r>
    </w:p>
    <w:p w:rsidR="006D2695" w:rsidRDefault="006D2695">
      <w:pPr>
        <w:rPr>
          <w:lang w:val="el-GR"/>
        </w:rPr>
      </w:pPr>
      <w:r>
        <w:rPr>
          <w:lang w:val="el-GR"/>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6D2695" w:rsidRDefault="006D2695">
      <w:pPr>
        <w:rPr>
          <w:lang w:val="el-GR"/>
        </w:rPr>
      </w:pPr>
      <w:r>
        <w:rPr>
          <w:lang w:val="el-GR"/>
        </w:rPr>
        <w:t xml:space="preserve">Στην περίπτωση που ο ανάδοχος δεν προσέλθει να υπογράψει το ως άνω συμφωνητικό μέσα στην τεθείσα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6D2695" w:rsidRDefault="006D2695">
      <w:pPr>
        <w:pStyle w:val="2"/>
        <w:rPr>
          <w:i/>
          <w:iCs/>
          <w:color w:val="5B9BD5"/>
          <w:spacing w:val="5"/>
          <w:lang w:val="el-GR"/>
        </w:rPr>
      </w:pPr>
      <w:bookmarkStart w:id="39" w:name="_Toc492031038"/>
      <w:r>
        <w:rPr>
          <w:lang w:val="el-GR"/>
        </w:rPr>
        <w:t>3.4</w:t>
      </w:r>
      <w:r>
        <w:rPr>
          <w:lang w:val="el-GR"/>
        </w:rPr>
        <w:tab/>
        <w:t>Ενστάσεις</w:t>
      </w:r>
      <w:bookmarkEnd w:id="39"/>
      <w:r>
        <w:rPr>
          <w:lang w:val="el-GR"/>
        </w:rPr>
        <w:t xml:space="preserve"> </w:t>
      </w:r>
    </w:p>
    <w:p w:rsidR="006D2695" w:rsidRDefault="006D2695">
      <w:pPr>
        <w:rPr>
          <w:spacing w:val="5"/>
          <w:lang w:val="el-GR"/>
        </w:rPr>
      </w:pPr>
      <w:r>
        <w:rPr>
          <w:spacing w:val="5"/>
          <w:lang w:val="el-GR"/>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w:t>
      </w:r>
    </w:p>
    <w:p w:rsidR="006D2695" w:rsidRDefault="006D2695">
      <w:pPr>
        <w:rPr>
          <w:spacing w:val="5"/>
          <w:lang w:val="el-GR"/>
        </w:rPr>
      </w:pPr>
      <w:r>
        <w:rPr>
          <w:spacing w:val="5"/>
          <w:lang w:val="el-GR"/>
        </w:rPr>
        <w:t>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6D2695" w:rsidRDefault="006D2695">
      <w:pPr>
        <w:rPr>
          <w:spacing w:val="5"/>
          <w:lang w:val="el-GR"/>
        </w:rPr>
      </w:pPr>
      <w:r>
        <w:rPr>
          <w:spacing w:val="5"/>
          <w:lang w:val="el-GR"/>
        </w:rPr>
        <w:t>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w:t>
      </w:r>
      <w:r w:rsidR="00D71A09">
        <w:rPr>
          <w:spacing w:val="5"/>
          <w:lang w:val="el-GR"/>
        </w:rPr>
        <w:t>.</w:t>
      </w:r>
      <w:r>
        <w:rPr>
          <w:spacing w:val="5"/>
          <w:lang w:val="el-GR"/>
        </w:rPr>
        <w:t xml:space="preserve"> Το παράβολο αυτό αποτελεί δημόσιο έσοδο και  επιστρέφεται με πράξη της αναθέτουσας αρχής, αν η ένσταση γίνει δεκτή. </w:t>
      </w:r>
    </w:p>
    <w:p w:rsidR="006D2695" w:rsidRDefault="006D2695">
      <w:pPr>
        <w:rPr>
          <w:spacing w:val="5"/>
          <w:lang w:val="el-GR"/>
        </w:rPr>
      </w:pPr>
      <w:r>
        <w:rPr>
          <w:spacing w:val="5"/>
          <w:lang w:val="el-GR"/>
        </w:rPr>
        <w:t>Οι οικονομικοί φορείς ενημερώνονται για την αποδοχή ή την απόρριψη της ένστασης.</w:t>
      </w:r>
    </w:p>
    <w:p w:rsidR="006D2695" w:rsidRDefault="006D2695">
      <w:pPr>
        <w:pStyle w:val="2"/>
        <w:rPr>
          <w:lang w:val="el-GR"/>
        </w:rPr>
      </w:pPr>
      <w:bookmarkStart w:id="40" w:name="_Toc492031039"/>
      <w:r>
        <w:rPr>
          <w:lang w:val="el-GR"/>
        </w:rPr>
        <w:t>3.5</w:t>
      </w:r>
      <w:r>
        <w:rPr>
          <w:lang w:val="el-GR"/>
        </w:rPr>
        <w:tab/>
        <w:t>Ματαίωση Διαδικασίας</w:t>
      </w:r>
      <w:bookmarkEnd w:id="40"/>
    </w:p>
    <w:p w:rsidR="006D2695" w:rsidRDefault="006D269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6D2695" w:rsidRDefault="006D2695">
      <w:pPr>
        <w:pStyle w:val="1"/>
        <w:rPr>
          <w:lang w:val="el-GR"/>
        </w:rPr>
      </w:pPr>
      <w:r>
        <w:rPr>
          <w:lang w:val="el-GR"/>
        </w:rPr>
        <w:lastRenderedPageBreak/>
        <w:t>4.</w:t>
      </w:r>
      <w:r>
        <w:rPr>
          <w:lang w:val="el-GR"/>
        </w:rPr>
        <w:tab/>
        <w:t xml:space="preserve">ΟΡΟΙ ΕΚΤΕΛΕΣΗΣ ΤΗΣ ΣΥΜΒΑΣΗΣ </w:t>
      </w:r>
    </w:p>
    <w:p w:rsidR="006D2695" w:rsidRDefault="006D2695">
      <w:pPr>
        <w:pStyle w:val="2"/>
        <w:rPr>
          <w:lang w:val="el-GR"/>
        </w:rPr>
      </w:pPr>
      <w:bookmarkStart w:id="41" w:name="_Toc492031040"/>
      <w:r>
        <w:rPr>
          <w:lang w:val="el-GR"/>
        </w:rPr>
        <w:t>4.1</w:t>
      </w:r>
      <w:r>
        <w:rPr>
          <w:lang w:val="el-GR"/>
        </w:rPr>
        <w:tab/>
        <w:t>Εγγυήσεις  (καλής εκτέλεσης, προκαταβολής)</w:t>
      </w:r>
      <w:bookmarkEnd w:id="41"/>
    </w:p>
    <w:p w:rsidR="006D2695" w:rsidRDefault="006D2695">
      <w:pPr>
        <w:rPr>
          <w:lang w:val="el-GR"/>
        </w:rPr>
      </w:pPr>
      <w:r>
        <w:rPr>
          <w:lang w:val="el-GR"/>
        </w:rPr>
        <w:t xml:space="preserve">Εγγύηση καλής εκτέλεσης και εγγύηση προκαταβολής </w:t>
      </w:r>
    </w:p>
    <w:p w:rsidR="006D2695" w:rsidRDefault="006D2695">
      <w:pPr>
        <w:rPr>
          <w:lang w:val="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6D2695" w:rsidRDefault="006D2695">
      <w:pPr>
        <w:rPr>
          <w:lang w:val="el-GR"/>
        </w:rPr>
      </w:pPr>
      <w:r>
        <w:rPr>
          <w:lang w:val="el-GR"/>
        </w:rPr>
        <w:t xml:space="preserve">Η εγγύηση καλής εκτέλεσης, προκειμένου να γίνει αποδεκτή , πρέπει να περιλαμβάνει κατ' ελάχιστον τα αναφερόμενα </w:t>
      </w:r>
      <w:r w:rsidRPr="00F061CC">
        <w:rPr>
          <w:lang w:val="el-GR"/>
        </w:rPr>
        <w:t>στην παράγραφο 2.1.5. στοιχεία της</w:t>
      </w:r>
      <w:r>
        <w:rPr>
          <w:lang w:val="el-GR"/>
        </w:rPr>
        <w:t xml:space="preserve"> παρούσας και επιπλέον τον αριθμό και τον τίτλο της σχετικής σύμβασης</w:t>
      </w:r>
      <w:r w:rsidR="001F29E0" w:rsidRPr="001F29E0">
        <w:rPr>
          <w:lang w:val="el-GR"/>
        </w:rPr>
        <w:t>.</w:t>
      </w:r>
      <w:r>
        <w:rPr>
          <w:lang w:val="el-GR"/>
        </w:rPr>
        <w:t xml:space="preserve"> Το περιεχόμενό της είναι σύμφωνο με τα οριζόμενα στο άρθρο 72 του ν. 4412/2016.</w:t>
      </w:r>
    </w:p>
    <w:p w:rsidR="006D2695" w:rsidRDefault="006D269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r w:rsidRPr="00C959C6">
        <w:rPr>
          <w:rStyle w:val="FootnoteReference2"/>
          <w:strike/>
          <w:lang w:val="el-GR"/>
        </w:rPr>
        <w:footnoteReference w:id="4"/>
      </w:r>
    </w:p>
    <w:p w:rsidR="006D2695" w:rsidRDefault="006D2695">
      <w:pPr>
        <w:rPr>
          <w:lang w:val="el-GR"/>
        </w:rPr>
      </w:pPr>
      <w:r>
        <w:rPr>
          <w:lang w:val="el-GR"/>
        </w:rPr>
        <w:t>Σε περίπτωση τροποποίησης της σύμβασης κατά την παράγραφο 4.</w:t>
      </w:r>
      <w:r w:rsidR="00F061CC">
        <w:rPr>
          <w:lang w:val="el-GR"/>
        </w:rPr>
        <w:t>4</w:t>
      </w:r>
      <w:r>
        <w:rPr>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6D2695" w:rsidRDefault="006D2695">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rsidR="006D2695" w:rsidRDefault="006D2695">
      <w:pPr>
        <w:rPr>
          <w:lang w:val="el-GR"/>
        </w:rPr>
      </w:pPr>
      <w:r>
        <w:rPr>
          <w:lang w:val="el-GR"/>
        </w:rPr>
        <w:t>Η εγγύηση καλής εκτέλεσης επιστρέφ</w:t>
      </w:r>
      <w:r w:rsidR="001F29E0">
        <w:rPr>
          <w:lang w:val="el-GR"/>
        </w:rPr>
        <w:t>ε</w:t>
      </w:r>
      <w:r>
        <w:rPr>
          <w:lang w:val="el-GR"/>
        </w:rPr>
        <w:t xml:space="preserve">ται στο σύνολό </w:t>
      </w:r>
      <w:r w:rsidR="00FC2ADB">
        <w:rPr>
          <w:lang w:val="el-GR"/>
        </w:rPr>
        <w:t>της</w:t>
      </w:r>
      <w:r>
        <w:rPr>
          <w:i/>
          <w:iCs/>
          <w:color w:val="5B9BD5"/>
          <w:spacing w:val="5"/>
          <w:lang w:val="el-GR"/>
        </w:rPr>
        <w:t xml:space="preserve"> </w:t>
      </w:r>
      <w:r>
        <w:rPr>
          <w:lang w:val="el-GR"/>
        </w:rPr>
        <w:t xml:space="preserve">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6D2695" w:rsidRDefault="006D2695">
      <w:pPr>
        <w:pStyle w:val="2"/>
        <w:rPr>
          <w:lang w:val="el-GR"/>
        </w:rPr>
      </w:pPr>
      <w:bookmarkStart w:id="42" w:name="_Toc492031041"/>
      <w:r>
        <w:rPr>
          <w:lang w:val="el-GR"/>
        </w:rPr>
        <w:t xml:space="preserve">4.2 </w:t>
      </w:r>
      <w:r>
        <w:rPr>
          <w:lang w:val="el-GR"/>
        </w:rPr>
        <w:tab/>
        <w:t>Συμβατικό Πλαίσιο - Εφαρμοστέα Νομοθεσία</w:t>
      </w:r>
      <w:bookmarkEnd w:id="42"/>
      <w:r>
        <w:rPr>
          <w:lang w:val="el-GR"/>
        </w:rPr>
        <w:t xml:space="preserve"> </w:t>
      </w:r>
    </w:p>
    <w:p w:rsidR="006D2695" w:rsidRDefault="006D2695">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6D2695" w:rsidRDefault="006D2695">
      <w:pPr>
        <w:pStyle w:val="2"/>
        <w:rPr>
          <w:lang w:val="el-GR"/>
        </w:rPr>
      </w:pPr>
      <w:bookmarkStart w:id="43" w:name="_Toc492031042"/>
      <w:r>
        <w:rPr>
          <w:lang w:val="el-GR"/>
        </w:rPr>
        <w:t>4.3</w:t>
      </w:r>
      <w:r>
        <w:rPr>
          <w:lang w:val="el-GR"/>
        </w:rPr>
        <w:tab/>
        <w:t>Όροι εκτέλεσης της σύμβασης</w:t>
      </w:r>
      <w:bookmarkEnd w:id="43"/>
    </w:p>
    <w:p w:rsidR="006D2695" w:rsidRDefault="006D2695">
      <w:pPr>
        <w:rPr>
          <w:lang w:val="el-GR"/>
        </w:rPr>
      </w:pPr>
      <w:r>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6D2695" w:rsidRDefault="006D2695">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6D2695" w:rsidRDefault="006D2695">
      <w:pPr>
        <w:pStyle w:val="2"/>
        <w:rPr>
          <w:lang w:val="el-GR"/>
        </w:rPr>
      </w:pPr>
      <w:bookmarkStart w:id="44" w:name="_Toc492031043"/>
      <w:r>
        <w:rPr>
          <w:lang w:val="el-GR"/>
        </w:rPr>
        <w:t>4.4</w:t>
      </w:r>
      <w:r>
        <w:rPr>
          <w:lang w:val="el-GR"/>
        </w:rPr>
        <w:tab/>
        <w:t>Τροποποίηση σύμβασης κατά τη διάρκειά της</w:t>
      </w:r>
      <w:bookmarkEnd w:id="44"/>
      <w:r>
        <w:rPr>
          <w:lang w:val="el-GR"/>
        </w:rPr>
        <w:t xml:space="preserve"> </w:t>
      </w:r>
    </w:p>
    <w:p w:rsidR="006D2695" w:rsidRDefault="006D2695">
      <w:pPr>
        <w:rPr>
          <w:i/>
          <w:iCs/>
          <w:color w:val="5B9BD5"/>
          <w:spacing w:val="5"/>
          <w:kern w:val="1"/>
          <w:lang w:val="el-GR"/>
        </w:rPr>
      </w:pPr>
      <w:r>
        <w:rPr>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6D2695" w:rsidRPr="00090F91" w:rsidRDefault="006D2695">
      <w:pPr>
        <w:rPr>
          <w:color w:val="FF0000"/>
          <w:lang w:val="el-GR"/>
        </w:rPr>
      </w:pPr>
    </w:p>
    <w:p w:rsidR="006D2695" w:rsidRDefault="006D2695">
      <w:pPr>
        <w:pStyle w:val="2"/>
        <w:rPr>
          <w:bCs/>
          <w:lang w:val="el-GR"/>
        </w:rPr>
      </w:pPr>
      <w:bookmarkStart w:id="45" w:name="_Toc492031044"/>
      <w:r>
        <w:rPr>
          <w:lang w:val="el-GR"/>
        </w:rPr>
        <w:t>4.</w:t>
      </w:r>
      <w:r w:rsidR="000532ED">
        <w:rPr>
          <w:lang w:val="el-GR"/>
        </w:rPr>
        <w:t>5</w:t>
      </w:r>
      <w:r>
        <w:rPr>
          <w:lang w:val="el-GR"/>
        </w:rPr>
        <w:tab/>
        <w:t>Δικαίωμα μονομερούς λύσης της σύμβασης</w:t>
      </w:r>
      <w:bookmarkEnd w:id="45"/>
      <w:r>
        <w:rPr>
          <w:lang w:val="el-GR"/>
        </w:rPr>
        <w:t xml:space="preserve"> </w:t>
      </w:r>
    </w:p>
    <w:p w:rsidR="006D2695" w:rsidRDefault="006D2695">
      <w:pPr>
        <w:rPr>
          <w:lang w:val="el-GR"/>
        </w:rPr>
      </w:pPr>
      <w:r>
        <w:rPr>
          <w:b/>
          <w:bCs/>
          <w:lang w:val="el-GR"/>
        </w:rPr>
        <w:t>4.</w:t>
      </w:r>
      <w:r w:rsidR="000532ED">
        <w:rPr>
          <w:b/>
          <w:bCs/>
          <w:lang w:val="el-GR"/>
        </w:rPr>
        <w:t>5</w:t>
      </w:r>
      <w:r>
        <w:rPr>
          <w:b/>
          <w:bCs/>
          <w:lang w:val="el-GR"/>
        </w:rPr>
        <w:t>.1.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D2695" w:rsidRDefault="006D2695">
      <w:pPr>
        <w:rPr>
          <w:lang w:val="el-GR"/>
        </w:rPr>
      </w:pPr>
      <w:r>
        <w:rPr>
          <w:lang w:val="el-GR"/>
        </w:rPr>
        <w:lastRenderedPageBreak/>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6D2695" w:rsidRDefault="006D2695">
      <w:pPr>
        <w:rPr>
          <w:szCs w:val="22"/>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6D2695" w:rsidRDefault="006D2695">
      <w:pPr>
        <w:rPr>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D2695" w:rsidRDefault="006D2695">
      <w:pPr>
        <w:rPr>
          <w:lang w:val="el-GR"/>
        </w:rPr>
      </w:pPr>
    </w:p>
    <w:p w:rsidR="006D2695" w:rsidRDefault="006D2695">
      <w:pPr>
        <w:rPr>
          <w:lang w:val="el-GR"/>
        </w:rPr>
      </w:pPr>
    </w:p>
    <w:p w:rsidR="006D2695" w:rsidRDefault="006D2695">
      <w:pPr>
        <w:pStyle w:val="1"/>
        <w:rPr>
          <w:lang w:val="el-GR"/>
        </w:rPr>
      </w:pPr>
      <w:r>
        <w:rPr>
          <w:lang w:val="el-GR"/>
        </w:rPr>
        <w:lastRenderedPageBreak/>
        <w:t>5.</w:t>
      </w:r>
      <w:r>
        <w:rPr>
          <w:lang w:val="el-GR"/>
        </w:rPr>
        <w:tab/>
        <w:t xml:space="preserve">ΕΙΔΙΚΟΙ ΟΡΟΙ ΕΚΤΕΛΕΣΗΣ ΤΗΣ ΣΥΜΒΑΣΗΣ </w:t>
      </w:r>
    </w:p>
    <w:p w:rsidR="006D2695" w:rsidRDefault="006D2695">
      <w:pPr>
        <w:pStyle w:val="2"/>
        <w:rPr>
          <w:bCs/>
          <w:lang w:val="el-GR"/>
        </w:rPr>
      </w:pPr>
      <w:bookmarkStart w:id="46" w:name="_Toc492031045"/>
      <w:r>
        <w:rPr>
          <w:lang w:val="el-GR"/>
        </w:rPr>
        <w:t>5.1</w:t>
      </w:r>
      <w:r>
        <w:rPr>
          <w:lang w:val="el-GR"/>
        </w:rPr>
        <w:tab/>
        <w:t>Τρόπος πληρωμής</w:t>
      </w:r>
      <w:bookmarkEnd w:id="46"/>
      <w:r>
        <w:rPr>
          <w:lang w:val="el-GR"/>
        </w:rPr>
        <w:t xml:space="preserve"> </w:t>
      </w:r>
    </w:p>
    <w:p w:rsidR="006D2695" w:rsidRPr="002902B3" w:rsidRDefault="006D2695">
      <w:pPr>
        <w:rPr>
          <w:b/>
          <w:lang w:val="el-GR"/>
        </w:rPr>
      </w:pPr>
      <w:r>
        <w:rPr>
          <w:b/>
          <w:bCs/>
          <w:lang w:val="el-GR"/>
        </w:rPr>
        <w:t>5.1.1</w:t>
      </w:r>
      <w:r w:rsidRPr="002902B3">
        <w:rPr>
          <w:b/>
          <w:bCs/>
          <w:lang w:val="el-GR"/>
        </w:rPr>
        <w:t>.</w:t>
      </w:r>
      <w:r w:rsidRPr="002902B3">
        <w:rPr>
          <w:lang w:val="el-GR"/>
        </w:rPr>
        <w:t xml:space="preserve"> Η πληρωμή του αναδόχου θα πραγματοποιηθεί με τον πιο κάτω τρόπο </w:t>
      </w:r>
      <w:r w:rsidRPr="002902B3">
        <w:rPr>
          <w:b/>
          <w:lang w:val="el-GR"/>
        </w:rPr>
        <w:t xml:space="preserve">: </w:t>
      </w:r>
      <w:r w:rsidRPr="002902B3">
        <w:rPr>
          <w:i/>
          <w:iCs/>
          <w:spacing w:val="5"/>
          <w:kern w:val="1"/>
          <w:lang w:val="el-GR"/>
        </w:rPr>
        <w:t xml:space="preserve">[] </w:t>
      </w:r>
    </w:p>
    <w:p w:rsidR="00365BC2" w:rsidRPr="002902B3" w:rsidRDefault="00365BC2" w:rsidP="00365BC2">
      <w:pPr>
        <w:rPr>
          <w:lang w:val="el-GR"/>
        </w:rPr>
      </w:pPr>
      <w:r w:rsidRPr="002902B3">
        <w:rPr>
          <w:lang w:val="el-GR"/>
        </w:rPr>
        <w:t xml:space="preserve">Καθώς οι παραδόσεις θα είναι τμηματικές, και οι πληρωμές θα είναι τμηματικές μετά την ολοκλήρωση των παραδόσεων (ανά μήνα) και την τιμολόγηση αυτών σε χρονικό διάστημα </w:t>
      </w:r>
      <w:r w:rsidR="0034767F" w:rsidRPr="002902B3">
        <w:rPr>
          <w:lang w:val="el-GR"/>
        </w:rPr>
        <w:t>ενός</w:t>
      </w:r>
      <w:r w:rsidRPr="002902B3">
        <w:rPr>
          <w:lang w:val="el-GR"/>
        </w:rPr>
        <w:t xml:space="preserve"> (</w:t>
      </w:r>
      <w:r w:rsidR="0034767F" w:rsidRPr="002902B3">
        <w:rPr>
          <w:lang w:val="el-GR"/>
        </w:rPr>
        <w:t>1</w:t>
      </w:r>
      <w:r w:rsidRPr="002902B3">
        <w:rPr>
          <w:lang w:val="el-GR"/>
        </w:rPr>
        <w:t xml:space="preserve">) </w:t>
      </w:r>
      <w:r w:rsidR="00E175DB" w:rsidRPr="002902B3">
        <w:rPr>
          <w:lang w:val="el-GR"/>
        </w:rPr>
        <w:t>μήνα</w:t>
      </w:r>
      <w:r w:rsidRPr="002902B3">
        <w:rPr>
          <w:lang w:val="el-GR"/>
        </w:rPr>
        <w:t xml:space="preserve"> μετά την οριστική παραλαβή των.</w:t>
      </w:r>
    </w:p>
    <w:p w:rsidR="00365BC2" w:rsidRPr="002902B3" w:rsidRDefault="00365BC2" w:rsidP="00365BC2">
      <w:pPr>
        <w:rPr>
          <w:lang w:val="el-GR"/>
        </w:rPr>
      </w:pPr>
      <w:r w:rsidRPr="002902B3">
        <w:rPr>
          <w:lang w:val="el-GR"/>
        </w:rPr>
        <w:t xml:space="preserve">Με </w:t>
      </w:r>
      <w:r w:rsidR="007E5BDC">
        <w:rPr>
          <w:lang w:val="el-GR"/>
        </w:rPr>
        <w:t>ΤΗΝ</w:t>
      </w:r>
      <w:r w:rsidR="007E5BDC" w:rsidRPr="002902B3">
        <w:rPr>
          <w:lang w:val="el-GR"/>
        </w:rPr>
        <w:t xml:space="preserve"> </w:t>
      </w:r>
      <w:r w:rsidRPr="002902B3">
        <w:rPr>
          <w:lang w:val="el-GR"/>
        </w:rPr>
        <w:t xml:space="preserve">παράδοση </w:t>
      </w:r>
      <w:r w:rsidR="007E5BDC">
        <w:rPr>
          <w:lang w:val="el-GR"/>
        </w:rPr>
        <w:t xml:space="preserve"> </w:t>
      </w:r>
      <w:r w:rsidRPr="002902B3">
        <w:rPr>
          <w:lang w:val="el-GR"/>
        </w:rPr>
        <w:t xml:space="preserve">, θα εκδίδονται δελτία αποστολής ανά κωδικό αριθμό του προϋπολογισμού </w:t>
      </w:r>
      <w:r w:rsidR="007E5BDC">
        <w:rPr>
          <w:lang w:val="el-GR"/>
        </w:rPr>
        <w:t xml:space="preserve"> </w:t>
      </w:r>
      <w:r w:rsidRPr="002902B3">
        <w:rPr>
          <w:lang w:val="el-GR"/>
        </w:rPr>
        <w:t xml:space="preserve">, και στο τέλος </w:t>
      </w:r>
      <w:r w:rsidR="007E5BDC">
        <w:rPr>
          <w:lang w:val="el-GR"/>
        </w:rPr>
        <w:t xml:space="preserve"> </w:t>
      </w:r>
      <w:r w:rsidRPr="002902B3">
        <w:rPr>
          <w:lang w:val="el-GR"/>
        </w:rPr>
        <w:t xml:space="preserve"> θα εκδίδονται αντίστοιχα </w:t>
      </w:r>
      <w:r w:rsidR="00676474">
        <w:rPr>
          <w:lang w:val="el-GR"/>
        </w:rPr>
        <w:t xml:space="preserve"> </w:t>
      </w:r>
      <w:r w:rsidR="00676474" w:rsidRPr="002902B3">
        <w:rPr>
          <w:lang w:val="el-GR"/>
        </w:rPr>
        <w:t xml:space="preserve">ά </w:t>
      </w:r>
      <w:r w:rsidRPr="002902B3">
        <w:rPr>
          <w:lang w:val="el-GR"/>
        </w:rPr>
        <w:t>τιμολόγια σύμφωνα με τα εκδοθέντα δελτία αποστολής και με τις τιμές αναδόχου.</w:t>
      </w:r>
    </w:p>
    <w:p w:rsidR="00365BC2" w:rsidRPr="002902B3" w:rsidRDefault="00676474" w:rsidP="00365BC2">
      <w:pPr>
        <w:rPr>
          <w:lang w:val="el-GR"/>
        </w:rPr>
      </w:pPr>
      <w:r>
        <w:rPr>
          <w:lang w:val="el-GR"/>
        </w:rPr>
        <w:t xml:space="preserve"> </w:t>
      </w:r>
      <w:r w:rsidR="00365BC2" w:rsidRPr="002902B3">
        <w:rPr>
          <w:lang w:val="el-GR"/>
        </w:rPr>
        <w:t xml:space="preserve"> Οι διαγωνιζόμενοι πρέπει επίσης να έχουν υπόψη τους ότι ο ανάδοχος βαρύνεται με όλες τις νόμιμες κρατήσεις βάσει της κείμενης νομοθεσίας, καθώς και με το κόστος δημοσίευσης της διακήρυξης στον τύπο.</w:t>
      </w:r>
    </w:p>
    <w:p w:rsidR="006D2695" w:rsidRPr="002902B3" w:rsidRDefault="006D2695">
      <w:pPr>
        <w:rPr>
          <w:b/>
          <w:lang w:val="el-GR"/>
        </w:rPr>
      </w:pPr>
    </w:p>
    <w:p w:rsidR="006D2695" w:rsidRPr="002902B3" w:rsidRDefault="006D2695">
      <w:pPr>
        <w:rPr>
          <w:b/>
          <w:bCs/>
          <w:lang w:val="el-GR"/>
        </w:rPr>
      </w:pPr>
      <w:r w:rsidRPr="002902B3">
        <w:rPr>
          <w:lang w:val="el-GR"/>
        </w:rPr>
        <w:t xml:space="preserve">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6D2695" w:rsidRDefault="006D2695">
      <w:pPr>
        <w:rPr>
          <w:lang w:val="el-GR"/>
        </w:rPr>
      </w:pPr>
      <w:r>
        <w:rPr>
          <w:b/>
          <w:bCs/>
          <w:lang w:val="el-GR"/>
        </w:rPr>
        <w:t>5.1.2.</w:t>
      </w:r>
      <w:r>
        <w:rPr>
          <w:lang w:val="el-GR"/>
        </w:rPr>
        <w:t xml:space="preserve"> </w:t>
      </w:r>
      <w:proofErr w:type="spellStart"/>
      <w:r>
        <w:rPr>
          <w:lang w:val="el-GR"/>
        </w:rPr>
        <w:t>Toν</w:t>
      </w:r>
      <w:proofErr w:type="spellEnd"/>
      <w:r>
        <w:rPr>
          <w:lang w:val="el-GR"/>
        </w:rPr>
        <w:t xml:space="preserve">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Pr>
          <w:lang w:val="el-GR"/>
        </w:rPr>
        <w:t xml:space="preserve">ακόλουθες κρατήσεις: </w:t>
      </w:r>
    </w:p>
    <w:p w:rsidR="006D2695" w:rsidRDefault="006D2695">
      <w:pPr>
        <w:rPr>
          <w:lang w:val="el-GR"/>
        </w:rPr>
      </w:pPr>
      <w:r>
        <w:rPr>
          <w:lang w:val="el-GR"/>
        </w:rPr>
        <w:t xml:space="preserve">α) Κράτηση 0,06% η οποία υπολογίζεται επί της αξίας κάθε πληρωμής προ φόρων και κρατήσεων της αρχικής, καθώς και κάθε συμπληρωματικής σύμβασης </w:t>
      </w:r>
      <w:r w:rsidR="00E80E24">
        <w:rPr>
          <w:lang w:val="el-GR"/>
        </w:rPr>
        <w:t xml:space="preserve">υπέρ </w:t>
      </w:r>
      <w:r>
        <w:rPr>
          <w:lang w:val="el-GR"/>
        </w:rPr>
        <w:t>της Ενιαίας Ανεξάρτητης Αρχής Δημοσίων Συμβάσεων (άρθρο 4 Ν.4013/2011 όπως ισχύει)</w:t>
      </w:r>
    </w:p>
    <w:p w:rsidR="006D2695" w:rsidRDefault="006D2695">
      <w:pPr>
        <w:rPr>
          <w:lang w:val="el-GR"/>
        </w:rPr>
      </w:pPr>
      <w:r>
        <w:rPr>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007A3115">
        <w:rPr>
          <w:lang w:val="el-GR"/>
        </w:rPr>
        <w:t>.</w:t>
      </w:r>
    </w:p>
    <w:p w:rsidR="00E80E24" w:rsidRDefault="00E80E24">
      <w:pPr>
        <w:rPr>
          <w:lang w:val="el-GR"/>
        </w:rPr>
      </w:pPr>
      <w:r>
        <w:rPr>
          <w:lang w:val="el-GR"/>
        </w:rPr>
        <w:t xml:space="preserve">γ) Κράτηση 0,06% η οποία υπολογίζεται επί της αξίας κάθε πληρωμής προ φόρων και </w:t>
      </w:r>
      <w:proofErr w:type="spellStart"/>
      <w:r>
        <w:rPr>
          <w:lang w:val="el-GR"/>
        </w:rPr>
        <w:t>και</w:t>
      </w:r>
      <w:proofErr w:type="spellEnd"/>
      <w:r>
        <w:rPr>
          <w:lang w:val="el-GR"/>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6D2695" w:rsidRDefault="006D2695">
      <w:pPr>
        <w:rPr>
          <w:lang w:val="el-GR"/>
        </w:rPr>
      </w:pPr>
      <w:r>
        <w:rPr>
          <w:lang w:val="el-GR"/>
        </w:rPr>
        <w:t xml:space="preserve">Οι υπέρ τρίτων κρατήσεις υπόκεινται στο εκάστοτε ισχύον αναλογικό τέλος χαρτοσήμου </w:t>
      </w:r>
      <w:r w:rsidR="009C72FC">
        <w:rPr>
          <w:lang w:val="el-GR"/>
        </w:rPr>
        <w:t xml:space="preserve"> </w:t>
      </w:r>
      <w:r w:rsidR="001A5C61" w:rsidRPr="001A5C61">
        <w:rPr>
          <w:lang w:val="el-GR"/>
        </w:rPr>
        <w:t>3</w:t>
      </w:r>
      <w:r w:rsidR="009C72FC">
        <w:rPr>
          <w:lang w:val="el-GR"/>
        </w:rPr>
        <w:t xml:space="preserve"> % </w:t>
      </w:r>
      <w:r>
        <w:rPr>
          <w:lang w:val="el-GR"/>
        </w:rPr>
        <w:t xml:space="preserve">και στην επ’ αυτού εισφορά υπέρ ΟΓΑ </w:t>
      </w:r>
      <w:r w:rsidR="001A5C61" w:rsidRPr="001A5C61">
        <w:rPr>
          <w:lang w:val="el-GR"/>
        </w:rPr>
        <w:t>0,6</w:t>
      </w:r>
      <w:r w:rsidR="009C72FC">
        <w:rPr>
          <w:lang w:val="el-GR"/>
        </w:rPr>
        <w:t xml:space="preserve"> </w:t>
      </w:r>
      <w:r>
        <w:rPr>
          <w:lang w:val="el-GR"/>
        </w:rPr>
        <w:t>%.</w:t>
      </w:r>
    </w:p>
    <w:p w:rsidR="006D2695" w:rsidRDefault="006D2695">
      <w:pPr>
        <w:rPr>
          <w:lang w:val="el-GR"/>
        </w:rPr>
      </w:pPr>
      <w:r>
        <w:rPr>
          <w:lang w:val="el-GR"/>
        </w:rPr>
        <w:t xml:space="preserve">Με κάθε πληρωμή θα γίνεται η προβλεπόμενη από την κείμενη νομοθεσία παρακράτηση φόρου εισοδήματος αξίας </w:t>
      </w:r>
      <w:r w:rsidR="009C72FC">
        <w:rPr>
          <w:lang w:val="el-GR"/>
        </w:rPr>
        <w:t xml:space="preserve"> </w:t>
      </w:r>
      <w:r w:rsidR="001A5C61" w:rsidRPr="001A5C61">
        <w:rPr>
          <w:lang w:val="el-GR"/>
        </w:rPr>
        <w:t>4</w:t>
      </w:r>
      <w:r w:rsidR="009C72FC">
        <w:rPr>
          <w:lang w:val="el-GR"/>
        </w:rPr>
        <w:t xml:space="preserve"> % </w:t>
      </w:r>
      <w:r>
        <w:rPr>
          <w:lang w:val="el-GR"/>
        </w:rPr>
        <w:t>επί του καθαρού ποσού.</w:t>
      </w:r>
    </w:p>
    <w:p w:rsidR="006D2695" w:rsidRDefault="006D2695">
      <w:pPr>
        <w:pStyle w:val="2"/>
        <w:rPr>
          <w:bCs/>
          <w:lang w:val="el-GR"/>
        </w:rPr>
      </w:pPr>
      <w:bookmarkStart w:id="47" w:name="_Toc492031046"/>
      <w:r>
        <w:rPr>
          <w:lang w:val="el-GR"/>
        </w:rPr>
        <w:t>5.2</w:t>
      </w:r>
      <w:r>
        <w:rPr>
          <w:lang w:val="el-GR"/>
        </w:rPr>
        <w:tab/>
        <w:t>Κήρυξη οικονομικού φορέα εκπτώτου - Κυρώσεις</w:t>
      </w:r>
      <w:bookmarkEnd w:id="47"/>
      <w:r>
        <w:rPr>
          <w:lang w:val="el-GR"/>
        </w:rPr>
        <w:t xml:space="preserve"> </w:t>
      </w:r>
    </w:p>
    <w:p w:rsidR="006D2695" w:rsidRPr="001D0E35" w:rsidRDefault="006D2695">
      <w:pPr>
        <w:suppressAutoHyphens w:val="0"/>
        <w:autoSpaceDE w:val="0"/>
        <w:rPr>
          <w:color w:val="FF0000"/>
          <w:lang w:val="el-GR"/>
        </w:rPr>
      </w:pPr>
      <w:r>
        <w:rPr>
          <w:b/>
          <w:bCs/>
          <w:lang w:val="el-GR"/>
        </w:rPr>
        <w:t>5.2.1.</w:t>
      </w:r>
      <w:r>
        <w:rPr>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την </w:t>
      </w:r>
      <w:r w:rsidRPr="007A3115">
        <w:rPr>
          <w:lang w:val="el-GR"/>
        </w:rPr>
        <w:t>παράγραφο .</w:t>
      </w:r>
      <w:r w:rsidR="001A5C61" w:rsidRPr="007A3115">
        <w:rPr>
          <w:lang w:val="el-GR"/>
        </w:rPr>
        <w:t>6.2</w:t>
      </w:r>
      <w:r w:rsidR="009C72FC" w:rsidRPr="007A3115">
        <w:rPr>
          <w:lang w:val="el-GR"/>
        </w:rPr>
        <w:t>.</w:t>
      </w:r>
      <w:r w:rsidR="009C72FC">
        <w:rPr>
          <w:lang w:val="el-GR"/>
        </w:rPr>
        <w:t xml:space="preserve"> </w:t>
      </w:r>
      <w:r w:rsidRPr="007A3115">
        <w:rPr>
          <w:lang w:val="el-GR"/>
        </w:rPr>
        <w:t>της</w:t>
      </w:r>
      <w:r>
        <w:rPr>
          <w:lang w:val="el-GR"/>
        </w:rPr>
        <w:t xml:space="preserve"> </w:t>
      </w:r>
      <w:r w:rsidRPr="00FA317C">
        <w:rPr>
          <w:lang w:val="el-GR"/>
        </w:rPr>
        <w:t>παρούσας</w:t>
      </w:r>
      <w:r w:rsidRPr="001D0E35">
        <w:rPr>
          <w:color w:val="FF0000"/>
          <w:lang w:val="el-GR"/>
        </w:rPr>
        <w:t xml:space="preserve"> </w:t>
      </w:r>
      <w:r w:rsidRPr="001D0E35">
        <w:rPr>
          <w:i/>
          <w:iCs/>
          <w:color w:val="FF0000"/>
          <w:spacing w:val="5"/>
          <w:kern w:val="1"/>
          <w:lang w:val="el-GR"/>
        </w:rPr>
        <w:t>[]</w:t>
      </w:r>
    </w:p>
    <w:p w:rsidR="006D2695" w:rsidRDefault="006D2695">
      <w:pPr>
        <w:suppressAutoHyphens w:val="0"/>
        <w:autoSpaceDE w:val="0"/>
        <w:rPr>
          <w:lang w:val="el-GR"/>
        </w:rPr>
      </w:pPr>
      <w:r>
        <w:rPr>
          <w:lang w:val="el-GR"/>
        </w:rPr>
        <w:t>Δεν κηρύσσεται έκπτωτος  όταν:</w:t>
      </w:r>
    </w:p>
    <w:p w:rsidR="006D2695" w:rsidRDefault="006D2695">
      <w:pPr>
        <w:suppressAutoHyphens w:val="0"/>
        <w:autoSpaceDE w:val="0"/>
        <w:rPr>
          <w:lang w:val="el-GR"/>
        </w:rPr>
      </w:pPr>
      <w:r>
        <w:rPr>
          <w:lang w:val="el-GR"/>
        </w:rPr>
        <w:t>α) το υλικό δεν φορτωθεί ή παραδοθεί ή αντικατασταθεί με ευθύνη του φορέα που εκτελεί τη σύμβαση.</w:t>
      </w:r>
    </w:p>
    <w:p w:rsidR="006D2695" w:rsidRDefault="006D2695">
      <w:pPr>
        <w:suppressAutoHyphens w:val="0"/>
        <w:autoSpaceDE w:val="0"/>
        <w:rPr>
          <w:lang w:val="el-GR"/>
        </w:rPr>
      </w:pPr>
      <w:r>
        <w:rPr>
          <w:lang w:val="el-GR"/>
        </w:rPr>
        <w:lastRenderedPageBreak/>
        <w:t>β) συντρέχουν λόγοι ανωτέρας βίας</w:t>
      </w:r>
    </w:p>
    <w:p w:rsidR="006D2695" w:rsidRDefault="006D2695">
      <w:pPr>
        <w:suppressAutoHyphens w:val="0"/>
        <w:autoSpaceDE w:val="0"/>
        <w:rPr>
          <w:lang w:val="el-GR"/>
        </w:rPr>
      </w:pPr>
      <w:r>
        <w:rPr>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6D2695" w:rsidRDefault="006D2695">
      <w:pPr>
        <w:suppressAutoHyphens w:val="0"/>
        <w:autoSpaceDE w:val="0"/>
        <w:rPr>
          <w:lang w:val="el-GR"/>
        </w:rPr>
      </w:pPr>
      <w:r>
        <w:rPr>
          <w:lang w:val="el-GR"/>
        </w:rPr>
        <w:t>α) ολική κατάπτωση της εγγύησης καλής εκτέλεσης της σύμβασης,</w:t>
      </w:r>
    </w:p>
    <w:p w:rsidR="006D2695" w:rsidRDefault="006D2695">
      <w:pPr>
        <w:suppressAutoHyphens w:val="0"/>
        <w:autoSpaceDE w:val="0"/>
        <w:rPr>
          <w:b/>
          <w:bCs/>
          <w:lang w:val="el-GR"/>
        </w:rPr>
      </w:pPr>
      <w:r w:rsidRPr="00C959C6">
        <w:rPr>
          <w:lang w:val="el-GR"/>
        </w:rPr>
        <w:t xml:space="preserve">β) </w:t>
      </w:r>
      <w:r>
        <w:rPr>
          <w:lang w:val="el-GR"/>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6D2695" w:rsidRDefault="006D2695">
      <w:pPr>
        <w:suppressAutoHyphens w:val="0"/>
        <w:autoSpaceDE w:val="0"/>
        <w:rPr>
          <w:lang w:val="el-GR"/>
        </w:rPr>
      </w:pPr>
      <w:r>
        <w:rPr>
          <w:b/>
          <w:bCs/>
          <w:lang w:val="el-GR"/>
        </w:rPr>
        <w:t>5.2.2.</w:t>
      </w:r>
      <w:r>
        <w:rPr>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6D2695" w:rsidRDefault="006D2695">
      <w:pPr>
        <w:suppressAutoHyphens w:val="0"/>
        <w:autoSpaceDE w:val="0"/>
        <w:rPr>
          <w:lang w:val="el-GR"/>
        </w:rPr>
      </w:pPr>
      <w:r>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6D2695" w:rsidRDefault="006D2695">
      <w:pPr>
        <w:suppressAutoHyphens w:val="0"/>
        <w:autoSpaceDE w:val="0"/>
        <w:rPr>
          <w:lang w:val="el-GR"/>
        </w:rPr>
      </w:pPr>
      <w:r>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6D2695" w:rsidRDefault="006D2695">
      <w:pPr>
        <w:suppressAutoHyphens w:val="0"/>
        <w:autoSpaceDE w:val="0"/>
        <w:rPr>
          <w:lang w:val="el-GR"/>
        </w:rPr>
      </w:pPr>
      <w:r>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rsidR="006D2695" w:rsidRDefault="006D2695">
      <w:pPr>
        <w:suppressAutoHyphens w:val="0"/>
        <w:autoSpaceDE w:val="0"/>
        <w:rPr>
          <w:lang w:val="el-GR"/>
        </w:rPr>
      </w:pPr>
      <w:r>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6D2695" w:rsidRDefault="006D2695">
      <w:pPr>
        <w:suppressAutoHyphens w:val="0"/>
        <w:autoSpaceDE w:val="0"/>
        <w:rPr>
          <w:lang w:val="el-GR"/>
        </w:rPr>
      </w:pPr>
      <w:r>
        <w:rPr>
          <w:lang w:val="el-GR"/>
        </w:rPr>
        <w:t>Σε περίπτωση ένωσης οικονομικών φορέων, το πρόστιμο και οι τόκοι επιβάλλονται αναλόγως σε όλα τα μέλη της ένωσης.</w:t>
      </w:r>
    </w:p>
    <w:p w:rsidR="006D2695" w:rsidRDefault="006D2695">
      <w:pPr>
        <w:pStyle w:val="2"/>
        <w:suppressAutoHyphens w:val="0"/>
        <w:autoSpaceDE w:val="0"/>
        <w:rPr>
          <w:lang w:val="el-GR"/>
        </w:rPr>
      </w:pPr>
      <w:bookmarkStart w:id="48" w:name="_Toc492031047"/>
      <w:r>
        <w:rPr>
          <w:lang w:val="el-GR"/>
        </w:rPr>
        <w:t>5.3</w:t>
      </w:r>
      <w:r>
        <w:rPr>
          <w:lang w:val="el-GR"/>
        </w:rPr>
        <w:tab/>
        <w:t>Διοικητικές προσφυγές κατά τη διαδικασία εκτέλεσης των συμβάσεων</w:t>
      </w:r>
      <w:bookmarkEnd w:id="48"/>
      <w:r>
        <w:rPr>
          <w:lang w:val="el-GR"/>
        </w:rPr>
        <w:t xml:space="preserve">  </w:t>
      </w:r>
    </w:p>
    <w:p w:rsidR="006D2695" w:rsidRDefault="006D2695">
      <w:pPr>
        <w:suppressAutoHyphens w:val="0"/>
        <w:autoSpaceDE w:val="0"/>
        <w:rPr>
          <w:lang w:val="el-GR"/>
        </w:rPr>
      </w:pPr>
      <w:r>
        <w:rPr>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6D2695" w:rsidRDefault="006D2695">
      <w:pPr>
        <w:suppressAutoHyphens w:val="0"/>
        <w:autoSpaceDE w:val="0"/>
        <w:rPr>
          <w:lang w:val="el-GR"/>
        </w:rPr>
      </w:pPr>
      <w:r>
        <w:rPr>
          <w:lang w:val="el-GR"/>
        </w:rPr>
        <w:t>Η εν λόγω απόφαση δεν επιδέχεται προσβολή με άλλη οποιασδήποτε φύσεως διοικητική προσφυγή.</w:t>
      </w:r>
    </w:p>
    <w:p w:rsidR="006D2695" w:rsidRDefault="006D2695">
      <w:pPr>
        <w:rPr>
          <w:lang w:val="el-GR"/>
        </w:rPr>
      </w:pPr>
    </w:p>
    <w:p w:rsidR="006D2695" w:rsidRDefault="006D2695">
      <w:pPr>
        <w:pStyle w:val="1"/>
        <w:tabs>
          <w:tab w:val="left" w:pos="851"/>
        </w:tabs>
        <w:ind w:left="851" w:hanging="851"/>
        <w:rPr>
          <w:lang w:val="el-GR"/>
        </w:rPr>
      </w:pPr>
      <w:r>
        <w:rPr>
          <w:lang w:val="el-GR"/>
        </w:rPr>
        <w:lastRenderedPageBreak/>
        <w:t>6.</w:t>
      </w:r>
      <w:r>
        <w:rPr>
          <w:lang w:val="el-GR"/>
        </w:rPr>
        <w:tab/>
        <w:t xml:space="preserve">ΕΙΔΙΚΟΙ ΟΡΟΙ ΕΚΤΕΛΕΣΗΣ </w:t>
      </w:r>
    </w:p>
    <w:p w:rsidR="006D2695" w:rsidRPr="00444085" w:rsidRDefault="006D2695">
      <w:pPr>
        <w:pStyle w:val="2"/>
        <w:rPr>
          <w:rFonts w:ascii="Calibri" w:hAnsi="Calibri" w:cs="Calibri"/>
          <w:bCs/>
          <w:sz w:val="22"/>
          <w:lang w:val="el-GR" w:eastAsia="el-GR"/>
        </w:rPr>
      </w:pPr>
      <w:bookmarkStart w:id="49" w:name="_Toc492031048"/>
      <w:r>
        <w:rPr>
          <w:lang w:val="el-GR"/>
        </w:rPr>
        <w:t xml:space="preserve">6.1 </w:t>
      </w:r>
      <w:r>
        <w:rPr>
          <w:lang w:val="el-GR"/>
        </w:rPr>
        <w:tab/>
        <w:t>Χρόνος παράδοσης υλικών</w:t>
      </w:r>
      <w:bookmarkEnd w:id="49"/>
    </w:p>
    <w:p w:rsidR="00E30319" w:rsidRPr="007E254C" w:rsidRDefault="006D2695" w:rsidP="00E30319">
      <w:pPr>
        <w:pStyle w:val="Standard"/>
        <w:rPr>
          <w:rFonts w:ascii="Calibri" w:hAnsi="Calibri" w:cs="Calibri"/>
          <w:sz w:val="22"/>
          <w:lang w:eastAsia="el-GR" w:bidi="ar-SA"/>
        </w:rPr>
      </w:pPr>
      <w:r>
        <w:rPr>
          <w:rFonts w:ascii="Calibri" w:hAnsi="Calibri" w:cs="Calibri"/>
          <w:b/>
          <w:bCs/>
          <w:sz w:val="22"/>
          <w:lang w:eastAsia="el-GR" w:bidi="ar-SA"/>
        </w:rPr>
        <w:t>6.1.1.</w:t>
      </w:r>
      <w:r>
        <w:rPr>
          <w:rFonts w:ascii="Calibri" w:hAnsi="Calibri" w:cs="Calibri"/>
          <w:sz w:val="22"/>
          <w:lang w:eastAsia="el-GR" w:bidi="ar-SA"/>
        </w:rPr>
        <w:t xml:space="preserve"> </w:t>
      </w:r>
      <w:r w:rsidRPr="007E254C">
        <w:rPr>
          <w:rFonts w:ascii="Calibri" w:hAnsi="Calibri" w:cs="Calibri"/>
          <w:sz w:val="22"/>
          <w:lang w:eastAsia="el-GR" w:bidi="ar-SA"/>
        </w:rPr>
        <w:t>Ο ανάδοχος υποχρεούται να παραδώσει τα υλικά</w:t>
      </w:r>
      <w:r w:rsidR="00E30319" w:rsidRPr="007E254C">
        <w:rPr>
          <w:rFonts w:ascii="Calibri" w:hAnsi="Calibri" w:cs="Calibri"/>
          <w:sz w:val="22"/>
          <w:lang w:eastAsia="el-GR" w:bidi="ar-SA"/>
        </w:rPr>
        <w:t xml:space="preserve"> </w:t>
      </w:r>
      <w:r w:rsidR="00B97B14">
        <w:rPr>
          <w:rFonts w:ascii="Calibri" w:hAnsi="Calibri" w:cs="Calibri"/>
          <w:sz w:val="22"/>
          <w:lang w:eastAsia="el-GR" w:bidi="ar-SA"/>
        </w:rPr>
        <w:t xml:space="preserve"> </w:t>
      </w:r>
      <w:r w:rsidR="00E30319" w:rsidRPr="007E254C">
        <w:rPr>
          <w:rFonts w:ascii="Calibri" w:hAnsi="Calibri" w:cs="Calibri"/>
          <w:sz w:val="22"/>
          <w:lang w:eastAsia="el-GR" w:bidi="ar-SA"/>
        </w:rPr>
        <w:t xml:space="preserve">, με ευθύνη, μέριμνα και δαπάνη του </w:t>
      </w:r>
      <w:r w:rsidR="00B97B14">
        <w:rPr>
          <w:rFonts w:ascii="Calibri" w:hAnsi="Calibri" w:cs="Calibri"/>
          <w:sz w:val="22"/>
          <w:lang w:eastAsia="el-GR" w:bidi="ar-SA"/>
        </w:rPr>
        <w:t xml:space="preserve"> </w:t>
      </w:r>
      <w:r w:rsidR="00E30319" w:rsidRPr="007E254C">
        <w:rPr>
          <w:rFonts w:ascii="Calibri" w:hAnsi="Calibri" w:cs="Calibri"/>
          <w:sz w:val="22"/>
          <w:lang w:eastAsia="el-GR" w:bidi="ar-SA"/>
        </w:rPr>
        <w:t>, από την ημερομηνία υπογραφής της σχετικής σύμβασης</w:t>
      </w:r>
      <w:r w:rsidR="00B97B14">
        <w:rPr>
          <w:rFonts w:ascii="Calibri" w:hAnsi="Calibri" w:cs="Calibri"/>
          <w:sz w:val="22"/>
          <w:lang w:eastAsia="el-GR" w:bidi="ar-SA"/>
        </w:rPr>
        <w:t xml:space="preserve"> </w:t>
      </w:r>
      <w:r w:rsidR="004C1CB2">
        <w:rPr>
          <w:rFonts w:ascii="Calibri" w:hAnsi="Calibri" w:cs="Calibri"/>
          <w:sz w:val="22"/>
          <w:lang w:eastAsia="el-GR" w:bidi="ar-SA"/>
        </w:rPr>
        <w:t>εντός δύο(2) μηνών</w:t>
      </w:r>
      <w:r w:rsidR="003A79F5">
        <w:rPr>
          <w:rFonts w:ascii="Calibri" w:hAnsi="Calibri" w:cs="Calibri"/>
          <w:sz w:val="22"/>
          <w:lang w:eastAsia="el-GR" w:bidi="ar-SA"/>
        </w:rPr>
        <w:t xml:space="preserve"> </w:t>
      </w:r>
      <w:r w:rsidR="00E30319" w:rsidRPr="007E254C">
        <w:rPr>
          <w:rFonts w:ascii="Calibri" w:hAnsi="Calibri" w:cs="Calibri"/>
          <w:sz w:val="22"/>
          <w:lang w:eastAsia="el-GR" w:bidi="ar-SA"/>
        </w:rPr>
        <w:t xml:space="preserve">, στο </w:t>
      </w:r>
      <w:r w:rsidR="004C1CB2">
        <w:rPr>
          <w:rFonts w:ascii="Calibri" w:hAnsi="Calibri" w:cs="Calibri"/>
          <w:sz w:val="22"/>
          <w:lang w:eastAsia="el-GR" w:bidi="ar-SA"/>
        </w:rPr>
        <w:t>χώρο στάθμευσης</w:t>
      </w:r>
      <w:r w:rsidR="00E30319" w:rsidRPr="007E254C">
        <w:rPr>
          <w:rFonts w:ascii="Calibri" w:hAnsi="Calibri" w:cs="Calibri"/>
          <w:sz w:val="22"/>
          <w:lang w:eastAsia="el-GR" w:bidi="ar-SA"/>
        </w:rPr>
        <w:t xml:space="preserve"> του δήμου ΝΑΥΠΑΚΤΙΑΣ ή σε οποιοδήποτε άλλο χώρο ζητηθεί από την αναθέτουσα αρχή ,  έγκαιρα και χωρίς οποιοδήποτε πρακτικό πρόβλημα για την αναθέτουσα αρχή.</w:t>
      </w:r>
    </w:p>
    <w:p w:rsidR="00E30319" w:rsidRPr="007E254C" w:rsidRDefault="003A79F5" w:rsidP="00E30319">
      <w:pPr>
        <w:pStyle w:val="Standard"/>
        <w:rPr>
          <w:rFonts w:ascii="Calibri" w:hAnsi="Calibri" w:cs="Calibri"/>
          <w:sz w:val="22"/>
          <w:lang w:eastAsia="el-GR" w:bidi="ar-SA"/>
        </w:rPr>
      </w:pPr>
      <w:r>
        <w:rPr>
          <w:rFonts w:ascii="Calibri" w:hAnsi="Calibri" w:cs="Calibri"/>
          <w:sz w:val="22"/>
          <w:lang w:eastAsia="el-GR" w:bidi="ar-SA"/>
        </w:rPr>
        <w:t xml:space="preserve"> </w:t>
      </w:r>
    </w:p>
    <w:p w:rsidR="00EC17E6" w:rsidRPr="001D0E35" w:rsidRDefault="00E30319" w:rsidP="00E30319">
      <w:pPr>
        <w:pStyle w:val="Standard"/>
        <w:widowControl/>
        <w:spacing w:after="120"/>
        <w:jc w:val="both"/>
        <w:textAlignment w:val="auto"/>
        <w:rPr>
          <w:rFonts w:ascii="Calibri" w:hAnsi="Calibri" w:cs="Calibri"/>
          <w:color w:val="FF0000"/>
          <w:sz w:val="22"/>
          <w:lang w:eastAsia="el-GR" w:bidi="ar-SA"/>
        </w:rPr>
      </w:pPr>
      <w:r w:rsidRPr="007E254C">
        <w:rPr>
          <w:rFonts w:ascii="Calibri" w:hAnsi="Calibri" w:cs="Calibri"/>
          <w:sz w:val="22"/>
          <w:lang w:eastAsia="el-GR" w:bidi="ar-SA"/>
        </w:rPr>
        <w:t>2.Ο προμηθευτής υποχρεούται να ειδοποιεί την Υπηρεσία, το χώρο υποδοχής των υλικών και την επιτροπή παραλαβής για την ημερομηνία που προτίθεται να παραδώσει το υλικό, εγκαίρως</w:t>
      </w:r>
      <w:r w:rsidR="004C1CB2">
        <w:rPr>
          <w:rFonts w:ascii="Calibri" w:hAnsi="Calibri" w:cs="Calibri"/>
          <w:color w:val="FF0000"/>
          <w:sz w:val="22"/>
          <w:lang w:eastAsia="el-GR" w:bidi="ar-SA"/>
        </w:rPr>
        <w:t>.</w:t>
      </w:r>
    </w:p>
    <w:p w:rsidR="006D2695" w:rsidRDefault="006D2695">
      <w:pPr>
        <w:pStyle w:val="Standard"/>
        <w:widowControl/>
        <w:spacing w:after="120"/>
        <w:jc w:val="both"/>
        <w:textAlignment w:val="auto"/>
        <w:rPr>
          <w:rFonts w:ascii="Calibri" w:hAnsi="Calibri" w:cs="Calibri"/>
          <w:b/>
          <w:bCs/>
          <w:sz w:val="22"/>
          <w:lang w:eastAsia="el-GR" w:bidi="ar-SA"/>
        </w:rPr>
      </w:pPr>
      <w:r>
        <w:rPr>
          <w:rFonts w:ascii="Calibri" w:hAnsi="Calibri" w:cs="Calibri"/>
          <w:sz w:val="22"/>
          <w:lang w:eastAsia="el-GR" w:bidi="ar-SA"/>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6D2695" w:rsidRDefault="006D2695">
      <w:pPr>
        <w:pStyle w:val="Standard"/>
        <w:widowControl/>
        <w:spacing w:after="120"/>
        <w:jc w:val="both"/>
        <w:textAlignment w:val="auto"/>
        <w:rPr>
          <w:rFonts w:ascii="Calibri" w:hAnsi="Calibri" w:cs="Calibri"/>
          <w:b/>
          <w:bCs/>
          <w:sz w:val="22"/>
          <w:lang w:eastAsia="el-GR" w:bidi="ar-SA"/>
        </w:rPr>
      </w:pPr>
      <w:r>
        <w:rPr>
          <w:rFonts w:ascii="Calibri" w:hAnsi="Calibri" w:cs="Calibri"/>
          <w:b/>
          <w:bCs/>
          <w:sz w:val="22"/>
          <w:lang w:eastAsia="el-GR" w:bidi="ar-SA"/>
        </w:rPr>
        <w:t xml:space="preserve">6.1.2. </w:t>
      </w:r>
      <w:r>
        <w:rPr>
          <w:rFonts w:ascii="Calibri" w:hAnsi="Calibri" w:cs="Calibri"/>
          <w:sz w:val="22"/>
          <w:lang w:eastAsia="el-GR"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D2695" w:rsidRDefault="006D2695">
      <w:pPr>
        <w:pStyle w:val="Standard"/>
        <w:widowControl/>
        <w:spacing w:after="120"/>
        <w:jc w:val="both"/>
        <w:textAlignment w:val="auto"/>
        <w:rPr>
          <w:rFonts w:ascii="Calibri" w:hAnsi="Calibri" w:cs="Calibri"/>
          <w:sz w:val="22"/>
          <w:lang w:eastAsia="el-GR" w:bidi="ar-SA"/>
        </w:rPr>
      </w:pPr>
      <w:r>
        <w:rPr>
          <w:rFonts w:ascii="Calibri" w:hAnsi="Calibri" w:cs="Calibri"/>
          <w:b/>
          <w:bCs/>
          <w:sz w:val="22"/>
          <w:lang w:eastAsia="el-GR" w:bidi="ar-SA"/>
        </w:rPr>
        <w:t>6.1.3.</w:t>
      </w:r>
      <w:r>
        <w:rPr>
          <w:rFonts w:ascii="Calibri" w:hAnsi="Calibri" w:cs="Calibri"/>
          <w:sz w:val="22"/>
          <w:lang w:eastAsia="el-GR" w:bidi="ar-SA"/>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6D2695" w:rsidRDefault="006D2695">
      <w:pPr>
        <w:pStyle w:val="Standard"/>
        <w:widowControl/>
        <w:spacing w:after="120"/>
        <w:jc w:val="both"/>
        <w:textAlignment w:val="auto"/>
      </w:pPr>
      <w:r>
        <w:rPr>
          <w:rFonts w:ascii="Calibri" w:hAnsi="Calibri" w:cs="Calibri"/>
          <w:sz w:val="22"/>
          <w:lang w:eastAsia="el-GR" w:bidi="ar-SA"/>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6D2695" w:rsidRDefault="006D2695">
      <w:pPr>
        <w:pStyle w:val="2"/>
        <w:ind w:left="0" w:firstLine="0"/>
        <w:rPr>
          <w:lang w:val="el-GR"/>
        </w:rPr>
      </w:pPr>
      <w:bookmarkStart w:id="50" w:name="_Toc492031049"/>
      <w:r>
        <w:rPr>
          <w:lang w:val="el-GR"/>
        </w:rPr>
        <w:t xml:space="preserve">6.2 </w:t>
      </w:r>
      <w:r>
        <w:rPr>
          <w:lang w:val="el-GR"/>
        </w:rPr>
        <w:tab/>
        <w:t>Παραλαβή υλικών - Χρόνος και τρόπος παραλαβής υλικών</w:t>
      </w:r>
      <w:bookmarkEnd w:id="50"/>
    </w:p>
    <w:p w:rsidR="00E30319" w:rsidRPr="007E254C" w:rsidRDefault="006D2695" w:rsidP="00E30319">
      <w:pPr>
        <w:rPr>
          <w:lang w:val="el-GR"/>
        </w:rPr>
      </w:pPr>
      <w:r>
        <w:rPr>
          <w:b/>
          <w:lang w:val="el-GR"/>
        </w:rPr>
        <w:t>6.2.1.</w:t>
      </w:r>
      <w:r>
        <w:rPr>
          <w:lang w:val="el-GR"/>
        </w:rPr>
        <w:t xml:space="preserve"> H παραλαβή των υλικών γίνεται από επιτροπές, πρωτοβάθμιες ή και δευτεροβάθμιες, που συγκροτούνται σύμφωνα με την παρ. 11 </w:t>
      </w:r>
      <w:proofErr w:type="spellStart"/>
      <w:r>
        <w:rPr>
          <w:lang w:val="el-GR"/>
        </w:rPr>
        <w:t>εδ</w:t>
      </w:r>
      <w:proofErr w:type="spellEnd"/>
      <w:r>
        <w:rPr>
          <w:lang w:val="el-GR"/>
        </w:rPr>
        <w:t>. β του άρθρου 221 του Ν.4412/16</w:t>
      </w:r>
      <w:r>
        <w:rPr>
          <w:rStyle w:val="WW-FootnoteReference15"/>
          <w:lang w:val="el-GR"/>
        </w:rPr>
        <w:footnoteReference w:id="5"/>
      </w:r>
      <w:r>
        <w:rPr>
          <w:lang w:val="el-GR"/>
        </w:rPr>
        <w:t xml:space="preserve">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w:t>
      </w:r>
      <w:r w:rsidRPr="007E254C">
        <w:rPr>
          <w:lang w:val="el-GR"/>
        </w:rPr>
        <w:t>Ο ποιοτικός έλεγχος των υλικών γίνεται με τον/τους ακόλουθο/ους τρόπο/ους:</w:t>
      </w:r>
    </w:p>
    <w:p w:rsidR="00E30319" w:rsidRPr="007E254C" w:rsidRDefault="00E30319" w:rsidP="00E30319">
      <w:pPr>
        <w:rPr>
          <w:lang w:val="el-GR"/>
        </w:rPr>
      </w:pPr>
      <w:r w:rsidRPr="00FA5BC0">
        <w:rPr>
          <w:lang w:val="el-GR"/>
        </w:rPr>
        <w:t>1.</w:t>
      </w:r>
      <w:r w:rsidRPr="00FA5BC0">
        <w:rPr>
          <w:lang w:val="el-GR"/>
        </w:rPr>
        <w:tab/>
        <w:t>Κατά τη διαδικασία παραλαβής των υλικών διενεργείται ποιοτικός και ποσοτικός έλεγχος. Ο ποιοτικός έλεγχος μπορεί να περιλαμβάνει: (α) μακροσκοπική εξέταση, ή (β) χημική ή μηχανική εξέταση.</w:t>
      </w:r>
    </w:p>
    <w:p w:rsidR="00E30319" w:rsidRPr="007E254C" w:rsidRDefault="00E30319" w:rsidP="00E30319">
      <w:pPr>
        <w:rPr>
          <w:lang w:val="el-GR"/>
        </w:rPr>
      </w:pPr>
      <w:r w:rsidRPr="007E254C">
        <w:rPr>
          <w:lang w:val="el-GR"/>
        </w:rPr>
        <w:t>2.</w:t>
      </w:r>
      <w:r w:rsidRPr="007E254C">
        <w:rPr>
          <w:lang w:val="el-GR"/>
        </w:rPr>
        <w:tab/>
        <w:t>Η παραλαβή των υλικών γίνεται από την αρμόδια επιτροπή παραλαβής υλικών, η οποία υποχρεούται για την έκδοση των σχετικών πρωτοκόλλων παραλαβής μετά την ολοκλήρωση του ποιοτικού και ποσοτικού ελέγχου ή αμέσως μετά τα αποτελέσματα των χημικών ελέγχων που τυχόν να ζητηθούν.</w:t>
      </w:r>
    </w:p>
    <w:p w:rsidR="006D2695" w:rsidRDefault="006D2695">
      <w:pPr>
        <w:rPr>
          <w:lang w:val="el-GR"/>
        </w:rPr>
      </w:pPr>
      <w:r>
        <w:rPr>
          <w:lang w:val="el-GR"/>
        </w:rPr>
        <w:t>Το κόστος της διενέργειας των ελέγχων βαρύνει τον ανάδοχο.</w:t>
      </w:r>
    </w:p>
    <w:p w:rsidR="006D2695" w:rsidRDefault="006D2695">
      <w:pPr>
        <w:rPr>
          <w:lang w:val="el-GR"/>
        </w:rPr>
      </w:pPr>
      <w:r>
        <w:rPr>
          <w:lang w:val="el-GR"/>
        </w:rPr>
        <w:lastRenderedPageBreak/>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D2695" w:rsidRDefault="006D2695">
      <w:pPr>
        <w:rPr>
          <w:lang w:val="el-GR"/>
        </w:rPr>
      </w:pPr>
      <w:r>
        <w:rPr>
          <w:lang w:val="el-GR"/>
        </w:rPr>
        <w:t>Τα πρωτόκολλα που συντάσσονται από τις επιτροπές (πρωτοβάθμιες – δευτεροβάθμιες) κοινοποιούνται υποχρεωτικά και στους αναδόχους.</w:t>
      </w:r>
    </w:p>
    <w:p w:rsidR="006D2695" w:rsidRDefault="006D2695">
      <w:pPr>
        <w:rPr>
          <w:lang w:val="el-GR"/>
        </w:rPr>
      </w:pPr>
      <w:r>
        <w:rPr>
          <w:lang w:val="el-GR"/>
        </w:rPr>
        <w:t xml:space="preserve">Υλικά που απορρίφθηκαν ή κρίθηκαν </w:t>
      </w:r>
      <w:proofErr w:type="spellStart"/>
      <w:r>
        <w:rPr>
          <w:lang w:val="el-GR"/>
        </w:rPr>
        <w:t>παραληπτέα</w:t>
      </w:r>
      <w:proofErr w:type="spellEnd"/>
      <w:r>
        <w:rPr>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w:t>
      </w:r>
      <w:r w:rsidR="00E75298">
        <w:rPr>
          <w:lang w:val="el-GR"/>
        </w:rPr>
        <w:t xml:space="preserve"> </w:t>
      </w:r>
      <w:r>
        <w:rPr>
          <w:lang w:val="el-GR"/>
        </w:rPr>
        <w:t>ή αυτεπάγγελτα σύμφωνα με την παρ. 5 του άρθρου 208 του ν.4412/16. Τα έξοδα βαρύνουν σε κάθε περίπτωση τον ανάδοχο.</w:t>
      </w:r>
    </w:p>
    <w:p w:rsidR="006D2695" w:rsidRDefault="006D2695">
      <w:pPr>
        <w:rPr>
          <w:lang w:val="el-GR"/>
        </w:rPr>
      </w:pPr>
      <w:r>
        <w:rPr>
          <w:lang w:val="el-GR"/>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w:t>
      </w:r>
      <w:r w:rsidR="00FC2ADB">
        <w:rPr>
          <w:lang w:val="el-GR"/>
        </w:rPr>
        <w:t>’ έ</w:t>
      </w:r>
      <w:r>
        <w:rPr>
          <w:lang w:val="el-GR"/>
        </w:rPr>
        <w:t xml:space="preserve">φεση των οικείων </w:t>
      </w:r>
      <w:proofErr w:type="spellStart"/>
      <w:r>
        <w:rPr>
          <w:lang w:val="el-GR"/>
        </w:rPr>
        <w:t>αντιδειγμάτων</w:t>
      </w:r>
      <w:proofErr w:type="spellEnd"/>
      <w:r>
        <w:rPr>
          <w:lang w:val="el-GR"/>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D2695" w:rsidRDefault="006D2695">
      <w:pPr>
        <w:rPr>
          <w:lang w:val="el-GR"/>
        </w:rPr>
      </w:pPr>
      <w:r>
        <w:rPr>
          <w:lang w:val="el-GR"/>
        </w:rPr>
        <w:t>Το αποτέλεσμα  της κατ</w:t>
      </w:r>
      <w:r w:rsidR="00FC2ADB">
        <w:rPr>
          <w:lang w:val="el-GR"/>
        </w:rPr>
        <w:t xml:space="preserve">’ </w:t>
      </w:r>
      <w:r>
        <w:rPr>
          <w:lang w:val="el-GR"/>
        </w:rPr>
        <w:t>έφεση εξέτασης είναι υποχρεωτικό και τελεσίδικο και για τα δύο μέρη.</w:t>
      </w:r>
    </w:p>
    <w:p w:rsidR="006D2695" w:rsidRDefault="006D2695">
      <w:pPr>
        <w:rPr>
          <w:b/>
          <w:lang w:val="el-GR"/>
        </w:rPr>
      </w:pPr>
      <w:r>
        <w:rPr>
          <w:lang w:val="el-GR"/>
        </w:rPr>
        <w:t>Ο ανάδοχος δεν μπορεί να ζητήσει παραπομπή σε δευτεροβάθμια επιτροπή παραλαβής μετά τα αποτελέσματα της κατ</w:t>
      </w:r>
      <w:r w:rsidR="00FC2ADB">
        <w:rPr>
          <w:lang w:val="el-GR"/>
        </w:rPr>
        <w:t xml:space="preserve">’ </w:t>
      </w:r>
      <w:r>
        <w:rPr>
          <w:lang w:val="el-GR"/>
        </w:rPr>
        <w:t>έφεση εξέτασης.</w:t>
      </w:r>
    </w:p>
    <w:p w:rsidR="007B6C87" w:rsidRDefault="006D2695">
      <w:pPr>
        <w:rPr>
          <w:lang w:val="el-GR"/>
        </w:rPr>
      </w:pPr>
      <w:r>
        <w:rPr>
          <w:b/>
          <w:lang w:val="el-GR"/>
        </w:rPr>
        <w:t>6.2.2.</w:t>
      </w:r>
      <w:r>
        <w:rPr>
          <w:lang w:val="el-GR"/>
        </w:rPr>
        <w:t xml:space="preserve"> Η παραλαβή των υλικών και η έκδοση των σχετικών πρωτοκόλλων παραλαβής πραγματοποιείται μέσα στους κατωτέρω καθοριζόμενους χρόνους: </w:t>
      </w:r>
    </w:p>
    <w:p w:rsidR="007B6C87" w:rsidRPr="007B6C87" w:rsidRDefault="007B6C87" w:rsidP="007B6C87">
      <w:pPr>
        <w:rPr>
          <w:lang w:val="el-GR"/>
        </w:rPr>
      </w:pPr>
      <w:r w:rsidRPr="007B6C87">
        <w:rPr>
          <w:lang w:val="el-GR"/>
        </w:rPr>
        <w:t>1.</w:t>
      </w:r>
      <w:r w:rsidRPr="007B6C87">
        <w:rPr>
          <w:lang w:val="el-GR"/>
        </w:rPr>
        <w:tab/>
        <w:t xml:space="preserve">Η παράδοση των καυσίμων θα γίνεται </w:t>
      </w:r>
      <w:r w:rsidR="003A79F5">
        <w:rPr>
          <w:lang w:val="el-GR"/>
        </w:rPr>
        <w:t xml:space="preserve"> </w:t>
      </w:r>
      <w:r w:rsidRPr="007B6C87">
        <w:rPr>
          <w:lang w:val="el-GR"/>
        </w:rPr>
        <w:t>, με ευθύνη, μέριμνα και δαπάνη του προμηθευτή, από την ημερομηνία υπογραφής της σχετικής σύμβασης</w:t>
      </w:r>
      <w:r w:rsidR="003A79F5">
        <w:rPr>
          <w:lang w:val="el-GR"/>
        </w:rPr>
        <w:t xml:space="preserve">, εντός δύο μηνών  </w:t>
      </w:r>
      <w:r w:rsidRPr="007B6C87">
        <w:rPr>
          <w:lang w:val="el-GR"/>
        </w:rPr>
        <w:t>, στο γκαράζ του δήμου ΝΑΥΠΑΚΤΙΑΣ ή σε οποιοδήποτε άλλο χώρο ζητηθεί από την αναθέτουσα αρχή ,  έγκαιρα και χωρίς οποιοδήποτε πρακτικό πρόβλημα για την αναθέτουσα αρχή.</w:t>
      </w:r>
    </w:p>
    <w:p w:rsidR="007B6C87" w:rsidRPr="007B6C87" w:rsidRDefault="003A79F5" w:rsidP="007B6C87">
      <w:pPr>
        <w:rPr>
          <w:lang w:val="el-GR"/>
        </w:rPr>
      </w:pPr>
      <w:r>
        <w:rPr>
          <w:lang w:val="el-GR"/>
        </w:rPr>
        <w:t xml:space="preserve"> </w:t>
      </w:r>
    </w:p>
    <w:p w:rsidR="007B6C87" w:rsidRPr="007B6C87" w:rsidRDefault="007B6C87" w:rsidP="007B6C87">
      <w:pPr>
        <w:rPr>
          <w:lang w:val="el-GR"/>
        </w:rPr>
      </w:pPr>
      <w:r w:rsidRPr="007B6C87">
        <w:rPr>
          <w:lang w:val="el-GR"/>
        </w:rPr>
        <w:t>2.</w:t>
      </w:r>
      <w:r w:rsidRPr="007B6C87">
        <w:rPr>
          <w:lang w:val="el-GR"/>
        </w:rPr>
        <w:tab/>
        <w:t>Ο προμηθευτής υποχρεούται να ειδοποιεί την Υπηρεσία, το χώρο υποδοχής των υλικών και την επιτροπή παραλαβής για την ημερομηνία που προτίθεται να παραδώσει το υλικό, εγκαίρως.</w:t>
      </w:r>
    </w:p>
    <w:p w:rsidR="007B6C87" w:rsidRPr="007B6C87" w:rsidRDefault="007B6C87" w:rsidP="007B6C87">
      <w:pPr>
        <w:rPr>
          <w:lang w:val="el-GR"/>
        </w:rPr>
      </w:pPr>
      <w:r w:rsidRPr="007B6C87">
        <w:rPr>
          <w:lang w:val="el-GR"/>
        </w:rPr>
        <w:t>4.</w:t>
      </w:r>
      <w:r w:rsidRPr="007B6C87">
        <w:rPr>
          <w:lang w:val="el-GR"/>
        </w:rPr>
        <w:tab/>
        <w:t>Σε περίπτωση λήξης του συμβατικού χρόνου παράδοσης, χωρίς να υποβληθεί εγκαίρως αίτημα παράτασης, ή εάν λήξει ο παραταθείς χρόνος, χωρίς να παραδοθεί το υλικό, ο προμηθευτής κηρύσσεται έκπτωτος.</w:t>
      </w:r>
    </w:p>
    <w:p w:rsidR="007B6C87" w:rsidRPr="007B6C87" w:rsidRDefault="007B6C87" w:rsidP="007B6C87">
      <w:pPr>
        <w:rPr>
          <w:lang w:val="el-GR"/>
        </w:rPr>
      </w:pPr>
      <w:r w:rsidRPr="007B6C87">
        <w:rPr>
          <w:lang w:val="el-GR"/>
        </w:rPr>
        <w:t>5.</w:t>
      </w:r>
      <w:r w:rsidRPr="007B6C87">
        <w:rPr>
          <w:lang w:val="el-GR"/>
        </w:rPr>
        <w:tab/>
        <w:t>Κατά τη διαδικασία παραλαβής των υλικών διενεργείται ποιοτικός και ποσοτικός έλεγχος. Ο ποιοτικός έλεγχος μπορεί να περιλαμβάνει: (α) μακροσκοπική εξέταση, ή (β) χημική ή μηχανική εξέταση.</w:t>
      </w:r>
    </w:p>
    <w:p w:rsidR="007B6C87" w:rsidRPr="007B6C87" w:rsidRDefault="007B6C87" w:rsidP="007B6C87">
      <w:pPr>
        <w:rPr>
          <w:lang w:val="el-GR"/>
        </w:rPr>
      </w:pPr>
      <w:r w:rsidRPr="007B6C87">
        <w:rPr>
          <w:lang w:val="el-GR"/>
        </w:rPr>
        <w:t>6.</w:t>
      </w:r>
      <w:r w:rsidRPr="007B6C87">
        <w:rPr>
          <w:lang w:val="el-GR"/>
        </w:rPr>
        <w:tab/>
        <w:t xml:space="preserve">Η παραλαβή των υλικών γίνεται από την αρμόδια επιτροπή παραλαβής υλικών, η οποία υποχρεούται για την έκδοση των σχετικών πρωτοκόλλων παραλαβής μετά την ολοκλήρωση του ποιοτικού και ποσοτικού ελέγχου ή αμέσως μετά τα αποτελέσματα των </w:t>
      </w:r>
      <w:r w:rsidR="003A79F5">
        <w:rPr>
          <w:lang w:val="el-GR"/>
        </w:rPr>
        <w:t xml:space="preserve"> </w:t>
      </w:r>
      <w:r w:rsidR="003A79F5" w:rsidRPr="007B6C87">
        <w:rPr>
          <w:lang w:val="el-GR"/>
        </w:rPr>
        <w:t xml:space="preserve"> </w:t>
      </w:r>
      <w:r w:rsidRPr="007B6C87">
        <w:rPr>
          <w:lang w:val="el-GR"/>
        </w:rPr>
        <w:t>ελέγχων που τυχόν να ζητηθούν.</w:t>
      </w:r>
    </w:p>
    <w:p w:rsidR="006D2695" w:rsidRPr="003A2727" w:rsidRDefault="007B6C87">
      <w:pPr>
        <w:rPr>
          <w:color w:val="FF0000"/>
          <w:lang w:val="el-GR"/>
        </w:rPr>
      </w:pPr>
      <w:r w:rsidRPr="007B6C87">
        <w:rPr>
          <w:lang w:val="el-GR"/>
        </w:rPr>
        <w:t>7.</w:t>
      </w:r>
      <w:r w:rsidRPr="007B6C87">
        <w:rPr>
          <w:lang w:val="el-GR"/>
        </w:rPr>
        <w:tab/>
        <w:t>Μετά το πέρας των ελέγχων η επιτροπή παραλαβής θα συντάξει οριστικό πρωτόκολλο παραλαβής (ή απόρριψης) του υλικού. Σε περίπτωση απόρριψης του υλικού από την επιτροπή παραλαβής, εφαρμόζονται τα προβλεπόμενα στο αρ. 208 του ν. 4412/2016.</w:t>
      </w:r>
    </w:p>
    <w:p w:rsidR="006D2695" w:rsidRDefault="006D2695">
      <w:pPr>
        <w:rPr>
          <w:lang w:val="el-GR"/>
        </w:rPr>
      </w:pPr>
      <w:r>
        <w:rPr>
          <w:lang w:val="el-GR"/>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D2695" w:rsidRDefault="006D2695">
      <w:pPr>
        <w:rPr>
          <w:lang w:val="el-GR"/>
        </w:rPr>
      </w:pPr>
      <w:r>
        <w:rPr>
          <w:lang w:val="el-GR"/>
        </w:rPr>
        <w:lastRenderedPageBreak/>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r>
        <w:rPr>
          <w:rStyle w:val="WW-FootnoteReference15"/>
          <w:lang w:val="el-GR"/>
        </w:rPr>
        <w:footnoteReference w:id="6"/>
      </w:r>
    </w:p>
    <w:p w:rsidR="006D2695" w:rsidRDefault="006D2695" w:rsidP="007B6C87">
      <w:pPr>
        <w:pStyle w:val="2"/>
        <w:tabs>
          <w:tab w:val="clear" w:pos="567"/>
          <w:tab w:val="left" w:pos="993"/>
        </w:tabs>
        <w:ind w:left="993" w:hanging="993"/>
        <w:rPr>
          <w:lang w:val="el-GR"/>
        </w:rPr>
      </w:pPr>
      <w:bookmarkStart w:id="51" w:name="_Toc492031050"/>
      <w:r>
        <w:rPr>
          <w:lang w:val="el-GR"/>
        </w:rPr>
        <w:t>6.3</w:t>
      </w:r>
      <w:r>
        <w:rPr>
          <w:lang w:val="el-GR"/>
        </w:rPr>
        <w:tab/>
        <w:t xml:space="preserve">Ειδικοί όροι ναύλωσης – ασφάλισης - ανακοίνωσης φόρτωσης και </w:t>
      </w:r>
      <w:bookmarkEnd w:id="51"/>
    </w:p>
    <w:p w:rsidR="006D2695" w:rsidRDefault="006D2695">
      <w:pPr>
        <w:pStyle w:val="2"/>
        <w:rPr>
          <w:rFonts w:eastAsia="SimSun"/>
          <w:bCs/>
          <w:lang w:val="el-GR"/>
        </w:rPr>
      </w:pPr>
      <w:bookmarkStart w:id="52" w:name="_Toc492031051"/>
      <w:r>
        <w:rPr>
          <w:lang w:val="el-GR"/>
        </w:rPr>
        <w:t xml:space="preserve">6.4 </w:t>
      </w:r>
      <w:r>
        <w:rPr>
          <w:lang w:val="el-GR"/>
        </w:rPr>
        <w:tab/>
        <w:t>Απόρριψη συμβατικών υλικών – Αντικατάσταση</w:t>
      </w:r>
      <w:bookmarkEnd w:id="52"/>
    </w:p>
    <w:p w:rsidR="006D2695" w:rsidRDefault="006D2695">
      <w:pPr>
        <w:rPr>
          <w:rFonts w:eastAsia="SimSun"/>
          <w:b/>
          <w:bCs/>
          <w:szCs w:val="22"/>
          <w:lang w:val="el-GR"/>
        </w:rPr>
      </w:pPr>
      <w:r>
        <w:rPr>
          <w:rFonts w:eastAsia="SimSun"/>
          <w:b/>
          <w:bCs/>
          <w:szCs w:val="22"/>
          <w:lang w:val="el-GR"/>
        </w:rPr>
        <w:t>6.4.1.</w:t>
      </w:r>
      <w:r>
        <w:rPr>
          <w:rFonts w:eastAsia="SimSun"/>
          <w:szCs w:val="22"/>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D2695" w:rsidRDefault="006D2695">
      <w:pPr>
        <w:rPr>
          <w:rFonts w:eastAsia="SimSun"/>
          <w:b/>
          <w:bCs/>
          <w:szCs w:val="22"/>
          <w:lang w:val="el-GR"/>
        </w:rPr>
      </w:pPr>
      <w:r>
        <w:rPr>
          <w:rFonts w:eastAsia="SimSun"/>
          <w:b/>
          <w:bCs/>
          <w:szCs w:val="22"/>
          <w:lang w:val="el-GR"/>
        </w:rPr>
        <w:t>6.4.2.</w:t>
      </w:r>
      <w:r>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Pr>
          <w:rFonts w:eastAsia="SimSun"/>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D2695" w:rsidRDefault="006D2695">
      <w:pPr>
        <w:rPr>
          <w:lang w:val="el-GR"/>
        </w:rPr>
      </w:pPr>
      <w:r>
        <w:rPr>
          <w:rFonts w:eastAsia="SimSun"/>
          <w:b/>
          <w:bCs/>
          <w:szCs w:val="22"/>
          <w:lang w:val="el-GR"/>
        </w:rPr>
        <w:t>6.4.3.</w:t>
      </w:r>
      <w:r>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rsidR="006D2695" w:rsidRPr="00C959C6" w:rsidRDefault="006D2695">
      <w:pPr>
        <w:pStyle w:val="2"/>
        <w:rPr>
          <w:i/>
          <w:iCs/>
          <w:color w:val="5B9BD5"/>
          <w:spacing w:val="5"/>
          <w:kern w:val="1"/>
          <w:lang w:val="el-GR"/>
        </w:rPr>
      </w:pPr>
      <w:bookmarkStart w:id="53" w:name="_Toc492031052"/>
      <w:r w:rsidRPr="00C959C6">
        <w:rPr>
          <w:lang w:val="el-GR"/>
        </w:rPr>
        <w:t>6.5</w:t>
      </w:r>
      <w:r w:rsidRPr="00C959C6">
        <w:rPr>
          <w:lang w:val="el-GR"/>
        </w:rPr>
        <w:tab/>
        <w:t>Δείγματα – Δειγματοληψία – Εργαστηριακές εξετάσεις</w:t>
      </w:r>
      <w:bookmarkEnd w:id="53"/>
    </w:p>
    <w:p w:rsidR="006D2695" w:rsidRPr="00C959C6" w:rsidRDefault="006D2695">
      <w:pPr>
        <w:pStyle w:val="2"/>
        <w:rPr>
          <w:i/>
          <w:iCs/>
          <w:color w:val="5B9BD5"/>
          <w:spacing w:val="5"/>
          <w:kern w:val="1"/>
          <w:lang w:val="el-GR"/>
        </w:rPr>
      </w:pPr>
      <w:bookmarkStart w:id="54" w:name="_Toc492031053"/>
      <w:r w:rsidRPr="00C959C6">
        <w:rPr>
          <w:lang w:val="el-GR"/>
        </w:rPr>
        <w:t>6.6</w:t>
      </w:r>
      <w:r w:rsidRPr="00C959C6">
        <w:rPr>
          <w:lang w:val="el-GR"/>
        </w:rPr>
        <w:tab/>
        <w:t>Εγγυημένη λειτουργία προμήθειας</w:t>
      </w:r>
      <w:r w:rsidRPr="00C959C6">
        <w:rPr>
          <w:rStyle w:val="WW-FootnoteReference15"/>
          <w:lang w:val="el-GR"/>
        </w:rPr>
        <w:footnoteReference w:id="7"/>
      </w:r>
      <w:bookmarkEnd w:id="54"/>
      <w:r w:rsidRPr="00C959C6">
        <w:rPr>
          <w:lang w:val="el-GR"/>
        </w:rPr>
        <w:t xml:space="preserve"> </w:t>
      </w:r>
    </w:p>
    <w:p w:rsidR="006D2695" w:rsidRPr="00C959C6" w:rsidRDefault="006D2695">
      <w:pPr>
        <w:rPr>
          <w:lang w:val="el-GR"/>
        </w:rPr>
      </w:pPr>
      <w:r w:rsidRPr="00C959C6">
        <w:rPr>
          <w:lang w:val="el-GR"/>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6D2695" w:rsidRPr="00C959C6" w:rsidRDefault="006D2695">
      <w:pPr>
        <w:rPr>
          <w:lang w:val="el-GR"/>
        </w:rPr>
      </w:pPr>
      <w:r w:rsidRPr="00C959C6">
        <w:rPr>
          <w:lang w:val="el-GR"/>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6D2695" w:rsidRDefault="006D2695">
      <w:pPr>
        <w:rPr>
          <w:lang w:val="el-GR"/>
        </w:rPr>
      </w:pPr>
      <w:r w:rsidRPr="00C959C6">
        <w:rPr>
          <w:lang w:val="el-GR"/>
        </w:rPr>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4.1.2 της παρούσας. Το πρωτόκολλο εγκρίνεται από το αρμόδιο αποφαινόμενο όργανο.</w:t>
      </w:r>
    </w:p>
    <w:p w:rsidR="00DE290F" w:rsidRDefault="00DE290F" w:rsidP="00DE290F">
      <w:pPr>
        <w:ind w:left="5040"/>
        <w:rPr>
          <w:lang w:val="el-GR"/>
        </w:rPr>
      </w:pPr>
      <w:r>
        <w:rPr>
          <w:lang w:val="el-GR"/>
        </w:rPr>
        <w:t>Ο ΔΗΜΑΡΧΟΣ</w:t>
      </w:r>
    </w:p>
    <w:p w:rsidR="00DE290F" w:rsidRDefault="0071090C" w:rsidP="00E175DB">
      <w:pPr>
        <w:tabs>
          <w:tab w:val="center" w:pos="7339"/>
        </w:tabs>
        <w:ind w:left="5040"/>
        <w:rPr>
          <w:lang w:val="el-GR"/>
        </w:rPr>
      </w:pPr>
      <w:r>
        <w:rPr>
          <w:lang w:val="el-GR"/>
        </w:rPr>
        <w:t>ΓΚΙΖΑΣ ΒΑΣΙΛΕΙΟΣ</w:t>
      </w:r>
      <w:r w:rsidR="00E175DB">
        <w:rPr>
          <w:lang w:val="el-GR"/>
        </w:rPr>
        <w:tab/>
      </w:r>
    </w:p>
    <w:p w:rsidR="006D2695" w:rsidRDefault="006D2695">
      <w:pPr>
        <w:pStyle w:val="1"/>
        <w:rPr>
          <w:lang w:val="el-GR"/>
        </w:rPr>
      </w:pPr>
      <w:r>
        <w:rPr>
          <w:rFonts w:ascii="Calibri" w:hAnsi="Calibri" w:cs="Calibri"/>
          <w:lang w:val="el-GR"/>
        </w:rPr>
        <w:lastRenderedPageBreak/>
        <w:t>ΠΑΡΑΡΤΗΜΑΤΑ</w:t>
      </w:r>
    </w:p>
    <w:p w:rsidR="006D2695" w:rsidRDefault="006D2695">
      <w:pPr>
        <w:pStyle w:val="2"/>
        <w:tabs>
          <w:tab w:val="clear" w:pos="567"/>
          <w:tab w:val="left" w:pos="0"/>
        </w:tabs>
        <w:ind w:left="0" w:firstLine="0"/>
        <w:rPr>
          <w:rFonts w:eastAsia="SimSun"/>
          <w:i/>
          <w:iCs/>
          <w:color w:val="5B9BD5"/>
          <w:lang w:val="el-GR"/>
        </w:rPr>
      </w:pPr>
      <w:bookmarkStart w:id="55" w:name="_Toc492031054"/>
      <w:r>
        <w:rPr>
          <w:lang w:val="el-GR"/>
        </w:rPr>
        <w:t>ΠΑΡΑΡΤΗΜΑ Ι – Αναλυτική Περιγραφή Φυσικού και Οικονομικού Αντικειμένου της Σύμβασης (προσαρμοσμένο από την Αναθέτουσα Αρχή)</w:t>
      </w:r>
      <w:bookmarkEnd w:id="55"/>
    </w:p>
    <w:p w:rsidR="006D2695" w:rsidRDefault="006D2695">
      <w:pPr>
        <w:pStyle w:val="normalwithoutspacing"/>
        <w:rPr>
          <w:rFonts w:eastAsia="SimSun"/>
          <w:i/>
          <w:iCs/>
          <w:color w:val="5B9BD5"/>
          <w:szCs w:val="22"/>
        </w:rPr>
      </w:pPr>
    </w:p>
    <w:p w:rsidR="006D2695" w:rsidRDefault="006D2695">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6D2695" w:rsidRDefault="006D2695">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6D2695" w:rsidRDefault="006D2695">
      <w:pPr>
        <w:suppressAutoHyphens w:val="0"/>
        <w:autoSpaceDE w:val="0"/>
        <w:spacing w:after="60"/>
        <w:rPr>
          <w:rFonts w:eastAsia="SimSun"/>
          <w:szCs w:val="22"/>
          <w:lang w:val="el-GR"/>
        </w:rPr>
      </w:pPr>
      <w:r>
        <w:rPr>
          <w:rFonts w:eastAsia="SimSun"/>
          <w:szCs w:val="22"/>
          <w:lang w:val="el-GR"/>
        </w:rPr>
        <w:t>Συνοπτική Περιγραφή των υπηρεσιών και της λειτουργίας της Α.Α.</w:t>
      </w:r>
    </w:p>
    <w:p w:rsidR="006D2695" w:rsidRDefault="006D2695">
      <w:pPr>
        <w:suppressAutoHyphens w:val="0"/>
        <w:autoSpaceDE w:val="0"/>
        <w:spacing w:after="60"/>
        <w:rPr>
          <w:rFonts w:eastAsia="SimSun"/>
          <w:szCs w:val="22"/>
          <w:lang w:val="el-GR"/>
        </w:rPr>
      </w:pPr>
      <w:r>
        <w:rPr>
          <w:rFonts w:eastAsia="SimSun"/>
          <w:szCs w:val="22"/>
          <w:lang w:val="el-GR"/>
        </w:rPr>
        <w:t>Οργανωτική δομή της Α.Α.</w:t>
      </w:r>
    </w:p>
    <w:p w:rsidR="00EE6F1D" w:rsidRDefault="00EE6F1D">
      <w:pPr>
        <w:suppressAutoHyphens w:val="0"/>
        <w:autoSpaceDE w:val="0"/>
        <w:spacing w:after="60"/>
        <w:rPr>
          <w:rFonts w:eastAsia="SimSun"/>
          <w:szCs w:val="22"/>
          <w:lang w:val="el-GR"/>
        </w:rPr>
      </w:pPr>
      <w:r>
        <w:rPr>
          <w:rFonts w:eastAsia="SimSun"/>
          <w:szCs w:val="22"/>
          <w:lang w:val="el-GR"/>
        </w:rPr>
        <w:t>Οργανισμός Τοπικής Αυτοδιοίκησης</w:t>
      </w:r>
    </w:p>
    <w:p w:rsidR="00EE6F1D" w:rsidRPr="00113C64" w:rsidRDefault="006D2695">
      <w:pPr>
        <w:suppressAutoHyphens w:val="0"/>
        <w:autoSpaceDE w:val="0"/>
        <w:spacing w:after="60"/>
        <w:rPr>
          <w:rFonts w:eastAsia="SimSun"/>
          <w:szCs w:val="22"/>
          <w:lang w:val="el-GR"/>
        </w:rPr>
      </w:pPr>
      <w:r>
        <w:rPr>
          <w:rFonts w:eastAsia="SimSun"/>
          <w:szCs w:val="22"/>
          <w:lang w:val="el-GR"/>
        </w:rPr>
        <w:t xml:space="preserve">Υφιστάμενη κατάσταση-υποδομές </w:t>
      </w:r>
    </w:p>
    <w:p w:rsidR="006D2695" w:rsidRDefault="003A79F5">
      <w:pPr>
        <w:suppressAutoHyphens w:val="0"/>
        <w:autoSpaceDE w:val="0"/>
        <w:spacing w:after="60"/>
        <w:rPr>
          <w:rFonts w:eastAsia="SimSun"/>
          <w:szCs w:val="22"/>
          <w:lang w:val="el-GR"/>
        </w:rPr>
      </w:pPr>
      <w:r>
        <w:rPr>
          <w:rFonts w:eastAsia="SimSun"/>
          <w:szCs w:val="22"/>
          <w:lang w:val="el-GR"/>
        </w:rPr>
        <w:t>υπάρχουν εγκατεστημένοι κάδοι απορριμμάτων σε όλες τις  δημοτικές ενότητες του δήμου Ναυπακτίας</w:t>
      </w:r>
      <w:r w:rsidR="006D2695">
        <w:rPr>
          <w:rFonts w:eastAsia="SimSun"/>
          <w:i/>
          <w:iCs/>
          <w:color w:val="5B9BD5"/>
          <w:szCs w:val="22"/>
          <w:lang w:val="el-GR"/>
        </w:rPr>
        <w:t>[]</w:t>
      </w:r>
    </w:p>
    <w:p w:rsidR="006D2695" w:rsidRDefault="006D2695">
      <w:pPr>
        <w:suppressAutoHyphens w:val="0"/>
        <w:autoSpaceDE w:val="0"/>
        <w:spacing w:after="60"/>
        <w:rPr>
          <w:rFonts w:eastAsia="SimSun"/>
          <w:szCs w:val="22"/>
          <w:lang w:val="el-GR"/>
        </w:rPr>
      </w:pPr>
      <w:r>
        <w:rPr>
          <w:rFonts w:eastAsia="SimSun"/>
          <w:szCs w:val="22"/>
          <w:lang w:val="el-GR"/>
        </w:rPr>
        <w:t>ΣΚΟΠΟΣ ΚΑΙ ΣΤΟΧΟΙ ΤΗΣ ΣΥΜΒΑΣΗΣ</w:t>
      </w:r>
    </w:p>
    <w:p w:rsidR="006D2695" w:rsidRPr="007347F7" w:rsidRDefault="006D2695">
      <w:pPr>
        <w:suppressAutoHyphens w:val="0"/>
        <w:autoSpaceDE w:val="0"/>
        <w:spacing w:after="60"/>
        <w:rPr>
          <w:rFonts w:eastAsia="SimSun"/>
          <w:szCs w:val="22"/>
          <w:lang w:val="el-GR"/>
        </w:rPr>
      </w:pPr>
      <w:r>
        <w:rPr>
          <w:rFonts w:eastAsia="SimSun"/>
          <w:szCs w:val="22"/>
          <w:lang w:val="el-GR"/>
        </w:rPr>
        <w:t xml:space="preserve">Περιγραφή των αναγκών της Α.Α. </w:t>
      </w:r>
      <w:r>
        <w:rPr>
          <w:rFonts w:eastAsia="SimSun"/>
          <w:i/>
          <w:iCs/>
          <w:color w:val="5B9BD5"/>
          <w:szCs w:val="22"/>
          <w:lang w:val="el-GR"/>
        </w:rPr>
        <w:t>[]</w:t>
      </w:r>
      <w:r w:rsidR="007B6C87" w:rsidRPr="007347F7">
        <w:rPr>
          <w:rFonts w:eastAsia="SimSun"/>
          <w:i/>
          <w:iCs/>
          <w:szCs w:val="22"/>
          <w:lang w:val="el-GR"/>
        </w:rPr>
        <w:t xml:space="preserve">Θα γίνει προμήθεια </w:t>
      </w:r>
      <w:r w:rsidR="00384AB6">
        <w:rPr>
          <w:rFonts w:eastAsia="SimSun"/>
          <w:i/>
          <w:iCs/>
          <w:szCs w:val="22"/>
          <w:lang w:val="el-GR"/>
        </w:rPr>
        <w:t>κάδων μηχανικής αποκομιδής</w:t>
      </w:r>
      <w:r w:rsidR="007B6C87" w:rsidRPr="007347F7">
        <w:rPr>
          <w:rFonts w:eastAsia="SimSun"/>
          <w:i/>
          <w:iCs/>
          <w:szCs w:val="22"/>
          <w:lang w:val="el-GR"/>
        </w:rPr>
        <w:t xml:space="preserve"> για τις ανάγκες του Δήμου  Ναυπακτίας</w:t>
      </w:r>
    </w:p>
    <w:p w:rsidR="006D2695" w:rsidRDefault="006D2695">
      <w:pPr>
        <w:suppressAutoHyphens w:val="0"/>
        <w:autoSpaceDE w:val="0"/>
        <w:spacing w:after="60"/>
        <w:rPr>
          <w:rFonts w:eastAsia="SimSun"/>
          <w:i/>
          <w:iCs/>
          <w:color w:val="5B9BD5"/>
          <w:szCs w:val="22"/>
          <w:lang w:val="el-GR"/>
        </w:rPr>
      </w:pPr>
      <w:r>
        <w:rPr>
          <w:rFonts w:eastAsia="SimSun"/>
          <w:szCs w:val="22"/>
          <w:lang w:val="el-GR"/>
        </w:rPr>
        <w:t>Στοιχεία ωριμότητας της Σύμβασης</w:t>
      </w:r>
      <w:r w:rsidR="00AA46DE" w:rsidRPr="00AA46DE">
        <w:rPr>
          <w:rFonts w:eastAsia="SimSun"/>
          <w:szCs w:val="22"/>
          <w:lang w:val="el-GR"/>
        </w:rPr>
        <w:t xml:space="preserve"> </w:t>
      </w:r>
      <w:r>
        <w:rPr>
          <w:rFonts w:eastAsia="SimSun"/>
          <w:szCs w:val="22"/>
          <w:lang w:val="el-GR"/>
        </w:rPr>
        <w:t xml:space="preserve"> </w:t>
      </w:r>
      <w:r>
        <w:rPr>
          <w:rFonts w:eastAsia="SimSun"/>
          <w:i/>
          <w:iCs/>
          <w:color w:val="5B9BD5"/>
          <w:szCs w:val="22"/>
          <w:lang w:val="el-GR"/>
        </w:rPr>
        <w:t>]</w:t>
      </w:r>
    </w:p>
    <w:p w:rsidR="007B6C87" w:rsidRDefault="007B6C87" w:rsidP="00384AB6">
      <w:pPr>
        <w:suppressAutoHyphens w:val="0"/>
        <w:autoSpaceDE w:val="0"/>
        <w:spacing w:after="60"/>
        <w:rPr>
          <w:rFonts w:eastAsia="SimSun"/>
          <w:szCs w:val="22"/>
          <w:lang w:val="el-GR"/>
        </w:rPr>
      </w:pPr>
      <w:r w:rsidRPr="007B6C87">
        <w:rPr>
          <w:rFonts w:eastAsia="SimSun"/>
          <w:szCs w:val="22"/>
          <w:lang w:val="el-GR"/>
        </w:rPr>
        <w:t xml:space="preserve">Η συνολική δαπάνη θα βαρύνει τον Προϋπολογισμό του Δήμου Ναυπακτίας </w:t>
      </w:r>
      <w:r>
        <w:rPr>
          <w:rFonts w:eastAsia="SimSun"/>
          <w:szCs w:val="22"/>
          <w:lang w:val="el-GR"/>
        </w:rPr>
        <w:t xml:space="preserve"> έτους 201</w:t>
      </w:r>
      <w:r w:rsidR="00C34EC8" w:rsidRPr="00C34EC8">
        <w:rPr>
          <w:rFonts w:eastAsia="SimSun"/>
          <w:szCs w:val="22"/>
          <w:lang w:val="el-GR"/>
        </w:rPr>
        <w:t>9</w:t>
      </w:r>
      <w:r>
        <w:rPr>
          <w:rFonts w:eastAsia="SimSun"/>
          <w:szCs w:val="22"/>
          <w:lang w:val="el-GR"/>
        </w:rPr>
        <w:t>,</w:t>
      </w:r>
      <w:r w:rsidRPr="007B6C87">
        <w:rPr>
          <w:rFonts w:eastAsia="SimSun"/>
          <w:szCs w:val="22"/>
          <w:lang w:val="el-GR"/>
        </w:rPr>
        <w:t xml:space="preserve">  </w:t>
      </w:r>
      <w:r w:rsidRPr="00573338">
        <w:rPr>
          <w:rFonts w:eastAsia="SimSun"/>
          <w:szCs w:val="22"/>
          <w:lang w:val="el-GR"/>
        </w:rPr>
        <w:t>ΚΑΕ</w:t>
      </w:r>
      <w:r w:rsidR="00384AB6" w:rsidRPr="00573338">
        <w:rPr>
          <w:rFonts w:eastAsia="SimSun"/>
          <w:szCs w:val="22"/>
          <w:lang w:val="el-GR"/>
        </w:rPr>
        <w:t xml:space="preserve"> 20.7135.002</w:t>
      </w:r>
      <w:r w:rsidR="00384AB6">
        <w:rPr>
          <w:rFonts w:eastAsia="SimSun"/>
          <w:szCs w:val="22"/>
          <w:lang w:val="el-GR"/>
        </w:rPr>
        <w:t xml:space="preserve"> </w:t>
      </w:r>
    </w:p>
    <w:p w:rsidR="00AA46DE" w:rsidRPr="00D5475D" w:rsidRDefault="006D2695">
      <w:pPr>
        <w:suppressAutoHyphens w:val="0"/>
        <w:autoSpaceDE w:val="0"/>
        <w:spacing w:after="60"/>
        <w:rPr>
          <w:rFonts w:eastAsia="SimSun"/>
          <w:szCs w:val="22"/>
          <w:lang w:val="el-GR"/>
        </w:rPr>
      </w:pPr>
      <w:r w:rsidRPr="00DE3A9C">
        <w:rPr>
          <w:rFonts w:eastAsia="SimSun"/>
          <w:szCs w:val="22"/>
          <w:lang w:val="el-GR"/>
        </w:rPr>
        <w:t>Τεκμηρίωση σκοπιμότητας/υποδιαίρεσης ή μη της σύμβασης σε τμήματα</w:t>
      </w:r>
    </w:p>
    <w:p w:rsidR="006D2695" w:rsidRPr="00FD7CF4" w:rsidRDefault="00384AB6">
      <w:pPr>
        <w:suppressAutoHyphens w:val="0"/>
        <w:autoSpaceDE w:val="0"/>
        <w:spacing w:after="60"/>
        <w:rPr>
          <w:rFonts w:eastAsia="SimSun"/>
          <w:szCs w:val="22"/>
          <w:lang w:val="el-GR"/>
        </w:rPr>
      </w:pPr>
      <w:r>
        <w:rPr>
          <w:rFonts w:eastAsia="SimSun"/>
          <w:szCs w:val="22"/>
          <w:lang w:val="el-GR"/>
        </w:rPr>
        <w:t>Δεν ε</w:t>
      </w:r>
      <w:r w:rsidR="00AA46DE" w:rsidRPr="00FD7CF4">
        <w:rPr>
          <w:rFonts w:eastAsia="SimSun"/>
          <w:szCs w:val="22"/>
          <w:lang w:val="el-GR"/>
        </w:rPr>
        <w:t>ίναι δυνατή η υποδ</w:t>
      </w:r>
      <w:r w:rsidR="00FD7CF4" w:rsidRPr="00FD7CF4">
        <w:rPr>
          <w:rFonts w:eastAsia="SimSun"/>
          <w:szCs w:val="22"/>
          <w:lang w:val="el-GR"/>
        </w:rPr>
        <w:t>ι</w:t>
      </w:r>
      <w:r w:rsidR="00AA46DE" w:rsidRPr="00FD7CF4">
        <w:rPr>
          <w:rFonts w:eastAsia="SimSun"/>
          <w:szCs w:val="22"/>
          <w:lang w:val="el-GR"/>
        </w:rPr>
        <w:t xml:space="preserve">αίρεση σε </w:t>
      </w:r>
      <w:proofErr w:type="spellStart"/>
      <w:r w:rsidR="00AA46DE" w:rsidRPr="00FD7CF4">
        <w:rPr>
          <w:rFonts w:eastAsia="SimSun"/>
          <w:szCs w:val="22"/>
          <w:lang w:val="el-GR"/>
        </w:rPr>
        <w:t>τμήματα</w:t>
      </w:r>
      <w:r>
        <w:rPr>
          <w:rFonts w:eastAsia="SimSun"/>
          <w:szCs w:val="22"/>
          <w:lang w:val="el-GR"/>
        </w:rPr>
        <w:t>(προκειται</w:t>
      </w:r>
      <w:proofErr w:type="spellEnd"/>
      <w:r>
        <w:rPr>
          <w:rFonts w:eastAsia="SimSun"/>
          <w:szCs w:val="22"/>
          <w:lang w:val="el-GR"/>
        </w:rPr>
        <w:t xml:space="preserve"> για ένα είδος_)</w:t>
      </w:r>
      <w:r w:rsidR="00AA46DE" w:rsidRPr="00FD7CF4">
        <w:rPr>
          <w:rFonts w:eastAsia="SimSun"/>
          <w:szCs w:val="22"/>
          <w:lang w:val="el-GR"/>
        </w:rPr>
        <w:t xml:space="preserve">. </w:t>
      </w:r>
      <w:r w:rsidR="006D2695" w:rsidRPr="00FD7CF4">
        <w:rPr>
          <w:rFonts w:eastAsia="SimSun"/>
          <w:szCs w:val="22"/>
          <w:lang w:val="el-GR"/>
        </w:rPr>
        <w:t xml:space="preserve"> </w:t>
      </w:r>
      <w:r w:rsidR="006D2695" w:rsidRPr="00FD7CF4">
        <w:rPr>
          <w:rFonts w:eastAsia="SimSun"/>
          <w:i/>
          <w:iCs/>
          <w:szCs w:val="22"/>
          <w:lang w:val="el-GR"/>
        </w:rPr>
        <w:t>[βλ. Άρθρα 45, 49 και 59 του ν. 4412/2016]</w:t>
      </w:r>
    </w:p>
    <w:p w:rsidR="006D2695" w:rsidRDefault="006D2695">
      <w:pPr>
        <w:suppressAutoHyphens w:val="0"/>
        <w:autoSpaceDE w:val="0"/>
        <w:spacing w:after="60"/>
        <w:rPr>
          <w:rFonts w:eastAsia="SimSun"/>
          <w:szCs w:val="22"/>
          <w:lang w:val="el-GR"/>
        </w:rPr>
      </w:pPr>
      <w:r>
        <w:rPr>
          <w:rFonts w:eastAsia="SimSun"/>
          <w:szCs w:val="22"/>
          <w:lang w:val="el-GR"/>
        </w:rPr>
        <w:t>ΑΝΤΙΚΕΙΜΕΝΟ ΤΗΣ ΣΥΜΒΑΣΗΣ</w:t>
      </w:r>
    </w:p>
    <w:p w:rsidR="006D2695" w:rsidRDefault="006D2695">
      <w:pPr>
        <w:suppressAutoHyphens w:val="0"/>
        <w:autoSpaceDE w:val="0"/>
        <w:spacing w:after="60"/>
        <w:rPr>
          <w:rFonts w:eastAsia="SimSun"/>
          <w:szCs w:val="22"/>
          <w:lang w:val="el-GR"/>
        </w:rPr>
      </w:pPr>
      <w:r>
        <w:rPr>
          <w:rFonts w:eastAsia="SimSun"/>
          <w:szCs w:val="22"/>
          <w:lang w:val="el-GR"/>
        </w:rPr>
        <w:t xml:space="preserve">Απαιτήσεις και Τεχνικές Προδιαγραφές </w:t>
      </w:r>
      <w:r w:rsidR="00384AB6">
        <w:rPr>
          <w:rFonts w:eastAsia="SimSun"/>
          <w:szCs w:val="22"/>
          <w:lang w:val="el-GR"/>
        </w:rPr>
        <w:t xml:space="preserve"> </w:t>
      </w:r>
      <w:r>
        <w:rPr>
          <w:rFonts w:eastAsia="SimSun"/>
          <w:szCs w:val="22"/>
          <w:lang w:val="el-GR"/>
        </w:rPr>
        <w:t xml:space="preserve"> αντικειμένου</w:t>
      </w:r>
      <w:r w:rsidR="00F27F9B">
        <w:rPr>
          <w:rFonts w:eastAsia="SimSun"/>
          <w:szCs w:val="22"/>
          <w:lang w:val="el-GR"/>
        </w:rPr>
        <w:t>:</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1.ΓΕΝΙΚΑ</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t>Οι κάδοι μηχανικής αποκομιδής πρέπει να είναι πρόσφατης κατασκευής και να ακολουθούν τα STANDARDS ΕΝ 840-2, 5, 6  και να είναι ικανοί να δεχθούν οικιακά, εμπορικά και βιομηχανικά απορρίμματα καθώς και αντικείμενα με μεγάλο όγκο.</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t>Η χωρητικότητα των κάδων θα είναι 1.100 λίτρα +5% αντίστοιχα. αποδεικνυόμενη από την αναλυτική έκθεση ελέγχου του προϊόντος που ακολουθεί το πιστοποιητικό ποιότητας ΕΝ-840</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t>Οι κάδοι θα είναι κατάλληλοι για την προσωρινή αποθήκευση όλων των οικιακών, εμπορικών και βιομηχανικών απορριμμάτων.</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Πάνω στις πλευρικές επιφάνειες του κάδου και περίπου στο κέντρο τους να είναι ακλόνητα στερεωμένοι δύο κυλινδροειδείς σωλήνες που χρησιμεύουν για την ανάρτηση του κάδου από τον μηχανισμό εκκένωσης κάδων του απορριμματοφόρου (βραχίονες). Επίσης, με το ειδικά ενισχυμένο χείλος του κάδου να είναι δυνατή η ανύψωση του και με ανυψωτικό σύστημα τύπου κτένας.</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t>Ο κάδος επίσης θα φέρει τις απαραίτητες χειρολαβές κατάλληλης διατομής και ενίσχυσης για την εύκολη μετακίνησή του και την εργονομική χρήση του.</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2. ΕΙΔΙΚΑ</w:t>
      </w:r>
    </w:p>
    <w:p w:rsidR="00F27F9B" w:rsidRPr="00F27F9B" w:rsidRDefault="00F27F9B" w:rsidP="00F27F9B">
      <w:pPr>
        <w:suppressAutoHyphens w:val="0"/>
        <w:autoSpaceDE w:val="0"/>
        <w:spacing w:after="60"/>
        <w:rPr>
          <w:rFonts w:eastAsia="SimSun"/>
          <w:i/>
          <w:iCs/>
          <w:color w:val="5B9BD5"/>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t xml:space="preserve">Όλα τα πλαστικά τμήματα πρέπει να είναι  </w:t>
      </w:r>
      <w:proofErr w:type="spellStart"/>
      <w:r w:rsidRPr="007C6D7A">
        <w:rPr>
          <w:rFonts w:eastAsia="SimSun"/>
          <w:i/>
          <w:iCs/>
          <w:szCs w:val="22"/>
          <w:lang w:val="el-GR"/>
        </w:rPr>
        <w:t>μονομπλόκ</w:t>
      </w:r>
      <w:proofErr w:type="spellEnd"/>
      <w:r w:rsidRPr="007C6D7A">
        <w:rPr>
          <w:rFonts w:eastAsia="SimSun"/>
          <w:i/>
          <w:iCs/>
          <w:szCs w:val="22"/>
          <w:lang w:val="el-GR"/>
        </w:rPr>
        <w:t xml:space="preserve"> και συγκεκριμένα το κυρίως σώμα, συμπεριλαμβανόμενων των βάσεων </w:t>
      </w:r>
      <w:proofErr w:type="spellStart"/>
      <w:r w:rsidRPr="007C6D7A">
        <w:rPr>
          <w:rFonts w:eastAsia="SimSun"/>
          <w:i/>
          <w:iCs/>
          <w:szCs w:val="22"/>
          <w:lang w:val="el-GR"/>
        </w:rPr>
        <w:t>έδρασης</w:t>
      </w:r>
      <w:proofErr w:type="spellEnd"/>
      <w:r w:rsidRPr="007C6D7A">
        <w:rPr>
          <w:rFonts w:eastAsia="SimSun"/>
          <w:i/>
          <w:iCs/>
          <w:szCs w:val="22"/>
          <w:lang w:val="el-GR"/>
        </w:rPr>
        <w:t xml:space="preserve"> του καπακιού, καπάκι </w:t>
      </w:r>
      <w:proofErr w:type="spellStart"/>
      <w:r w:rsidRPr="007C6D7A">
        <w:rPr>
          <w:rFonts w:eastAsia="SimSun"/>
          <w:i/>
          <w:iCs/>
          <w:szCs w:val="22"/>
          <w:lang w:val="el-GR"/>
        </w:rPr>
        <w:t>κ.λ.π</w:t>
      </w:r>
      <w:proofErr w:type="spellEnd"/>
      <w:r w:rsidRPr="007C6D7A">
        <w:rPr>
          <w:rFonts w:eastAsia="SimSun"/>
          <w:i/>
          <w:iCs/>
          <w:szCs w:val="22"/>
          <w:lang w:val="el-GR"/>
        </w:rPr>
        <w:t xml:space="preserve">., θα πρέπει να αποτελούν αυτοτελή </w:t>
      </w:r>
      <w:proofErr w:type="spellStart"/>
      <w:r w:rsidRPr="007C6D7A">
        <w:rPr>
          <w:rFonts w:eastAsia="SimSun"/>
          <w:i/>
          <w:iCs/>
          <w:szCs w:val="22"/>
          <w:lang w:val="el-GR"/>
        </w:rPr>
        <w:t>μονομπλόκ</w:t>
      </w:r>
      <w:proofErr w:type="spellEnd"/>
      <w:r w:rsidRPr="007C6D7A">
        <w:rPr>
          <w:rFonts w:eastAsia="SimSun"/>
          <w:i/>
          <w:iCs/>
          <w:szCs w:val="22"/>
          <w:lang w:val="el-GR"/>
        </w:rPr>
        <w:t xml:space="preserve"> τμήματα.</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lastRenderedPageBreak/>
        <w:t>Πρέπει να έχουν κατασκευαστεί με  συμπαγή χύτευση και ενίσχυση πλαστικού (πολυαιθυλενίου) υπό πίεση (INJECTION) από πολυαιθυλένιο υψηλού μοριακού βάρους με ειδικούς σταθεροποιητές έναντι πολυμερισμού από υπέρυθρες ακτίνες και από πρωτογενές υλικό.</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 xml:space="preserve">     </w:t>
      </w:r>
      <w:r w:rsidRPr="007C6D7A">
        <w:rPr>
          <w:rFonts w:eastAsia="SimSun"/>
          <w:i/>
          <w:iCs/>
          <w:szCs w:val="22"/>
          <w:lang w:val="el-GR"/>
        </w:rPr>
        <w:tab/>
        <w:t>Πρέπει να έχουν απόλυτη ανθεκτικότητα στις πολύ χαμηλές και πολύ υψηλές θερμοκρασίες, κλιματολογικές μεταβολές (και μάλιστα απότομες) και σε χημικές αντιδράσεις.</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t xml:space="preserve">Το υλικό </w:t>
      </w:r>
      <w:proofErr w:type="spellStart"/>
      <w:r w:rsidRPr="007C6D7A">
        <w:rPr>
          <w:rFonts w:eastAsia="SimSun"/>
          <w:i/>
          <w:iCs/>
          <w:szCs w:val="22"/>
          <w:lang w:val="el-GR"/>
        </w:rPr>
        <w:t>εκχυόμενο</w:t>
      </w:r>
      <w:proofErr w:type="spellEnd"/>
      <w:r w:rsidRPr="007C6D7A">
        <w:rPr>
          <w:rFonts w:eastAsia="SimSun"/>
          <w:i/>
          <w:iCs/>
          <w:szCs w:val="22"/>
          <w:lang w:val="el-GR"/>
        </w:rPr>
        <w:t xml:space="preserve"> να έχει ομοιόμορφη και ομοιογενή κατανομή σ' όλα τα σημεία του κάδου.</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 xml:space="preserve">Το βάρος του κάδου  θα είναι  50-55 κιλά περίπου και το πάχος του σώματος τουλάχιστον  5,5 χιλιοστά. </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3. ΚΥΡΙΩΣ ΣΩΜΑ (ΚΟΡΜΟΣ)</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 xml:space="preserve">Το κυρίως σώμα του κάδου θα πρέπει να έχει σχήμα </w:t>
      </w:r>
      <w:proofErr w:type="spellStart"/>
      <w:r w:rsidRPr="007C6D7A">
        <w:rPr>
          <w:rFonts w:eastAsia="SimSun"/>
          <w:i/>
          <w:iCs/>
          <w:szCs w:val="22"/>
          <w:lang w:val="el-GR"/>
        </w:rPr>
        <w:t>κώλουρης</w:t>
      </w:r>
      <w:proofErr w:type="spellEnd"/>
      <w:r w:rsidRPr="007C6D7A">
        <w:rPr>
          <w:rFonts w:eastAsia="SimSun"/>
          <w:i/>
          <w:iCs/>
          <w:szCs w:val="22"/>
          <w:lang w:val="el-GR"/>
        </w:rPr>
        <w:t xml:space="preserve"> πυραμίδας, με προς τα άνω συνεχώς αυξανόμενη διατομή, που θα διασφαλίζει την πλήρη εκκένωση του από τα υλικά, με ολίσθηση, κατά την ανατροπή του, από τον ανυψωτικό μηχανισμό.  </w:t>
      </w:r>
      <w:r w:rsidRPr="007C6D7A">
        <w:rPr>
          <w:rFonts w:eastAsia="SimSun"/>
          <w:i/>
          <w:iCs/>
          <w:szCs w:val="22"/>
          <w:lang w:val="el-GR"/>
        </w:rPr>
        <w:tab/>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Λόγω του βάρους των υλικών που δέχεται κατά τη μεταφορά του και την εκκένωσή του, το κυρίως σώμα του κάδου και στις τέσσερεις πλευρές (τοιχώματα)  του,  θα πρέπει να είναι ειδικά ενισχυμένο ώστε να αποφεύγεται η παραμόρφωση των τοιχωμάτων κατά την χρήση του. Απαραιτήτως και επί ποινή απορρίψεως, το κυρίως σώμα θα φέρει σε δύο τουλάχιστον από τις τέσσερεις πλευρές του, ισχυρές κάθετες νευρώσεις σε όλο το ύψος των πλευρών αυτών.</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Για λόγους μεγαλύτερης αντοχής, στις καταπονήσεις που δημιουργούνται κατά το άνοιγμα και το κλείσιμο του καπακιού του κάδου, το κυρίως σώμα πρέπει υποχρεωτικά να περιλαμβάνει κατά την χύτευση (</w:t>
      </w:r>
      <w:proofErr w:type="spellStart"/>
      <w:r w:rsidRPr="007C6D7A">
        <w:rPr>
          <w:rFonts w:eastAsia="SimSun"/>
          <w:i/>
          <w:iCs/>
          <w:szCs w:val="22"/>
          <w:lang w:val="el-GR"/>
        </w:rPr>
        <w:t>μονομπλόκ</w:t>
      </w:r>
      <w:proofErr w:type="spellEnd"/>
      <w:r w:rsidRPr="007C6D7A">
        <w:rPr>
          <w:rFonts w:eastAsia="SimSun"/>
          <w:i/>
          <w:iCs/>
          <w:szCs w:val="22"/>
          <w:lang w:val="el-GR"/>
        </w:rPr>
        <w:t>), τουλάχιστον δύο ειδικά σχεδιασμένους  ισχυρούς μεντεσέδες μέσω των οποίων το καπάκι, θα συνδέεται απ’ ευθείας και σταθερά στο σώμα, αποκλειομένων των διανοίξεων οπών στο κυρίως σώμα ή το καπάκι και της χρήσης βιδών, παξιμαδιών, πρόσθετων προσαρμογών κ.α.</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Οι μεντεσέδες αυτοί θα είναι πλάτους κατ’ ελάχιστον 10cm ο κάθε ένας, έτσι ώστε οι δυνάμεις καταπόνησης να διαμοιράζονται σε μεγαλύτερη επιφάνεια και να μην υπάρχει κίνδυνος καταστροφής τους.</w:t>
      </w:r>
    </w:p>
    <w:p w:rsidR="00F27F9B" w:rsidRPr="00F27F9B" w:rsidRDefault="00F27F9B" w:rsidP="00F27F9B">
      <w:pPr>
        <w:suppressAutoHyphens w:val="0"/>
        <w:autoSpaceDE w:val="0"/>
        <w:spacing w:after="60"/>
        <w:rPr>
          <w:rFonts w:eastAsia="SimSun"/>
          <w:i/>
          <w:iCs/>
          <w:color w:val="5B9BD5"/>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4. ΤΡΟΧΟΙ</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t>Ο κάδος πρέπει  να έχει τέσσερις τροχούς βαρέως τύπου από συμπαγές ελαστικό  αρίστης κατασκευής και ποιότητας διαμέτρου Φ 200 χιλ. και ικανότητας περιστροφής τους περί κατακόρυφο άξονα κατά 360ο έτσι ώστε ο κάδος να είναι ευέλικτος σε περίπτωση που θα χρειαστεί να μετακινηθεί μέσα σε στενούς χώρους.</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t xml:space="preserve">Ο κάθε τροχός  πρέπει να στηρίζεται σε διχαλωτό υποστήριγμα μέσω ενσφαίρου </w:t>
      </w:r>
      <w:proofErr w:type="spellStart"/>
      <w:r w:rsidRPr="007C6D7A">
        <w:rPr>
          <w:rFonts w:eastAsia="SimSun"/>
          <w:i/>
          <w:iCs/>
          <w:szCs w:val="22"/>
          <w:lang w:val="el-GR"/>
        </w:rPr>
        <w:t>τριβέως</w:t>
      </w:r>
      <w:proofErr w:type="spellEnd"/>
      <w:r w:rsidRPr="007C6D7A">
        <w:rPr>
          <w:rFonts w:eastAsia="SimSun"/>
          <w:i/>
          <w:iCs/>
          <w:szCs w:val="22"/>
          <w:lang w:val="el-GR"/>
        </w:rPr>
        <w:t xml:space="preserve"> και συνδέεται με τον κάδο μέσω ειδικής βάσεως κατάλληλα ενισχυμένης και διαμορφωμένης ικανής να δέχεται τα δυναμικά φορτία και τις κρούσεις κατά τη χρήση του κάδου.</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t>Ο κάθε κάδος  πρέπει να έχει τη δυνατότητα να   ακινητοποιείται με χωριστά ποδόφρενα στους δυο τροχούς που ενεργοποιούνται με απλό πάτημα στο πόδι .</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5.  ΟΠΗ ΚΑΘΑΡΙΣΜΟΥ</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t xml:space="preserve">Στον πυθμένα του κάδου και στο κατώτερο σημείο του  υποχρεωτικά να υπάρχει ειδική οπή που θα κατασκευάζεται κατά την χύτευση </w:t>
      </w:r>
      <w:proofErr w:type="spellStart"/>
      <w:r w:rsidRPr="007C6D7A">
        <w:rPr>
          <w:rFonts w:eastAsia="SimSun"/>
          <w:i/>
          <w:iCs/>
          <w:szCs w:val="22"/>
          <w:lang w:val="el-GR"/>
        </w:rPr>
        <w:t>μονομπλόκ</w:t>
      </w:r>
      <w:proofErr w:type="spellEnd"/>
      <w:r w:rsidRPr="007C6D7A">
        <w:rPr>
          <w:rFonts w:eastAsia="SimSun"/>
          <w:i/>
          <w:iCs/>
          <w:szCs w:val="22"/>
          <w:lang w:val="el-GR"/>
        </w:rPr>
        <w:t xml:space="preserve"> αποκλειομένων των </w:t>
      </w:r>
      <w:proofErr w:type="spellStart"/>
      <w:r w:rsidRPr="007C6D7A">
        <w:rPr>
          <w:rFonts w:eastAsia="SimSun"/>
          <w:i/>
          <w:iCs/>
          <w:szCs w:val="22"/>
          <w:lang w:val="el-GR"/>
        </w:rPr>
        <w:t>ιδιοκατασκευών</w:t>
      </w:r>
      <w:proofErr w:type="spellEnd"/>
      <w:r w:rsidRPr="007C6D7A">
        <w:rPr>
          <w:rFonts w:eastAsia="SimSun"/>
          <w:i/>
          <w:iCs/>
          <w:szCs w:val="22"/>
          <w:lang w:val="el-GR"/>
        </w:rPr>
        <w:t>, για την εκροή των υγρών μετά τον καθαρισμό του κάδου. Η οπή αυτή πρέπει  να καλύπτεται με ειδικό καπάκι  και ειδική τσιμούχα, έτσι ώστε να  έχει απόλυτη στεγανότητα.</w:t>
      </w:r>
    </w:p>
    <w:p w:rsidR="00F27F9B" w:rsidRPr="00F27F9B" w:rsidRDefault="00F27F9B" w:rsidP="00F27F9B">
      <w:pPr>
        <w:suppressAutoHyphens w:val="0"/>
        <w:autoSpaceDE w:val="0"/>
        <w:spacing w:after="60"/>
        <w:rPr>
          <w:rFonts w:eastAsia="SimSun"/>
          <w:i/>
          <w:iCs/>
          <w:color w:val="5B9BD5"/>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6.  ΚΑΠΑΚΙ ΚΑΔΟΥ</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 xml:space="preserve">    </w:t>
      </w:r>
      <w:r w:rsidRPr="007C6D7A">
        <w:rPr>
          <w:rFonts w:eastAsia="SimSun"/>
          <w:i/>
          <w:iCs/>
          <w:szCs w:val="22"/>
          <w:lang w:val="el-GR"/>
        </w:rPr>
        <w:tab/>
        <w:t>Το καπάκι θα είναι επίπεδο και θα πρέπει να ανοίγει και να κλείνει εύκολα για την τοποθέτηση των υλικών. Επίσης να έχει ειδικά ενισχυμένη κατασκευή για να αντέχει σε καταπονήσεις και χτυπήματα.</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Το καπάκι και το κυρίως σώμα για λόγους μεγαλύτερης αντοχής, πρέπει υποχρεωτικά να συνδέονται απ’ ευθείας και σταθερά, μέσω ειδικά σχεδιασμένων  μεντεσέδων που θα περιλαμβάνονται κατά την χύτευση (</w:t>
      </w:r>
      <w:proofErr w:type="spellStart"/>
      <w:r w:rsidRPr="007C6D7A">
        <w:rPr>
          <w:rFonts w:eastAsia="SimSun"/>
          <w:i/>
          <w:iCs/>
          <w:szCs w:val="22"/>
          <w:lang w:val="el-GR"/>
        </w:rPr>
        <w:t>μονομπλόκ</w:t>
      </w:r>
      <w:proofErr w:type="spellEnd"/>
      <w:r w:rsidRPr="007C6D7A">
        <w:rPr>
          <w:rFonts w:eastAsia="SimSun"/>
          <w:i/>
          <w:iCs/>
          <w:szCs w:val="22"/>
          <w:lang w:val="el-GR"/>
        </w:rPr>
        <w:t xml:space="preserve">) και ειδικό μεταλλικό σωλήνα  υψηλής αντοχής, αποκλειομένων των διανοίξεων οπών στο κυρίως σώμα ή το καπάκι και της χρήσης βιδών, παξιμαδιών, πρόσθετων προσαρμογών κ.α. </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 xml:space="preserve">Το γέμισμα του κάδου να μπορεί να γίνεται και με </w:t>
      </w:r>
      <w:proofErr w:type="spellStart"/>
      <w:r w:rsidRPr="007C6D7A">
        <w:rPr>
          <w:rFonts w:eastAsia="SimSun"/>
          <w:i/>
          <w:iCs/>
          <w:szCs w:val="22"/>
          <w:lang w:val="el-GR"/>
        </w:rPr>
        <w:t>ποδομοχλό</w:t>
      </w:r>
      <w:proofErr w:type="spellEnd"/>
      <w:r w:rsidRPr="007C6D7A">
        <w:rPr>
          <w:rFonts w:eastAsia="SimSun"/>
          <w:i/>
          <w:iCs/>
          <w:szCs w:val="22"/>
          <w:lang w:val="el-GR"/>
        </w:rPr>
        <w:t xml:space="preserve"> ανοίγματος καπακιού, κατά το δυνατόν αθόρυβης και στιβαρής κατασκευής ώστε να μην φθείρεται από τη συνεχή χρήση. Το σύστημα του </w:t>
      </w:r>
      <w:proofErr w:type="spellStart"/>
      <w:r w:rsidRPr="007C6D7A">
        <w:rPr>
          <w:rFonts w:eastAsia="SimSun"/>
          <w:i/>
          <w:iCs/>
          <w:szCs w:val="22"/>
          <w:lang w:val="el-GR"/>
        </w:rPr>
        <w:t>ποδομοχλού</w:t>
      </w:r>
      <w:proofErr w:type="spellEnd"/>
      <w:r w:rsidRPr="007C6D7A">
        <w:rPr>
          <w:rFonts w:eastAsia="SimSun"/>
          <w:i/>
          <w:iCs/>
          <w:szCs w:val="22"/>
          <w:lang w:val="el-GR"/>
        </w:rPr>
        <w:t xml:space="preserve"> πρέπει να έχει την δυνατότητα να ανοίγει και από την πλευρά του πεζοδρομίου </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 xml:space="preserve">Να είναι γαλβανισμένος για μακροχρόνια αντοχή στην οξείδωση και να στηρίζεται στις βάσεις των τροχών και όχι στο σώμα του κάδου για αποφυγή διάτρησης του σώματος. </w:t>
      </w:r>
    </w:p>
    <w:p w:rsidR="00F27F9B" w:rsidRPr="007C6D7A" w:rsidRDefault="00F27F9B" w:rsidP="00F27F9B">
      <w:pPr>
        <w:suppressAutoHyphens w:val="0"/>
        <w:autoSpaceDE w:val="0"/>
        <w:spacing w:after="60"/>
        <w:rPr>
          <w:rFonts w:eastAsia="SimSun"/>
          <w:i/>
          <w:iCs/>
          <w:szCs w:val="22"/>
          <w:lang w:val="el-GR"/>
        </w:rPr>
      </w:pPr>
      <w:proofErr w:type="spellStart"/>
      <w:r w:rsidRPr="007C6D7A">
        <w:rPr>
          <w:rFonts w:eastAsia="SimSun"/>
          <w:i/>
          <w:iCs/>
          <w:szCs w:val="22"/>
          <w:lang w:val="el-GR"/>
        </w:rPr>
        <w:t>Ολες</w:t>
      </w:r>
      <w:proofErr w:type="spellEnd"/>
      <w:r w:rsidRPr="007C6D7A">
        <w:rPr>
          <w:rFonts w:eastAsia="SimSun"/>
          <w:i/>
          <w:iCs/>
          <w:szCs w:val="22"/>
          <w:lang w:val="el-GR"/>
        </w:rPr>
        <w:t xml:space="preserve"> οι κινήσεις για την χρήση των κάδων να γίνονται αθόρυβα (χωρίς τριξίματα κλπ.)</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t xml:space="preserve">Το σύστημα μοχλών του </w:t>
      </w:r>
      <w:proofErr w:type="spellStart"/>
      <w:r w:rsidRPr="007C6D7A">
        <w:rPr>
          <w:rFonts w:eastAsia="SimSun"/>
          <w:i/>
          <w:iCs/>
          <w:szCs w:val="22"/>
          <w:lang w:val="el-GR"/>
        </w:rPr>
        <w:t>ποδομοχλού</w:t>
      </w:r>
      <w:proofErr w:type="spellEnd"/>
      <w:r w:rsidRPr="007C6D7A">
        <w:rPr>
          <w:rFonts w:eastAsia="SimSun"/>
          <w:i/>
          <w:iCs/>
          <w:szCs w:val="22"/>
          <w:lang w:val="el-GR"/>
        </w:rPr>
        <w:t xml:space="preserve"> θα πρέπει να είναι με ειδική αντιοξειδωτική προστασία και να έχει ειδική κατασκευή ώστε να μην χρειάζεται ιδιαίτερη μυϊκή δύναμη για το άνοιγμα του  κάδου με σχετικά μικρή διαδρομή του πεντάλ.</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 xml:space="preserve">Γενικά το σύστημα του </w:t>
      </w:r>
      <w:proofErr w:type="spellStart"/>
      <w:r w:rsidRPr="007C6D7A">
        <w:rPr>
          <w:rFonts w:eastAsia="SimSun"/>
          <w:i/>
          <w:iCs/>
          <w:szCs w:val="22"/>
          <w:lang w:val="el-GR"/>
        </w:rPr>
        <w:t>ποδομοχλού</w:t>
      </w:r>
      <w:proofErr w:type="spellEnd"/>
      <w:r w:rsidRPr="007C6D7A">
        <w:rPr>
          <w:rFonts w:eastAsia="SimSun"/>
          <w:i/>
          <w:iCs/>
          <w:szCs w:val="22"/>
          <w:lang w:val="el-GR"/>
        </w:rPr>
        <w:t xml:space="preserve"> δεν θα πρέπει να δημιουργεί προβλήματα στην εύρυθμη λειτουργία των διαφόρων μηχανισμών των απορριμματοφόρων και των πλυντηρίων κάδων και να αποσυναρμολογείται εύκολα.</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7.ΑΛΛΑ ΣΤΟΙΧΕΙΑ</w:t>
      </w:r>
    </w:p>
    <w:p w:rsidR="00F27F9B" w:rsidRPr="00F27F9B" w:rsidRDefault="00F27F9B" w:rsidP="00F27F9B">
      <w:pPr>
        <w:suppressAutoHyphens w:val="0"/>
        <w:autoSpaceDE w:val="0"/>
        <w:spacing w:after="60"/>
        <w:rPr>
          <w:rFonts w:eastAsia="SimSun"/>
          <w:i/>
          <w:iCs/>
          <w:color w:val="5B9BD5"/>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t>Οι κάδοι  πρέπει να είναι κατάλληλοι για ανυψωτικούς μηχανισμούς που χρησιμοποιούν τα σύγχρονα απορριμματοφόρα διεθνών προδιαγραφών με σύστημα βραχιόνων και κτένας.</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ab/>
        <w:t>Η διαμόρφωση των κάδων να  είναι τέτοια ώστε να είναι δυνατόν να ανοίγει το κάλυμμα τους και να πλένονται αυτομάτως από τα ειδικά οχήματα πλύσεως που κυκλοφορούν στην Ελληνική και την Διεθνή αγορά, καθώς και να είναι δυνατόν να ανυψωθούν ασφαλώς από το ανυψωτικό του πλυντηρίου κάδων.</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8.ΠΡΟΣΘΕΤΑ ΧΑΡΑΚΤΗΡΙΣΤΙΚΑ</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α)</w:t>
      </w:r>
      <w:r w:rsidRPr="007C6D7A">
        <w:rPr>
          <w:rFonts w:eastAsia="SimSun"/>
          <w:i/>
          <w:iCs/>
          <w:szCs w:val="22"/>
          <w:lang w:val="el-GR"/>
        </w:rPr>
        <w:tab/>
        <w:t xml:space="preserve"> Ο κάδος πρέπει να φέρει στις δύο πλευρές του ανακλαστικά σήματα σύμφωνα με τον Κ.Ο.Κ. για να είναι ορατός την νύχτα.</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 xml:space="preserve">β) </w:t>
      </w:r>
      <w:r w:rsidRPr="007C6D7A">
        <w:rPr>
          <w:rFonts w:eastAsia="SimSun"/>
          <w:i/>
          <w:iCs/>
          <w:szCs w:val="22"/>
          <w:lang w:val="el-GR"/>
        </w:rPr>
        <w:tab/>
        <w:t xml:space="preserve">Σε όλους τους κάδους θα υπάρχουν στοιχεία ιδιοκτησίας με ευμεγέθη  γράμματα με ανάγλυφη ανεξίτηλη </w:t>
      </w:r>
      <w:proofErr w:type="spellStart"/>
      <w:r w:rsidRPr="007C6D7A">
        <w:rPr>
          <w:rFonts w:eastAsia="SimSun"/>
          <w:i/>
          <w:iCs/>
          <w:szCs w:val="22"/>
          <w:lang w:val="el-GR"/>
        </w:rPr>
        <w:t>θερμοεκτύπωση</w:t>
      </w:r>
      <w:proofErr w:type="spellEnd"/>
      <w:r w:rsidRPr="007C6D7A">
        <w:rPr>
          <w:rFonts w:eastAsia="SimSun"/>
          <w:i/>
          <w:iCs/>
          <w:szCs w:val="22"/>
          <w:lang w:val="el-GR"/>
        </w:rPr>
        <w:t xml:space="preserve"> στο εμπρόσθιο τμήμα του κάδου. </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γ)</w:t>
      </w:r>
      <w:r w:rsidRPr="007C6D7A">
        <w:rPr>
          <w:rFonts w:eastAsia="SimSun"/>
          <w:i/>
          <w:iCs/>
          <w:szCs w:val="22"/>
          <w:lang w:val="el-GR"/>
        </w:rPr>
        <w:tab/>
        <w:t>Οι κάδοι θα είναι χρώματος πράσινο, το οποίο θα έχει επιτευχθεί στην α’ ύλη κατά την χύτευση.</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δ) Ο κάδος θα πρέπει να φέρει ανάγλυφα τουλάχιστον τα παρακάτω</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w:t>
      </w:r>
      <w:r w:rsidRPr="007C6D7A">
        <w:rPr>
          <w:rFonts w:eastAsia="SimSun"/>
          <w:i/>
          <w:iCs/>
          <w:szCs w:val="22"/>
          <w:lang w:val="el-GR"/>
        </w:rPr>
        <w:tab/>
        <w:t>Νόρμα που αποκρίνεται ο κάδος (ΕΝ 840)</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w:t>
      </w:r>
      <w:r w:rsidRPr="007C6D7A">
        <w:rPr>
          <w:rFonts w:eastAsia="SimSun"/>
          <w:i/>
          <w:iCs/>
          <w:szCs w:val="22"/>
          <w:lang w:val="el-GR"/>
        </w:rPr>
        <w:tab/>
        <w:t>Σήμανση CE</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w:t>
      </w:r>
      <w:r w:rsidRPr="007C6D7A">
        <w:rPr>
          <w:rFonts w:eastAsia="SimSun"/>
          <w:i/>
          <w:iCs/>
          <w:szCs w:val="22"/>
          <w:lang w:val="el-GR"/>
        </w:rPr>
        <w:tab/>
        <w:t xml:space="preserve">Μήνας και έτος παραγωγής </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w:t>
      </w:r>
      <w:r w:rsidRPr="007C6D7A">
        <w:rPr>
          <w:rFonts w:eastAsia="SimSun"/>
          <w:i/>
          <w:iCs/>
          <w:szCs w:val="22"/>
          <w:lang w:val="el-GR"/>
        </w:rPr>
        <w:tab/>
        <w:t>Συνολικό όγκο εκφρασμένο σε λίτρα</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w:t>
      </w:r>
      <w:r w:rsidRPr="007C6D7A">
        <w:rPr>
          <w:rFonts w:eastAsia="SimSun"/>
          <w:i/>
          <w:iCs/>
          <w:szCs w:val="22"/>
          <w:lang w:val="el-GR"/>
        </w:rPr>
        <w:tab/>
        <w:t xml:space="preserve">Συνολικό φορτίο κάδου εκφρασμένο σε κιλά </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w:t>
      </w:r>
      <w:r w:rsidRPr="007C6D7A">
        <w:rPr>
          <w:rFonts w:eastAsia="SimSun"/>
          <w:i/>
          <w:iCs/>
          <w:szCs w:val="22"/>
          <w:lang w:val="el-GR"/>
        </w:rPr>
        <w:tab/>
        <w:t xml:space="preserve">Σήμανση ποιότητας και ελέγχων (RAL ή GS </w:t>
      </w:r>
      <w:proofErr w:type="spellStart"/>
      <w:r w:rsidRPr="007C6D7A">
        <w:rPr>
          <w:rFonts w:eastAsia="SimSun"/>
          <w:i/>
          <w:iCs/>
          <w:szCs w:val="22"/>
          <w:lang w:val="el-GR"/>
        </w:rPr>
        <w:t>κ.τ.λ</w:t>
      </w:r>
      <w:proofErr w:type="spellEnd"/>
      <w:r w:rsidRPr="007C6D7A">
        <w:rPr>
          <w:rFonts w:eastAsia="SimSun"/>
          <w:i/>
          <w:iCs/>
          <w:szCs w:val="22"/>
          <w:lang w:val="el-GR"/>
        </w:rPr>
        <w:t>)</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w:t>
      </w:r>
      <w:r w:rsidRPr="007C6D7A">
        <w:rPr>
          <w:rFonts w:eastAsia="SimSun"/>
          <w:i/>
          <w:iCs/>
          <w:szCs w:val="22"/>
          <w:lang w:val="el-GR"/>
        </w:rPr>
        <w:tab/>
        <w:t>Κατασκευαστή</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w:t>
      </w:r>
      <w:r w:rsidRPr="007C6D7A">
        <w:rPr>
          <w:rFonts w:eastAsia="SimSun"/>
          <w:i/>
          <w:iCs/>
          <w:szCs w:val="22"/>
          <w:lang w:val="el-GR"/>
        </w:rPr>
        <w:tab/>
        <w:t>Προμηθευτή</w:t>
      </w:r>
    </w:p>
    <w:p w:rsidR="00F27F9B" w:rsidRPr="00F27F9B" w:rsidRDefault="00F27F9B" w:rsidP="00F27F9B">
      <w:pPr>
        <w:suppressAutoHyphens w:val="0"/>
        <w:autoSpaceDE w:val="0"/>
        <w:spacing w:after="60"/>
        <w:rPr>
          <w:rFonts w:eastAsia="SimSun"/>
          <w:i/>
          <w:iCs/>
          <w:color w:val="5B9BD5"/>
          <w:szCs w:val="22"/>
          <w:lang w:val="el-GR"/>
        </w:rPr>
      </w:pP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ΣΥΜΠΛΗΡΩΜΑΤΙΚΑ ΣΤΟΙΧΕΙΑ ΤΕΧΝΙΚΗΣ ΠΡΟΣΦΟΡΑΣ (με ποινή αποκλεισμού)</w:t>
      </w: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1)</w:t>
      </w:r>
      <w:r w:rsidRPr="007C6D7A">
        <w:rPr>
          <w:rFonts w:eastAsia="SimSun"/>
          <w:i/>
          <w:iCs/>
          <w:szCs w:val="22"/>
          <w:lang w:val="el-GR"/>
        </w:rPr>
        <w:tab/>
        <w:t xml:space="preserve">Η κάθε προσφορά θα πρέπει να αναφέρει με υπεύθυνη δήλωση του προμηθευτή το χρόνο που δεσμεύεται και αναλαμβάνει την προμήθεια των ανταλλακτικών στο Δήμο και τον τρόπο που προτίθεται να αντιμετωπίζει τις ανάγκες </w:t>
      </w:r>
      <w:proofErr w:type="spellStart"/>
      <w:r w:rsidRPr="007C6D7A">
        <w:rPr>
          <w:rFonts w:eastAsia="SimSun"/>
          <w:i/>
          <w:iCs/>
          <w:szCs w:val="22"/>
          <w:lang w:val="el-GR"/>
        </w:rPr>
        <w:t>service</w:t>
      </w:r>
      <w:proofErr w:type="spellEnd"/>
      <w:r w:rsidRPr="007C6D7A">
        <w:rPr>
          <w:rFonts w:eastAsia="SimSun"/>
          <w:i/>
          <w:iCs/>
          <w:szCs w:val="22"/>
          <w:lang w:val="el-GR"/>
        </w:rPr>
        <w:t>. Στην τεχνική προσφορά θα επισυναφθεί  και θεωρημένη κατάσταση προσωπικού του διαγωνιζόμενου. Η διαδικασία τεχνικής υποστήριξης του  διαγωνιζόμενου θα είναι πιστοποιημένη κατά ISO 9001 και στην τεχνική προσφορά θα επισυναφθεί το αντίστοιχο πιστοποιητικό</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2)</w:t>
      </w:r>
      <w:r w:rsidRPr="007C6D7A">
        <w:rPr>
          <w:rFonts w:eastAsia="SimSun"/>
          <w:i/>
          <w:iCs/>
          <w:szCs w:val="22"/>
          <w:lang w:val="el-GR"/>
        </w:rPr>
        <w:tab/>
        <w:t xml:space="preserve">Στην τεχνική προσφορά θα υπάρχει επίσης υπεύθυνη δήλωση για την προσφερόμενη εγγύηση καλής λειτουργίας, που θα είναι τουλάχιστον δύο χρόνια και τον χρόνο παράδοσης, που δεν θα υπερβαίνει τις 30 ημέρες από την ημερομηνία υπογραφής της σύμβασης. </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 xml:space="preserve">3)     Πιστοποιητικά ποιότητας και ελέγχου ΕΝ-840/2/5/6-από πιστοποιημένα  κέντρα - τελευταίας διετίας για τα υπό προμήθεια είδη, με τα αναλυτικά τεστ ελέγχου και δοκιμών απ’ όπου θα προκύπτουν και τα βασικά τεχνικά στοιχεία των κάδων ( χωρητικότητα, </w:t>
      </w:r>
      <w:proofErr w:type="spellStart"/>
      <w:r w:rsidRPr="007C6D7A">
        <w:rPr>
          <w:rFonts w:eastAsia="SimSun"/>
          <w:i/>
          <w:iCs/>
          <w:szCs w:val="22"/>
          <w:lang w:val="el-GR"/>
        </w:rPr>
        <w:t>κ.α</w:t>
      </w:r>
      <w:proofErr w:type="spellEnd"/>
      <w:r w:rsidRPr="007C6D7A">
        <w:rPr>
          <w:rFonts w:eastAsia="SimSun"/>
          <w:i/>
          <w:iCs/>
          <w:szCs w:val="22"/>
          <w:lang w:val="el-GR"/>
        </w:rPr>
        <w:t>),.</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4)</w:t>
      </w:r>
      <w:r w:rsidRPr="007C6D7A">
        <w:rPr>
          <w:rFonts w:eastAsia="SimSun"/>
          <w:i/>
          <w:iCs/>
          <w:szCs w:val="22"/>
          <w:lang w:val="el-GR"/>
        </w:rPr>
        <w:tab/>
        <w:t>Πιστοποίηση του προμηθευτή και του κατασκευαστή κατά ISO 9001/14001 και 18001.</w:t>
      </w:r>
      <w:r w:rsidRPr="007C6D7A">
        <w:rPr>
          <w:rFonts w:eastAsia="SimSun"/>
          <w:i/>
          <w:iCs/>
          <w:szCs w:val="22"/>
          <w:lang w:val="el-GR"/>
        </w:rPr>
        <w:tab/>
        <w:t>Σε περίπτωση που ο προμηθευτής δεν είναι ο ίδιος κατασκευαστής απαραιτήτως θα πρέπει να προσκομίσει επικυρωμένο αντίγραφο ισχύοντος, κατά την ημέρα του διαγωνισμού, συμβόλαιο αντιπροσώπευσης του κατασκευαστικού οίκου των κάδων και με ισχύ τουλάχιστον όσος ο χρόνος εγγύησης καλής λειτουργίας των προσφερόμενων ειδών.</w:t>
      </w:r>
    </w:p>
    <w:p w:rsidR="00F27F9B" w:rsidRPr="007C6D7A" w:rsidRDefault="00F27F9B" w:rsidP="00F27F9B">
      <w:pPr>
        <w:suppressAutoHyphens w:val="0"/>
        <w:autoSpaceDE w:val="0"/>
        <w:spacing w:after="60"/>
        <w:rPr>
          <w:rFonts w:eastAsia="SimSun"/>
          <w:i/>
          <w:iCs/>
          <w:szCs w:val="22"/>
          <w:lang w:val="el-GR"/>
        </w:rPr>
      </w:pPr>
    </w:p>
    <w:p w:rsidR="00F27F9B" w:rsidRPr="007C6D7A" w:rsidRDefault="00F27F9B" w:rsidP="00F27F9B">
      <w:pPr>
        <w:suppressAutoHyphens w:val="0"/>
        <w:autoSpaceDE w:val="0"/>
        <w:spacing w:after="60"/>
        <w:rPr>
          <w:rFonts w:eastAsia="SimSun"/>
          <w:i/>
          <w:iCs/>
          <w:szCs w:val="22"/>
          <w:lang w:val="el-GR"/>
        </w:rPr>
      </w:pPr>
      <w:r w:rsidRPr="007C6D7A">
        <w:rPr>
          <w:rFonts w:eastAsia="SimSun"/>
          <w:i/>
          <w:iCs/>
          <w:szCs w:val="22"/>
          <w:lang w:val="el-GR"/>
        </w:rPr>
        <w:t>5)</w:t>
      </w:r>
      <w:r w:rsidRPr="007C6D7A">
        <w:rPr>
          <w:rFonts w:eastAsia="SimSun"/>
          <w:i/>
          <w:iCs/>
          <w:szCs w:val="22"/>
          <w:lang w:val="el-GR"/>
        </w:rPr>
        <w:tab/>
        <w:t>Οι προσφέροντες υποχρεούνται, με ποινή αποκλεισμού, να προσκομίσουν δείγμα εντελώς όμοιων κάδων  με τους προσφερόμενους στο αμαξοστάσιο του Δήμου επί αποδείξει μέχρι 3 ημέρες πριν από την ημέρα διενέργειας του διαγωνισμού. Η απόδειξη θα κατατεθεί στον φάκελο της τεχνικής προσφοράς του διαγωνιζόμενου</w:t>
      </w:r>
    </w:p>
    <w:p w:rsidR="006D2695" w:rsidRDefault="006D2695">
      <w:pPr>
        <w:suppressAutoHyphens w:val="0"/>
        <w:autoSpaceDE w:val="0"/>
        <w:spacing w:after="60"/>
        <w:rPr>
          <w:rFonts w:eastAsia="SimSun"/>
          <w:szCs w:val="22"/>
          <w:lang w:val="el-GR"/>
        </w:rPr>
      </w:pPr>
      <w:r>
        <w:rPr>
          <w:rFonts w:eastAsia="SimSun"/>
          <w:szCs w:val="22"/>
          <w:lang w:val="el-GR"/>
        </w:rPr>
        <w:t>Μεθοδολογία υλοποίησης</w:t>
      </w:r>
    </w:p>
    <w:p w:rsidR="005A6B3D" w:rsidRPr="007347F7" w:rsidRDefault="006D2695" w:rsidP="00EE7131">
      <w:pPr>
        <w:suppressAutoHyphens w:val="0"/>
        <w:autoSpaceDE w:val="0"/>
        <w:spacing w:after="60"/>
        <w:rPr>
          <w:rFonts w:eastAsia="SimSun"/>
          <w:b/>
          <w:i/>
          <w:iCs/>
          <w:szCs w:val="22"/>
          <w:lang w:val="el-GR"/>
        </w:rPr>
      </w:pPr>
      <w:r>
        <w:rPr>
          <w:rFonts w:eastAsia="SimSun"/>
          <w:szCs w:val="22"/>
          <w:lang w:val="el-GR"/>
        </w:rPr>
        <w:t xml:space="preserve">Ομάδα Έργου/Σχήμα Διοίκησης της Σύμβασης Διάρκεια σύμβασης-Χρόνοι παράδοσης </w:t>
      </w:r>
      <w:r>
        <w:rPr>
          <w:rFonts w:eastAsia="SimSun"/>
          <w:i/>
          <w:iCs/>
          <w:color w:val="5B9BD5"/>
          <w:szCs w:val="22"/>
          <w:lang w:val="el-GR"/>
        </w:rPr>
        <w:t xml:space="preserve">[Αναλυτικό </w:t>
      </w:r>
      <w:r w:rsidRPr="007347F7">
        <w:rPr>
          <w:rFonts w:eastAsia="SimSun"/>
          <w:b/>
          <w:i/>
          <w:iCs/>
          <w:szCs w:val="22"/>
          <w:lang w:val="el-GR"/>
        </w:rPr>
        <w:t>Χρονοδιάγραμμα-Τμηματικές/Συνολική Προθεσμία παράδοσης]</w:t>
      </w:r>
    </w:p>
    <w:p w:rsidR="006D2695" w:rsidRPr="005A6B3D" w:rsidRDefault="00EE7131" w:rsidP="00EE7131">
      <w:pPr>
        <w:suppressAutoHyphens w:val="0"/>
        <w:autoSpaceDE w:val="0"/>
        <w:spacing w:after="60"/>
        <w:rPr>
          <w:rFonts w:eastAsia="SimSun"/>
          <w:szCs w:val="22"/>
          <w:lang w:val="el-GR"/>
        </w:rPr>
      </w:pPr>
      <w:r w:rsidRPr="00EE7131">
        <w:rPr>
          <w:lang w:val="el-GR"/>
        </w:rPr>
        <w:t xml:space="preserve"> </w:t>
      </w:r>
      <w:r w:rsidR="005A6B3D" w:rsidRPr="005A6B3D">
        <w:rPr>
          <w:lang w:val="el-GR"/>
        </w:rPr>
        <w:t xml:space="preserve"> </w:t>
      </w:r>
      <w:r w:rsidR="005A6B3D">
        <w:rPr>
          <w:lang w:val="el-GR"/>
        </w:rPr>
        <w:t>Η διάρκεια της σύμβασης καθορίζεται σε</w:t>
      </w:r>
      <w:r w:rsidR="003214DA">
        <w:rPr>
          <w:lang w:val="el-GR"/>
        </w:rPr>
        <w:t xml:space="preserve"> </w:t>
      </w:r>
      <w:r w:rsidR="00384AB6">
        <w:rPr>
          <w:lang w:val="el-GR"/>
        </w:rPr>
        <w:t xml:space="preserve">δύο  </w:t>
      </w:r>
      <w:r w:rsidR="003214DA">
        <w:rPr>
          <w:lang w:val="el-GR"/>
        </w:rPr>
        <w:t>(</w:t>
      </w:r>
      <w:r w:rsidR="00384AB6">
        <w:rPr>
          <w:lang w:val="el-GR"/>
        </w:rPr>
        <w:t>2</w:t>
      </w:r>
      <w:r w:rsidR="003214DA">
        <w:rPr>
          <w:lang w:val="el-GR"/>
        </w:rPr>
        <w:t>)</w:t>
      </w:r>
      <w:r w:rsidR="005A6B3D">
        <w:rPr>
          <w:lang w:val="el-GR"/>
        </w:rPr>
        <w:t xml:space="preserve"> Μήνες</w:t>
      </w:r>
      <w:r w:rsidR="00F27F9B">
        <w:rPr>
          <w:lang w:val="el-GR"/>
        </w:rPr>
        <w:t>.</w:t>
      </w:r>
    </w:p>
    <w:p w:rsidR="005A6B3D" w:rsidRDefault="006D2695" w:rsidP="00EE7131">
      <w:pPr>
        <w:suppressAutoHyphens w:val="0"/>
        <w:autoSpaceDE w:val="0"/>
        <w:spacing w:after="60"/>
        <w:rPr>
          <w:lang w:val="el-GR"/>
        </w:rPr>
      </w:pPr>
      <w:r>
        <w:rPr>
          <w:rFonts w:eastAsia="SimSun"/>
          <w:szCs w:val="22"/>
          <w:lang w:val="el-GR"/>
        </w:rPr>
        <w:t xml:space="preserve">Τόπος υλοποίησης/παράδοσης </w:t>
      </w:r>
      <w:r w:rsidR="0018504D">
        <w:rPr>
          <w:rFonts w:eastAsia="SimSun"/>
          <w:szCs w:val="22"/>
          <w:lang w:val="el-GR"/>
        </w:rPr>
        <w:t>: Δήμος     Ναυπακτίας</w:t>
      </w:r>
      <w:r w:rsidR="00EE7131" w:rsidRPr="00EE7131">
        <w:rPr>
          <w:lang w:val="el-GR"/>
        </w:rPr>
        <w:t xml:space="preserve"> </w:t>
      </w:r>
    </w:p>
    <w:p w:rsidR="00EE7131" w:rsidRPr="00A77A40" w:rsidRDefault="00EE7131" w:rsidP="00EE7131">
      <w:pPr>
        <w:suppressAutoHyphens w:val="0"/>
        <w:autoSpaceDE w:val="0"/>
        <w:spacing w:after="60"/>
        <w:rPr>
          <w:rFonts w:eastAsia="SimSun"/>
          <w:i/>
          <w:iCs/>
          <w:szCs w:val="22"/>
          <w:lang w:val="el-GR"/>
        </w:rPr>
      </w:pPr>
      <w:r w:rsidRPr="00A77A40">
        <w:rPr>
          <w:rFonts w:eastAsia="SimSun"/>
          <w:i/>
          <w:iCs/>
          <w:szCs w:val="22"/>
          <w:lang w:val="el-GR"/>
        </w:rPr>
        <w:t xml:space="preserve">Η παράδοση των </w:t>
      </w:r>
      <w:r w:rsidR="00384AB6">
        <w:rPr>
          <w:rFonts w:eastAsia="SimSun"/>
          <w:i/>
          <w:iCs/>
          <w:szCs w:val="22"/>
          <w:lang w:val="el-GR"/>
        </w:rPr>
        <w:t>θα</w:t>
      </w:r>
      <w:r w:rsidR="0018504D">
        <w:rPr>
          <w:rFonts w:eastAsia="SimSun"/>
          <w:i/>
          <w:iCs/>
          <w:szCs w:val="22"/>
          <w:lang w:val="el-GR"/>
        </w:rPr>
        <w:t xml:space="preserve"> </w:t>
      </w:r>
      <w:r w:rsidR="00384AB6">
        <w:rPr>
          <w:rFonts w:eastAsia="SimSun"/>
          <w:i/>
          <w:iCs/>
          <w:szCs w:val="22"/>
          <w:lang w:val="el-GR"/>
        </w:rPr>
        <w:t xml:space="preserve">γίνει </w:t>
      </w:r>
      <w:r w:rsidRPr="00A77A40">
        <w:rPr>
          <w:rFonts w:eastAsia="SimSun"/>
          <w:i/>
          <w:iCs/>
          <w:szCs w:val="22"/>
          <w:lang w:val="el-GR"/>
        </w:rPr>
        <w:t>, με ευθύνη, μέριμνα και δαπάνη του προμηθευτή, από την ημερομηνία υπογραφής της σχετικής σύμβασης, και κατόπιν έγγραφης εντολής από την αρμόδια Υπηρεσία του Φορέα Υλοποίησης.</w:t>
      </w:r>
      <w:r w:rsidR="00384AB6" w:rsidRPr="00384AB6">
        <w:rPr>
          <w:rFonts w:eastAsia="SimSun"/>
          <w:i/>
          <w:iCs/>
          <w:szCs w:val="22"/>
          <w:lang w:val="el-GR"/>
        </w:rPr>
        <w:t xml:space="preserve"> </w:t>
      </w:r>
      <w:r w:rsidR="00384AB6" w:rsidRPr="00A77A40">
        <w:rPr>
          <w:rFonts w:eastAsia="SimSun"/>
          <w:i/>
          <w:iCs/>
          <w:szCs w:val="22"/>
          <w:lang w:val="el-GR"/>
        </w:rPr>
        <w:t xml:space="preserve">στο </w:t>
      </w:r>
      <w:r w:rsidR="00F135D6">
        <w:rPr>
          <w:rFonts w:eastAsia="SimSun"/>
          <w:i/>
          <w:iCs/>
          <w:szCs w:val="22"/>
          <w:lang w:val="el-GR"/>
        </w:rPr>
        <w:t>χώρο στάθμευσης</w:t>
      </w:r>
      <w:r w:rsidR="00384AB6" w:rsidRPr="00A77A40">
        <w:rPr>
          <w:rFonts w:eastAsia="SimSun"/>
          <w:i/>
          <w:iCs/>
          <w:szCs w:val="22"/>
          <w:lang w:val="el-GR"/>
        </w:rPr>
        <w:t xml:space="preserve"> του δήμου ΝΑΥΠΑΚΤΙΑΣ</w:t>
      </w:r>
      <w:r w:rsidR="00384AB6" w:rsidRPr="00384AB6">
        <w:rPr>
          <w:rFonts w:eastAsia="SimSun"/>
          <w:i/>
          <w:iCs/>
          <w:szCs w:val="22"/>
          <w:lang w:val="el-GR"/>
        </w:rPr>
        <w:t xml:space="preserve"> </w:t>
      </w:r>
      <w:r w:rsidR="00384AB6" w:rsidRPr="00A77A40">
        <w:rPr>
          <w:rFonts w:eastAsia="SimSun"/>
          <w:i/>
          <w:iCs/>
          <w:szCs w:val="22"/>
          <w:lang w:val="el-GR"/>
        </w:rPr>
        <w:t>ή σε οποιοδήποτε άλλο χώρο ζητηθεί από την αναθέτουσα αρχή</w:t>
      </w:r>
    </w:p>
    <w:p w:rsidR="005A683D" w:rsidRPr="00A77A40" w:rsidRDefault="006D2695" w:rsidP="00EE7131">
      <w:pPr>
        <w:suppressAutoHyphens w:val="0"/>
        <w:autoSpaceDE w:val="0"/>
        <w:spacing w:after="60"/>
        <w:rPr>
          <w:lang w:val="el-GR"/>
        </w:rPr>
      </w:pPr>
      <w:r w:rsidRPr="00A77A40">
        <w:rPr>
          <w:rFonts w:eastAsia="SimSun"/>
          <w:szCs w:val="22"/>
          <w:lang w:val="el-GR"/>
        </w:rPr>
        <w:t xml:space="preserve">Παραδοτέα-Διαδικασία Παραλαβής/Παρακολούθησης </w:t>
      </w:r>
      <w:r w:rsidRPr="00A77A40">
        <w:rPr>
          <w:rFonts w:eastAsia="SimSun"/>
          <w:i/>
          <w:iCs/>
          <w:szCs w:val="22"/>
          <w:lang w:val="el-GR"/>
        </w:rPr>
        <w:t>[]</w:t>
      </w:r>
      <w:r w:rsidR="00EE7131" w:rsidRPr="00A77A40">
        <w:rPr>
          <w:lang w:val="el-GR"/>
        </w:rPr>
        <w:t xml:space="preserve"> </w:t>
      </w:r>
    </w:p>
    <w:p w:rsidR="00EE7131" w:rsidRPr="00A77A40" w:rsidRDefault="00EE7131" w:rsidP="00EE7131">
      <w:pPr>
        <w:suppressAutoHyphens w:val="0"/>
        <w:autoSpaceDE w:val="0"/>
        <w:spacing w:after="60"/>
        <w:rPr>
          <w:rFonts w:eastAsia="SimSun"/>
          <w:i/>
          <w:iCs/>
          <w:szCs w:val="22"/>
          <w:lang w:val="el-GR"/>
        </w:rPr>
      </w:pPr>
      <w:r w:rsidRPr="00A77A40">
        <w:rPr>
          <w:rFonts w:eastAsia="SimSun"/>
          <w:i/>
          <w:iCs/>
          <w:szCs w:val="22"/>
          <w:lang w:val="el-GR"/>
        </w:rPr>
        <w:t xml:space="preserve">Η παραλαβή των υλικών και η έκδοση των σχετικών πρωτοκόλλων παραλαβής πραγματοποιείται μέσα στους κατωτέρω καθοριζόμενους χρόνους: </w:t>
      </w:r>
    </w:p>
    <w:p w:rsidR="00EE7131" w:rsidRPr="00A77A40" w:rsidRDefault="00EE7131" w:rsidP="00EE7131">
      <w:pPr>
        <w:suppressAutoHyphens w:val="0"/>
        <w:autoSpaceDE w:val="0"/>
        <w:spacing w:after="60"/>
        <w:rPr>
          <w:rFonts w:eastAsia="SimSun"/>
          <w:i/>
          <w:iCs/>
          <w:szCs w:val="22"/>
          <w:lang w:val="el-GR"/>
        </w:rPr>
      </w:pPr>
      <w:r w:rsidRPr="00A77A40">
        <w:rPr>
          <w:rFonts w:eastAsia="SimSun"/>
          <w:i/>
          <w:iCs/>
          <w:szCs w:val="22"/>
          <w:lang w:val="el-GR"/>
        </w:rPr>
        <w:t>1.</w:t>
      </w:r>
      <w:r w:rsidRPr="00A77A40">
        <w:rPr>
          <w:rFonts w:eastAsia="SimSun"/>
          <w:i/>
          <w:iCs/>
          <w:szCs w:val="22"/>
          <w:lang w:val="el-GR"/>
        </w:rPr>
        <w:tab/>
        <w:t xml:space="preserve">Η παράδοση των </w:t>
      </w:r>
      <w:r w:rsidR="00384AB6">
        <w:rPr>
          <w:rFonts w:eastAsia="SimSun"/>
          <w:i/>
          <w:iCs/>
          <w:szCs w:val="22"/>
          <w:lang w:val="el-GR"/>
        </w:rPr>
        <w:t xml:space="preserve">κάδων </w:t>
      </w:r>
      <w:r w:rsidR="00384AB6" w:rsidRPr="00A77A40">
        <w:rPr>
          <w:rFonts w:eastAsia="SimSun"/>
          <w:i/>
          <w:iCs/>
          <w:szCs w:val="22"/>
          <w:lang w:val="el-GR"/>
        </w:rPr>
        <w:t xml:space="preserve"> </w:t>
      </w:r>
      <w:r w:rsidRPr="00A77A40">
        <w:rPr>
          <w:rFonts w:eastAsia="SimSun"/>
          <w:i/>
          <w:iCs/>
          <w:szCs w:val="22"/>
          <w:lang w:val="el-GR"/>
        </w:rPr>
        <w:t>θα γίνει, με ευθύνη, μέριμνα και δαπάνη του προμηθευτή, από την ημερομηνία υπογραφής της σχετικής σύμβασης</w:t>
      </w:r>
      <w:r w:rsidR="008D7C0B">
        <w:rPr>
          <w:rFonts w:eastAsia="SimSun"/>
          <w:i/>
          <w:iCs/>
          <w:szCs w:val="22"/>
          <w:lang w:val="el-GR"/>
        </w:rPr>
        <w:t xml:space="preserve"> </w:t>
      </w:r>
      <w:r w:rsidR="00384AB6">
        <w:rPr>
          <w:rFonts w:eastAsia="SimSun"/>
          <w:i/>
          <w:iCs/>
          <w:szCs w:val="22"/>
          <w:lang w:val="el-GR"/>
        </w:rPr>
        <w:t xml:space="preserve">με το </w:t>
      </w:r>
      <w:r w:rsidRPr="00A77A40">
        <w:rPr>
          <w:rFonts w:eastAsia="SimSun"/>
          <w:i/>
          <w:iCs/>
          <w:szCs w:val="22"/>
          <w:lang w:val="el-GR"/>
        </w:rPr>
        <w:t xml:space="preserve"> Φορέα Υλοποίηση</w:t>
      </w:r>
      <w:r w:rsidR="00F27F9B">
        <w:rPr>
          <w:rFonts w:eastAsia="SimSun"/>
          <w:i/>
          <w:iCs/>
          <w:szCs w:val="22"/>
          <w:lang w:val="el-GR"/>
        </w:rPr>
        <w:t>ς, εντός δύο μηνών</w:t>
      </w:r>
      <w:r w:rsidRPr="00A77A40">
        <w:rPr>
          <w:rFonts w:eastAsia="SimSun"/>
          <w:i/>
          <w:iCs/>
          <w:szCs w:val="22"/>
          <w:lang w:val="el-GR"/>
        </w:rPr>
        <w:t>.</w:t>
      </w:r>
    </w:p>
    <w:p w:rsidR="00EE7131" w:rsidRPr="00A77A40" w:rsidRDefault="00EE7131" w:rsidP="00EE7131">
      <w:pPr>
        <w:suppressAutoHyphens w:val="0"/>
        <w:autoSpaceDE w:val="0"/>
        <w:spacing w:after="60"/>
        <w:rPr>
          <w:rFonts w:eastAsia="SimSun"/>
          <w:i/>
          <w:iCs/>
          <w:szCs w:val="22"/>
          <w:lang w:val="el-GR"/>
        </w:rPr>
      </w:pPr>
      <w:r w:rsidRPr="00A77A40">
        <w:rPr>
          <w:rFonts w:eastAsia="SimSun"/>
          <w:i/>
          <w:iCs/>
          <w:szCs w:val="22"/>
          <w:lang w:val="el-GR"/>
        </w:rPr>
        <w:t>2.</w:t>
      </w:r>
      <w:r w:rsidRPr="00A77A40">
        <w:rPr>
          <w:rFonts w:eastAsia="SimSun"/>
          <w:i/>
          <w:iCs/>
          <w:szCs w:val="22"/>
          <w:lang w:val="el-GR"/>
        </w:rPr>
        <w:tab/>
        <w:t xml:space="preserve">Ο προμηθευτής υποχρεούται να ειδοποιεί την Υπηρεσία, </w:t>
      </w:r>
      <w:r w:rsidR="00384AB6">
        <w:rPr>
          <w:rFonts w:eastAsia="SimSun"/>
          <w:i/>
          <w:iCs/>
          <w:szCs w:val="22"/>
          <w:lang w:val="el-GR"/>
        </w:rPr>
        <w:t xml:space="preserve"> </w:t>
      </w:r>
      <w:r w:rsidRPr="00A77A40">
        <w:rPr>
          <w:rFonts w:eastAsia="SimSun"/>
          <w:i/>
          <w:iCs/>
          <w:szCs w:val="22"/>
          <w:lang w:val="el-GR"/>
        </w:rPr>
        <w:t xml:space="preserve"> και την επιτροπή παραλαβής για την ημερομηνία που προτίθεται να παραδώσει το υλικό, εγκαίρως.</w:t>
      </w:r>
    </w:p>
    <w:p w:rsidR="00EE7131" w:rsidRPr="00A77A40" w:rsidRDefault="00EE7131" w:rsidP="00EE7131">
      <w:pPr>
        <w:suppressAutoHyphens w:val="0"/>
        <w:autoSpaceDE w:val="0"/>
        <w:spacing w:after="60"/>
        <w:rPr>
          <w:rFonts w:eastAsia="SimSun"/>
          <w:i/>
          <w:iCs/>
          <w:szCs w:val="22"/>
          <w:lang w:val="el-GR"/>
        </w:rPr>
      </w:pPr>
      <w:r w:rsidRPr="00A77A40">
        <w:rPr>
          <w:rFonts w:eastAsia="SimSun"/>
          <w:i/>
          <w:iCs/>
          <w:szCs w:val="22"/>
          <w:lang w:val="el-GR"/>
        </w:rPr>
        <w:t>4.</w:t>
      </w:r>
      <w:r w:rsidRPr="00A77A40">
        <w:rPr>
          <w:rFonts w:eastAsia="SimSun"/>
          <w:i/>
          <w:iCs/>
          <w:szCs w:val="22"/>
          <w:lang w:val="el-GR"/>
        </w:rPr>
        <w:tab/>
        <w:t>Σε περίπτωση λήξης του συμβατικού χρόνου παράδοσης, χωρίς να υποβληθεί εγκαίρως αίτημα παράτασης, ή εάν λήξει ο παραταθείς χρόνος, χωρίς να παραδοθεί το υλικό, ο προμηθευτής κηρύσσεται έκπτωτος.</w:t>
      </w:r>
    </w:p>
    <w:p w:rsidR="00EE7131" w:rsidRPr="00A77A40" w:rsidRDefault="00EE7131" w:rsidP="00EE7131">
      <w:pPr>
        <w:suppressAutoHyphens w:val="0"/>
        <w:autoSpaceDE w:val="0"/>
        <w:spacing w:after="60"/>
        <w:rPr>
          <w:rFonts w:eastAsia="SimSun"/>
          <w:i/>
          <w:iCs/>
          <w:szCs w:val="22"/>
          <w:lang w:val="el-GR"/>
        </w:rPr>
      </w:pPr>
      <w:r w:rsidRPr="00A77A40">
        <w:rPr>
          <w:rFonts w:eastAsia="SimSun"/>
          <w:i/>
          <w:iCs/>
          <w:szCs w:val="22"/>
          <w:lang w:val="el-GR"/>
        </w:rPr>
        <w:t>5.</w:t>
      </w:r>
      <w:r w:rsidRPr="00A77A40">
        <w:rPr>
          <w:rFonts w:eastAsia="SimSun"/>
          <w:i/>
          <w:iCs/>
          <w:szCs w:val="22"/>
          <w:lang w:val="el-GR"/>
        </w:rPr>
        <w:tab/>
        <w:t>Κατά τη διαδικασία παραλαβής των υλικών διενεργείται ποιοτικός και ποσοτικός έλεγχος. Ο ποιοτικός έλεγχος μπορεί να περιλαμβάνει: (α) μακροσκοπική εξέταση, ή (β) χημική ή μηχανική εξέταση.</w:t>
      </w:r>
    </w:p>
    <w:p w:rsidR="00EE7131" w:rsidRPr="00A77A40" w:rsidRDefault="00EE7131" w:rsidP="00EE7131">
      <w:pPr>
        <w:suppressAutoHyphens w:val="0"/>
        <w:autoSpaceDE w:val="0"/>
        <w:spacing w:after="60"/>
        <w:rPr>
          <w:rFonts w:eastAsia="SimSun"/>
          <w:i/>
          <w:iCs/>
          <w:szCs w:val="22"/>
          <w:lang w:val="el-GR"/>
        </w:rPr>
      </w:pPr>
      <w:r w:rsidRPr="00A77A40">
        <w:rPr>
          <w:rFonts w:eastAsia="SimSun"/>
          <w:i/>
          <w:iCs/>
          <w:szCs w:val="22"/>
          <w:lang w:val="el-GR"/>
        </w:rPr>
        <w:lastRenderedPageBreak/>
        <w:t>6.</w:t>
      </w:r>
      <w:r w:rsidRPr="00A77A40">
        <w:rPr>
          <w:rFonts w:eastAsia="SimSun"/>
          <w:i/>
          <w:iCs/>
          <w:szCs w:val="22"/>
          <w:lang w:val="el-GR"/>
        </w:rPr>
        <w:tab/>
        <w:t>Η παραλαβή των υλικών γίνεται από την αρμόδια επιτροπή παραλαβής υλικών, η οποία υποχρεούται για την έκδοση των σχετικών πρωτοκόλλων παραλαβής μετά την ολοκλήρωση του ποιοτικού και ποσοτικού ελέγχου ή αμέσως μετά τα αποτελέσματα των χημικών ελέγχων που τυχόν να ζητηθούν.</w:t>
      </w:r>
    </w:p>
    <w:p w:rsidR="006D2695" w:rsidRPr="00A77A40" w:rsidRDefault="00EE7131" w:rsidP="00EE7131">
      <w:pPr>
        <w:suppressAutoHyphens w:val="0"/>
        <w:autoSpaceDE w:val="0"/>
        <w:spacing w:after="60"/>
        <w:rPr>
          <w:rFonts w:eastAsia="SimSun"/>
          <w:i/>
          <w:iCs/>
          <w:szCs w:val="22"/>
          <w:lang w:val="el-GR"/>
        </w:rPr>
      </w:pPr>
      <w:r w:rsidRPr="00A77A40">
        <w:rPr>
          <w:rFonts w:eastAsia="SimSun"/>
          <w:i/>
          <w:iCs/>
          <w:szCs w:val="22"/>
          <w:lang w:val="el-GR"/>
        </w:rPr>
        <w:t>7.</w:t>
      </w:r>
      <w:r w:rsidRPr="00A77A40">
        <w:rPr>
          <w:rFonts w:eastAsia="SimSun"/>
          <w:i/>
          <w:iCs/>
          <w:szCs w:val="22"/>
          <w:lang w:val="el-GR"/>
        </w:rPr>
        <w:tab/>
        <w:t>Μετά το πέρας των ελέγχων η επιτροπή παραλαβής θα συντάξει οριστικό πρωτόκολλο παραλαβής (ή απόρριψης) του υλικού. Σε περίπτωση απόρριψης του υλικού από την επιτροπή παραλαβής, εφαρμόζονται τα προβλεπόμενα στο αρ. 208 του ν. 4412/2016.....</w:t>
      </w:r>
    </w:p>
    <w:p w:rsidR="00EE7131" w:rsidRPr="00EE7131" w:rsidRDefault="00EE7131" w:rsidP="00EE7131">
      <w:pPr>
        <w:suppressAutoHyphens w:val="0"/>
        <w:autoSpaceDE w:val="0"/>
        <w:spacing w:after="60"/>
        <w:rPr>
          <w:rFonts w:eastAsia="SimSun"/>
          <w:szCs w:val="22"/>
          <w:lang w:val="el-GR"/>
        </w:rPr>
      </w:pPr>
      <w:r w:rsidRPr="00EE7131">
        <w:rPr>
          <w:rFonts w:eastAsia="SimSun"/>
          <w:szCs w:val="22"/>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EE7131" w:rsidRPr="00EE7131" w:rsidRDefault="00EE7131" w:rsidP="00EE7131">
      <w:pPr>
        <w:suppressAutoHyphens w:val="0"/>
        <w:autoSpaceDE w:val="0"/>
        <w:spacing w:after="60"/>
        <w:rPr>
          <w:rFonts w:eastAsia="SimSun"/>
          <w:szCs w:val="22"/>
          <w:lang w:val="el-GR"/>
        </w:rPr>
      </w:pPr>
      <w:r w:rsidRPr="00EE7131">
        <w:rPr>
          <w:rFonts w:eastAsia="SimSun"/>
          <w:szCs w:val="22"/>
          <w:lang w:val="el-GR"/>
        </w:rPr>
        <w:t>Τα πρωτόκολλα που συντάσσονται από τις επιτροπές (πρωτοβάθμιες – δευτεροβάθμιες) κοινοποιούνται υποχρεωτικά και στους αναδόχους.</w:t>
      </w:r>
    </w:p>
    <w:p w:rsidR="00EE7131" w:rsidRPr="00EE7131" w:rsidRDefault="00EE7131" w:rsidP="00EE7131">
      <w:pPr>
        <w:suppressAutoHyphens w:val="0"/>
        <w:autoSpaceDE w:val="0"/>
        <w:spacing w:after="60"/>
        <w:rPr>
          <w:rFonts w:eastAsia="SimSun"/>
          <w:szCs w:val="22"/>
          <w:lang w:val="el-GR"/>
        </w:rPr>
      </w:pPr>
      <w:r w:rsidRPr="00EE7131">
        <w:rPr>
          <w:rFonts w:eastAsia="SimSun"/>
          <w:szCs w:val="22"/>
          <w:lang w:val="el-GR"/>
        </w:rPr>
        <w:t xml:space="preserve">Υλικά που απορρίφθηκαν ή κρίθηκαν </w:t>
      </w:r>
      <w:proofErr w:type="spellStart"/>
      <w:r w:rsidRPr="00EE7131">
        <w:rPr>
          <w:rFonts w:eastAsia="SimSun"/>
          <w:szCs w:val="22"/>
          <w:lang w:val="el-GR"/>
        </w:rPr>
        <w:t>παραληπτέα</w:t>
      </w:r>
      <w:proofErr w:type="spellEnd"/>
      <w:r w:rsidRPr="00EE7131">
        <w:rPr>
          <w:rFonts w:eastAsia="SimSun"/>
          <w:szCs w:val="22"/>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EE7131" w:rsidRPr="00EE7131" w:rsidRDefault="00EE7131" w:rsidP="00EE7131">
      <w:pPr>
        <w:suppressAutoHyphens w:val="0"/>
        <w:autoSpaceDE w:val="0"/>
        <w:spacing w:after="60"/>
        <w:rPr>
          <w:rFonts w:eastAsia="SimSun"/>
          <w:szCs w:val="22"/>
          <w:lang w:val="el-GR"/>
        </w:rPr>
      </w:pPr>
      <w:r w:rsidRPr="00EE7131">
        <w:rPr>
          <w:rFonts w:eastAsia="SimSun"/>
          <w:szCs w:val="22"/>
          <w:lang w:val="el-GR"/>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w:t>
      </w:r>
      <w:proofErr w:type="spellStart"/>
      <w:r w:rsidRPr="00EE7131">
        <w:rPr>
          <w:rFonts w:eastAsia="SimSun"/>
          <w:szCs w:val="22"/>
          <w:lang w:val="el-GR"/>
        </w:rPr>
        <w:t>αντιδειγμάτων</w:t>
      </w:r>
      <w:proofErr w:type="spellEnd"/>
      <w:r w:rsidRPr="00EE7131">
        <w:rPr>
          <w:rFonts w:eastAsia="SimSun"/>
          <w:szCs w:val="22"/>
          <w:lang w:val="el-GR"/>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EE7131" w:rsidRPr="00EE7131" w:rsidRDefault="00EE7131" w:rsidP="00EE7131">
      <w:pPr>
        <w:suppressAutoHyphens w:val="0"/>
        <w:autoSpaceDE w:val="0"/>
        <w:spacing w:after="60"/>
        <w:rPr>
          <w:rFonts w:eastAsia="SimSun"/>
          <w:szCs w:val="22"/>
          <w:lang w:val="el-GR"/>
        </w:rPr>
      </w:pPr>
      <w:r w:rsidRPr="00EE7131">
        <w:rPr>
          <w:rFonts w:eastAsia="SimSun"/>
          <w:szCs w:val="22"/>
          <w:lang w:val="el-GR"/>
        </w:rPr>
        <w:t>Το αποτέλεσμα  της κατ’ έφεση εξέτασης είναι υποχρεωτικό και τελεσίδικο και για τα δύο μέρη.</w:t>
      </w:r>
    </w:p>
    <w:p w:rsidR="00EE7131" w:rsidRDefault="00EE7131" w:rsidP="00EE7131">
      <w:pPr>
        <w:suppressAutoHyphens w:val="0"/>
        <w:autoSpaceDE w:val="0"/>
        <w:spacing w:after="60"/>
        <w:rPr>
          <w:rFonts w:eastAsia="SimSun"/>
          <w:szCs w:val="22"/>
          <w:lang w:val="el-GR"/>
        </w:rPr>
      </w:pPr>
      <w:r w:rsidRPr="00EE7131">
        <w:rPr>
          <w:rFonts w:eastAsia="SimSun"/>
          <w:szCs w:val="22"/>
          <w:lang w:val="el-GR"/>
        </w:rPr>
        <w:t>Ο ανάδοχος δεν μπορεί να ζητήσει παραπομπή σε δευτεροβάθμια επιτροπή παραλαβής μετά τα αποτελέσματα της κατ’ έφεση εξέτασης.</w:t>
      </w:r>
    </w:p>
    <w:p w:rsidR="005C1BBF" w:rsidRDefault="006D2695">
      <w:pPr>
        <w:suppressAutoHyphens w:val="0"/>
        <w:autoSpaceDE w:val="0"/>
        <w:spacing w:after="60"/>
        <w:rPr>
          <w:rFonts w:eastAsia="SimSun"/>
          <w:szCs w:val="22"/>
          <w:lang w:val="el-GR"/>
        </w:rPr>
      </w:pPr>
      <w:r>
        <w:rPr>
          <w:rFonts w:eastAsia="SimSun"/>
          <w:szCs w:val="22"/>
          <w:lang w:val="el-GR"/>
        </w:rPr>
        <w:t xml:space="preserve">Εκπαίδευση προσωπικού </w:t>
      </w:r>
      <w:r w:rsidR="005C1BBF">
        <w:rPr>
          <w:rFonts w:eastAsia="SimSun"/>
          <w:szCs w:val="22"/>
          <w:lang w:val="el-GR"/>
        </w:rPr>
        <w:t>:</w:t>
      </w:r>
    </w:p>
    <w:p w:rsidR="006D2695" w:rsidRPr="00A77A40" w:rsidRDefault="00EE7131">
      <w:pPr>
        <w:suppressAutoHyphens w:val="0"/>
        <w:autoSpaceDE w:val="0"/>
        <w:spacing w:after="60"/>
        <w:rPr>
          <w:rFonts w:eastAsia="SimSun"/>
          <w:szCs w:val="22"/>
          <w:lang w:val="el-GR"/>
        </w:rPr>
      </w:pPr>
      <w:r w:rsidRPr="00A77A40">
        <w:rPr>
          <w:rFonts w:eastAsia="SimSun"/>
          <w:i/>
          <w:iCs/>
          <w:szCs w:val="22"/>
          <w:lang w:val="el-GR"/>
        </w:rPr>
        <w:t>ΔΕΝ ΠΡΟΒΛΕΠΕΤΑΙ</w:t>
      </w:r>
    </w:p>
    <w:p w:rsidR="006D2695" w:rsidRPr="00A77A40" w:rsidRDefault="006D2695">
      <w:pPr>
        <w:suppressAutoHyphens w:val="0"/>
        <w:autoSpaceDE w:val="0"/>
        <w:spacing w:after="60"/>
        <w:rPr>
          <w:rFonts w:eastAsia="SimSun"/>
          <w:szCs w:val="22"/>
          <w:lang w:val="el-GR"/>
        </w:rPr>
      </w:pPr>
      <w:r>
        <w:rPr>
          <w:rFonts w:eastAsia="SimSun"/>
          <w:szCs w:val="22"/>
          <w:lang w:val="el-GR"/>
        </w:rPr>
        <w:t xml:space="preserve">Εγγυήσεις-Τεχνική Υποστήριξη </w:t>
      </w:r>
      <w:r>
        <w:rPr>
          <w:rFonts w:eastAsia="SimSun"/>
          <w:i/>
          <w:iCs/>
          <w:color w:val="5B9BD5"/>
          <w:szCs w:val="22"/>
          <w:lang w:val="el-GR"/>
        </w:rPr>
        <w:t xml:space="preserve"> </w:t>
      </w:r>
      <w:r w:rsidRPr="00A77A40">
        <w:rPr>
          <w:rFonts w:eastAsia="SimSun"/>
          <w:i/>
          <w:iCs/>
          <w:szCs w:val="22"/>
          <w:lang w:val="el-GR"/>
        </w:rPr>
        <w:t>κριτήριο ανάθεσης ]</w:t>
      </w:r>
      <w:r w:rsidR="003214DA" w:rsidRPr="00A77A40">
        <w:rPr>
          <w:rFonts w:eastAsia="SimSun"/>
          <w:i/>
          <w:iCs/>
          <w:szCs w:val="22"/>
          <w:lang w:val="el-GR"/>
        </w:rPr>
        <w:t xml:space="preserve"> </w:t>
      </w:r>
      <w:r w:rsidR="00A77A40" w:rsidRPr="00A77A40">
        <w:rPr>
          <w:rFonts w:eastAsia="SimSun"/>
          <w:i/>
          <w:iCs/>
          <w:szCs w:val="22"/>
          <w:lang w:val="el-GR"/>
        </w:rPr>
        <w:t>προβλέπεται</w:t>
      </w:r>
      <w:r w:rsidR="003214DA" w:rsidRPr="00A77A40">
        <w:rPr>
          <w:rFonts w:eastAsia="SimSun"/>
          <w:i/>
          <w:iCs/>
          <w:szCs w:val="22"/>
          <w:lang w:val="el-GR"/>
        </w:rPr>
        <w:t xml:space="preserve"> εγγύηση 5% καλής εκτέλεσης της σύμβασης</w:t>
      </w:r>
    </w:p>
    <w:p w:rsidR="006D2695" w:rsidRDefault="006D2695">
      <w:pPr>
        <w:suppressAutoHyphens w:val="0"/>
        <w:autoSpaceDE w:val="0"/>
        <w:spacing w:after="60"/>
        <w:rPr>
          <w:rFonts w:eastAsia="SimSun"/>
          <w:szCs w:val="22"/>
          <w:lang w:val="el-GR"/>
        </w:rPr>
      </w:pPr>
      <w:r>
        <w:rPr>
          <w:rFonts w:eastAsia="SimSun"/>
          <w:szCs w:val="22"/>
          <w:lang w:val="el-GR"/>
        </w:rPr>
        <w:t xml:space="preserve">Προαιρέσεις </w:t>
      </w:r>
      <w:r>
        <w:rPr>
          <w:rFonts w:eastAsia="SimSun"/>
          <w:i/>
          <w:iCs/>
          <w:color w:val="5B9BD5"/>
          <w:szCs w:val="22"/>
          <w:lang w:val="el-GR"/>
        </w:rPr>
        <w:t>[.]</w:t>
      </w:r>
    </w:p>
    <w:p w:rsidR="006D2695" w:rsidRDefault="006D2695">
      <w:pPr>
        <w:suppressAutoHyphens w:val="0"/>
        <w:autoSpaceDE w:val="0"/>
        <w:spacing w:after="60"/>
        <w:rPr>
          <w:rFonts w:eastAsia="SimSun"/>
          <w:szCs w:val="22"/>
          <w:lang w:val="el-GR"/>
        </w:rPr>
      </w:pPr>
      <w:r>
        <w:rPr>
          <w:rFonts w:eastAsia="SimSun"/>
          <w:szCs w:val="22"/>
          <w:lang w:val="el-GR"/>
        </w:rPr>
        <w:t xml:space="preserve">Παρατάσεις </w:t>
      </w:r>
      <w:r>
        <w:rPr>
          <w:rFonts w:eastAsia="SimSun"/>
          <w:i/>
          <w:iCs/>
          <w:color w:val="5B9BD5"/>
          <w:szCs w:val="22"/>
          <w:lang w:val="el-GR"/>
        </w:rPr>
        <w:t>[]</w:t>
      </w:r>
    </w:p>
    <w:p w:rsidR="006D2695" w:rsidRDefault="006D2695">
      <w:pPr>
        <w:suppressAutoHyphens w:val="0"/>
        <w:autoSpaceDE w:val="0"/>
        <w:spacing w:after="60"/>
        <w:rPr>
          <w:rFonts w:eastAsia="SimSun"/>
          <w:i/>
          <w:iCs/>
          <w:color w:val="5B9BD5"/>
          <w:szCs w:val="22"/>
          <w:lang w:val="el-GR"/>
        </w:rPr>
      </w:pPr>
      <w:r>
        <w:rPr>
          <w:rFonts w:eastAsia="SimSun"/>
          <w:szCs w:val="22"/>
          <w:lang w:val="el-GR"/>
        </w:rPr>
        <w:t xml:space="preserve">Τροποποίηση Σύμβασης </w:t>
      </w:r>
      <w:r>
        <w:rPr>
          <w:rFonts w:eastAsia="SimSun"/>
          <w:i/>
          <w:iCs/>
          <w:color w:val="5B9BD5"/>
          <w:szCs w:val="22"/>
          <w:lang w:val="el-GR"/>
        </w:rPr>
        <w:t>[.]</w:t>
      </w:r>
    </w:p>
    <w:p w:rsidR="006D2695" w:rsidRDefault="006D2695">
      <w:pPr>
        <w:pStyle w:val="normalwithoutspacing"/>
        <w:rPr>
          <w:rFonts w:eastAsia="SimSun"/>
          <w:i/>
          <w:iCs/>
          <w:color w:val="5B9BD5"/>
          <w:szCs w:val="22"/>
        </w:rPr>
      </w:pPr>
    </w:p>
    <w:p w:rsidR="006D2695" w:rsidRDefault="006D2695">
      <w:pPr>
        <w:pStyle w:val="normalwithoutspacing"/>
        <w:rPr>
          <w:rFonts w:eastAsia="SimSun"/>
          <w:szCs w:val="22"/>
        </w:rPr>
      </w:pPr>
      <w:r>
        <w:rPr>
          <w:rFonts w:ascii="Arial" w:hAnsi="Arial" w:cs="Arial"/>
          <w:b/>
          <w:color w:val="002060"/>
          <w:szCs w:val="22"/>
        </w:rPr>
        <w:t>ΜΕΡΟΣ Β- ΟΙΚΟΝΟΜΙΚΟ ΑΝΤΙΚΕΙΜΕΝΟ ΤΗΣ ΣΥΜΒΑΣΗΣ</w:t>
      </w:r>
    </w:p>
    <w:p w:rsidR="0018504D" w:rsidRDefault="006D2695" w:rsidP="004E4560">
      <w:pPr>
        <w:suppressAutoHyphens w:val="0"/>
        <w:autoSpaceDE w:val="0"/>
        <w:spacing w:after="60"/>
        <w:rPr>
          <w:rFonts w:eastAsia="SimSun"/>
          <w:szCs w:val="22"/>
          <w:lang w:val="el-GR"/>
        </w:rPr>
      </w:pPr>
      <w:r>
        <w:rPr>
          <w:rFonts w:eastAsia="SimSun"/>
          <w:szCs w:val="22"/>
          <w:lang w:val="el-GR"/>
        </w:rPr>
        <w:t xml:space="preserve">Χρηματοδότηση </w:t>
      </w:r>
    </w:p>
    <w:p w:rsidR="006D2695" w:rsidRPr="00A77A40" w:rsidRDefault="004E4560" w:rsidP="004E4560">
      <w:pPr>
        <w:suppressAutoHyphens w:val="0"/>
        <w:autoSpaceDE w:val="0"/>
        <w:spacing w:after="60"/>
        <w:rPr>
          <w:rFonts w:eastAsia="SimSun"/>
          <w:szCs w:val="22"/>
          <w:lang w:val="el-GR"/>
        </w:rPr>
      </w:pPr>
      <w:r w:rsidRPr="00A77A40">
        <w:rPr>
          <w:rFonts w:eastAsia="SimSun"/>
          <w:i/>
          <w:iCs/>
          <w:szCs w:val="22"/>
          <w:lang w:val="el-GR"/>
        </w:rPr>
        <w:t xml:space="preserve">Η συνολική δαπάνη θα βαρύνει τον Προϋπολογισμό του Δήμου Ναυπακτίας  έτους </w:t>
      </w:r>
      <w:r w:rsidR="000C7AD5">
        <w:rPr>
          <w:rFonts w:eastAsia="SimSun"/>
          <w:i/>
          <w:iCs/>
          <w:szCs w:val="22"/>
          <w:lang w:val="el-GR"/>
        </w:rPr>
        <w:t>2019</w:t>
      </w:r>
      <w:r w:rsidRPr="00A77A40">
        <w:rPr>
          <w:rFonts w:eastAsia="SimSun"/>
          <w:i/>
          <w:iCs/>
          <w:szCs w:val="22"/>
          <w:lang w:val="el-GR"/>
        </w:rPr>
        <w:t xml:space="preserve"> , </w:t>
      </w:r>
      <w:r w:rsidR="00384AB6">
        <w:rPr>
          <w:rFonts w:eastAsia="SimSun"/>
          <w:i/>
          <w:iCs/>
          <w:szCs w:val="22"/>
          <w:lang w:val="el-GR"/>
        </w:rPr>
        <w:t xml:space="preserve"> </w:t>
      </w:r>
      <w:r w:rsidR="00384AB6" w:rsidRPr="00A77A40">
        <w:rPr>
          <w:rFonts w:eastAsia="SimSun"/>
          <w:i/>
          <w:iCs/>
          <w:szCs w:val="22"/>
          <w:lang w:val="el-GR"/>
        </w:rPr>
        <w:t xml:space="preserve"> </w:t>
      </w:r>
      <w:r w:rsidRPr="00A77A40">
        <w:rPr>
          <w:rFonts w:eastAsia="SimSun"/>
          <w:i/>
          <w:iCs/>
          <w:szCs w:val="22"/>
          <w:lang w:val="el-GR"/>
        </w:rPr>
        <w:t>ΚΑΕ</w:t>
      </w:r>
      <w:r w:rsidR="0071090C">
        <w:rPr>
          <w:rFonts w:eastAsia="SimSun"/>
          <w:i/>
          <w:iCs/>
          <w:szCs w:val="22"/>
          <w:lang w:val="el-GR"/>
        </w:rPr>
        <w:t xml:space="preserve"> 20.71</w:t>
      </w:r>
      <w:r w:rsidR="00384AB6">
        <w:rPr>
          <w:rFonts w:eastAsia="SimSun"/>
          <w:i/>
          <w:iCs/>
          <w:szCs w:val="22"/>
          <w:lang w:val="el-GR"/>
        </w:rPr>
        <w:t xml:space="preserve">35.002 </w:t>
      </w:r>
    </w:p>
    <w:p w:rsidR="006D2695" w:rsidRDefault="006D2695">
      <w:pPr>
        <w:suppressAutoHyphens w:val="0"/>
        <w:autoSpaceDE w:val="0"/>
        <w:spacing w:after="60"/>
        <w:rPr>
          <w:rFonts w:eastAsia="SimSun"/>
          <w:szCs w:val="22"/>
          <w:lang w:val="el-GR"/>
        </w:rPr>
      </w:pPr>
      <w:r>
        <w:rPr>
          <w:rFonts w:eastAsia="SimSun"/>
          <w:szCs w:val="22"/>
          <w:lang w:val="el-GR"/>
        </w:rPr>
        <w:t xml:space="preserve">Εκτιμώμενη αξία σύμβασης σε ευρώ, χωρίς ΦΠΑ  :  </w:t>
      </w:r>
      <w:r w:rsidR="0071090C">
        <w:rPr>
          <w:rFonts w:eastAsia="SimSun"/>
          <w:szCs w:val="22"/>
          <w:lang w:val="el-GR"/>
        </w:rPr>
        <w:t>32.130,00€</w:t>
      </w:r>
    </w:p>
    <w:p w:rsidR="00B66270" w:rsidRDefault="00384AB6">
      <w:pPr>
        <w:suppressAutoHyphens w:val="0"/>
        <w:autoSpaceDE w:val="0"/>
        <w:spacing w:after="60"/>
        <w:rPr>
          <w:rFonts w:eastAsia="SimSun"/>
          <w:szCs w:val="22"/>
          <w:lang w:val="el-GR"/>
        </w:rPr>
      </w:pPr>
      <w:r>
        <w:rPr>
          <w:rFonts w:eastAsia="SimSun"/>
          <w:szCs w:val="22"/>
          <w:lang w:val="el-GR"/>
        </w:rPr>
        <w:t xml:space="preserve"> </w:t>
      </w:r>
      <w:r w:rsidR="006D2695">
        <w:rPr>
          <w:rFonts w:eastAsia="SimSun"/>
          <w:szCs w:val="22"/>
          <w:lang w:val="el-GR"/>
        </w:rPr>
        <w:t xml:space="preserve">Ανάλυση και Τεκμηρίωση προϋπολογισμού/Συνολική και ανά τμήμα/μονάδα </w:t>
      </w:r>
    </w:p>
    <w:tbl>
      <w:tblPr>
        <w:tblW w:w="9965"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000" w:firstRow="0" w:lastRow="0" w:firstColumn="0" w:lastColumn="0" w:noHBand="0" w:noVBand="0"/>
      </w:tblPr>
      <w:tblGrid>
        <w:gridCol w:w="640"/>
        <w:gridCol w:w="2105"/>
        <w:gridCol w:w="1241"/>
        <w:gridCol w:w="946"/>
        <w:gridCol w:w="1437"/>
        <w:gridCol w:w="2301"/>
        <w:gridCol w:w="1295"/>
      </w:tblGrid>
      <w:tr w:rsidR="00CC4B6B" w:rsidRPr="00CC4B6B" w:rsidTr="00CC4B6B">
        <w:tc>
          <w:tcPr>
            <w:tcW w:w="390" w:type="dxa"/>
            <w:vAlign w:val="center"/>
          </w:tcPr>
          <w:p w:rsidR="00CC4B6B" w:rsidRPr="00CC4B6B" w:rsidRDefault="00CC4B6B" w:rsidP="00CC4B6B">
            <w:pPr>
              <w:widowControl w:val="0"/>
              <w:suppressAutoHyphens w:val="0"/>
              <w:wordWrap w:val="0"/>
              <w:spacing w:after="0" w:line="240" w:lineRule="atLeast"/>
              <w:jc w:val="center"/>
              <w:rPr>
                <w:rFonts w:ascii="Times New Roman" w:hAnsi="Times New Roman" w:cs="Arial"/>
                <w:b/>
                <w:kern w:val="2"/>
                <w:sz w:val="24"/>
                <w:lang w:val="el-GR" w:eastAsia="el-GR"/>
              </w:rPr>
            </w:pPr>
            <w:r w:rsidRPr="00CC4B6B">
              <w:rPr>
                <w:rFonts w:ascii="Times New Roman" w:hAnsi="Times New Roman" w:cs="Arial"/>
                <w:b/>
                <w:kern w:val="2"/>
                <w:sz w:val="24"/>
                <w:lang w:val="el-GR" w:eastAsia="el-GR"/>
              </w:rPr>
              <w:t>Α/Α</w:t>
            </w:r>
          </w:p>
        </w:tc>
        <w:tc>
          <w:tcPr>
            <w:tcW w:w="2073" w:type="dxa"/>
            <w:vAlign w:val="center"/>
          </w:tcPr>
          <w:p w:rsidR="00CC4B6B" w:rsidRPr="00CC4B6B" w:rsidRDefault="00CC4B6B" w:rsidP="00CC4B6B">
            <w:pPr>
              <w:widowControl w:val="0"/>
              <w:suppressAutoHyphens w:val="0"/>
              <w:wordWrap w:val="0"/>
              <w:spacing w:after="0" w:line="240" w:lineRule="atLeast"/>
              <w:jc w:val="center"/>
              <w:rPr>
                <w:rFonts w:ascii="Times New Roman" w:hAnsi="Times New Roman" w:cs="Arial"/>
                <w:b/>
                <w:kern w:val="2"/>
                <w:sz w:val="24"/>
                <w:lang w:val="el-GR" w:eastAsia="el-GR"/>
              </w:rPr>
            </w:pPr>
            <w:r w:rsidRPr="00CC4B6B">
              <w:rPr>
                <w:rFonts w:ascii="Times New Roman" w:hAnsi="Times New Roman" w:cs="Arial"/>
                <w:b/>
                <w:kern w:val="2"/>
                <w:sz w:val="24"/>
                <w:lang w:val="el-GR" w:eastAsia="el-GR"/>
              </w:rPr>
              <w:t>ΕΙΔΟΣ</w:t>
            </w:r>
          </w:p>
        </w:tc>
        <w:tc>
          <w:tcPr>
            <w:tcW w:w="1222" w:type="dxa"/>
          </w:tcPr>
          <w:p w:rsidR="00CC4B6B" w:rsidRPr="00CC4B6B" w:rsidRDefault="00CC4B6B" w:rsidP="00CC4B6B">
            <w:pPr>
              <w:widowControl w:val="0"/>
              <w:suppressAutoHyphens w:val="0"/>
              <w:wordWrap w:val="0"/>
              <w:spacing w:after="0"/>
              <w:rPr>
                <w:rFonts w:ascii="Times New Roman" w:hAnsi="Times New Roman" w:cs="Times New Roman"/>
                <w:kern w:val="2"/>
                <w:sz w:val="20"/>
                <w:szCs w:val="20"/>
                <w:lang w:val="en-US" w:eastAsia="el-GR"/>
              </w:rPr>
            </w:pPr>
            <w:r w:rsidRPr="00CC4B6B">
              <w:rPr>
                <w:rFonts w:ascii="Times New Roman" w:hAnsi="Times New Roman" w:cs="Times New Roman"/>
                <w:kern w:val="2"/>
                <w:sz w:val="20"/>
                <w:szCs w:val="20"/>
                <w:lang w:val="en-US" w:eastAsia="el-GR"/>
              </w:rPr>
              <w:t xml:space="preserve"> </w:t>
            </w:r>
            <w:proofErr w:type="spellStart"/>
            <w:r w:rsidRPr="00CC4B6B">
              <w:rPr>
                <w:rFonts w:ascii="Times New Roman" w:hAnsi="Times New Roman" w:cs="Times New Roman"/>
                <w:kern w:val="2"/>
                <w:sz w:val="20"/>
                <w:szCs w:val="20"/>
                <w:lang w:val="en-US" w:eastAsia="el-GR"/>
              </w:rPr>
              <w:t>cpv</w:t>
            </w:r>
            <w:proofErr w:type="spellEnd"/>
          </w:p>
        </w:tc>
        <w:tc>
          <w:tcPr>
            <w:tcW w:w="932" w:type="dxa"/>
            <w:vAlign w:val="center"/>
          </w:tcPr>
          <w:p w:rsidR="00CC4B6B" w:rsidRPr="00CC4B6B" w:rsidRDefault="00CC4B6B" w:rsidP="00CC4B6B">
            <w:pPr>
              <w:widowControl w:val="0"/>
              <w:suppressAutoHyphens w:val="0"/>
              <w:wordWrap w:val="0"/>
              <w:spacing w:after="0" w:line="240" w:lineRule="atLeast"/>
              <w:jc w:val="center"/>
              <w:rPr>
                <w:rFonts w:ascii="Times New Roman" w:hAnsi="Times New Roman" w:cs="Arial"/>
                <w:b/>
                <w:kern w:val="2"/>
                <w:sz w:val="24"/>
                <w:lang w:val="el-GR" w:eastAsia="el-GR"/>
              </w:rPr>
            </w:pPr>
            <w:r w:rsidRPr="00CC4B6B">
              <w:rPr>
                <w:rFonts w:ascii="Times New Roman" w:hAnsi="Times New Roman" w:cs="Arial"/>
                <w:b/>
                <w:kern w:val="2"/>
                <w:sz w:val="24"/>
                <w:lang w:val="el-GR" w:eastAsia="el-GR"/>
              </w:rPr>
              <w:t>Μ.Μ.</w:t>
            </w:r>
          </w:p>
        </w:tc>
        <w:tc>
          <w:tcPr>
            <w:tcW w:w="1415" w:type="dxa"/>
            <w:vAlign w:val="center"/>
          </w:tcPr>
          <w:p w:rsidR="00CC4B6B" w:rsidRPr="00CC4B6B" w:rsidRDefault="00CC4B6B" w:rsidP="00CC4B6B">
            <w:pPr>
              <w:widowControl w:val="0"/>
              <w:suppressAutoHyphens w:val="0"/>
              <w:wordWrap w:val="0"/>
              <w:spacing w:after="0" w:line="240" w:lineRule="atLeast"/>
              <w:jc w:val="center"/>
              <w:rPr>
                <w:rFonts w:ascii="Times New Roman" w:hAnsi="Times New Roman" w:cs="Arial"/>
                <w:b/>
                <w:kern w:val="2"/>
                <w:sz w:val="20"/>
                <w:szCs w:val="20"/>
                <w:lang w:val="el-GR" w:eastAsia="el-GR"/>
              </w:rPr>
            </w:pPr>
            <w:r w:rsidRPr="00CC4B6B">
              <w:rPr>
                <w:rFonts w:ascii="Times New Roman" w:hAnsi="Times New Roman" w:cs="Arial"/>
                <w:b/>
                <w:kern w:val="2"/>
                <w:sz w:val="20"/>
                <w:szCs w:val="20"/>
                <w:lang w:val="el-GR" w:eastAsia="el-GR"/>
              </w:rPr>
              <w:t>ΠΟΣΟΤΗΤΑ</w:t>
            </w:r>
          </w:p>
        </w:tc>
        <w:tc>
          <w:tcPr>
            <w:tcW w:w="2266" w:type="dxa"/>
            <w:vAlign w:val="center"/>
          </w:tcPr>
          <w:p w:rsidR="00CC4B6B" w:rsidRPr="00CC4B6B" w:rsidRDefault="00CC4B6B" w:rsidP="00CC4B6B">
            <w:pPr>
              <w:widowControl w:val="0"/>
              <w:suppressAutoHyphens w:val="0"/>
              <w:wordWrap w:val="0"/>
              <w:spacing w:after="0" w:line="240" w:lineRule="atLeast"/>
              <w:jc w:val="center"/>
              <w:rPr>
                <w:rFonts w:ascii="Times New Roman" w:hAnsi="Times New Roman" w:cs="Arial"/>
                <w:b/>
                <w:kern w:val="2"/>
                <w:sz w:val="20"/>
                <w:szCs w:val="20"/>
                <w:lang w:val="el-GR" w:eastAsia="el-GR"/>
              </w:rPr>
            </w:pPr>
            <w:r w:rsidRPr="00CC4B6B">
              <w:rPr>
                <w:rFonts w:ascii="Times New Roman" w:hAnsi="Times New Roman" w:cs="Arial"/>
                <w:b/>
                <w:kern w:val="2"/>
                <w:sz w:val="20"/>
                <w:szCs w:val="20"/>
                <w:lang w:val="el-GR" w:eastAsia="el-GR"/>
              </w:rPr>
              <w:t>ΤΙΜΗ  ΜΟΝΑΔΑΣ</w:t>
            </w:r>
          </w:p>
        </w:tc>
        <w:tc>
          <w:tcPr>
            <w:tcW w:w="1275" w:type="dxa"/>
            <w:vAlign w:val="center"/>
          </w:tcPr>
          <w:p w:rsidR="00CC4B6B" w:rsidRPr="00CC4B6B" w:rsidRDefault="00CC4B6B" w:rsidP="00CC4B6B">
            <w:pPr>
              <w:widowControl w:val="0"/>
              <w:suppressAutoHyphens w:val="0"/>
              <w:wordWrap w:val="0"/>
              <w:spacing w:after="0" w:line="240" w:lineRule="atLeast"/>
              <w:jc w:val="center"/>
              <w:rPr>
                <w:rFonts w:ascii="Times New Roman" w:hAnsi="Times New Roman" w:cs="Arial"/>
                <w:b/>
                <w:kern w:val="2"/>
                <w:sz w:val="24"/>
                <w:lang w:val="el-GR" w:eastAsia="el-GR"/>
              </w:rPr>
            </w:pPr>
            <w:r w:rsidRPr="00CC4B6B">
              <w:rPr>
                <w:rFonts w:ascii="Times New Roman" w:hAnsi="Times New Roman" w:cs="Arial"/>
                <w:b/>
                <w:kern w:val="2"/>
                <w:sz w:val="24"/>
                <w:lang w:val="el-GR" w:eastAsia="el-GR"/>
              </w:rPr>
              <w:t>ΣΥΝΟΛΟ</w:t>
            </w:r>
          </w:p>
        </w:tc>
      </w:tr>
      <w:tr w:rsidR="00CC4B6B" w:rsidRPr="00C34EC8" w:rsidTr="00CC4B6B">
        <w:trPr>
          <w:trHeight w:val="407"/>
        </w:trPr>
        <w:tc>
          <w:tcPr>
            <w:tcW w:w="390"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r w:rsidRPr="00CC4B6B">
              <w:rPr>
                <w:rFonts w:ascii="Times New Roman" w:hAnsi="Times New Roman" w:cs="Arial"/>
                <w:bCs/>
                <w:kern w:val="2"/>
                <w:sz w:val="24"/>
                <w:lang w:val="el-GR" w:eastAsia="el-GR"/>
              </w:rPr>
              <w:t>1</w:t>
            </w:r>
          </w:p>
        </w:tc>
        <w:tc>
          <w:tcPr>
            <w:tcW w:w="2073"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r w:rsidRPr="00CC4B6B">
              <w:rPr>
                <w:rFonts w:ascii="Times New Roman" w:hAnsi="Times New Roman" w:cs="Arial"/>
                <w:bCs/>
                <w:kern w:val="2"/>
                <w:sz w:val="24"/>
                <w:lang w:val="el-GR" w:eastAsia="el-GR"/>
              </w:rPr>
              <w:t xml:space="preserve">Πλαστικοί κάδοι </w:t>
            </w:r>
          </w:p>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r w:rsidRPr="00CC4B6B">
              <w:rPr>
                <w:rFonts w:ascii="Times New Roman" w:hAnsi="Times New Roman" w:cs="Arial"/>
                <w:bCs/>
                <w:kern w:val="2"/>
                <w:sz w:val="24"/>
                <w:lang w:val="el-GR" w:eastAsia="el-GR"/>
              </w:rPr>
              <w:t xml:space="preserve">απορριμμάτων </w:t>
            </w:r>
          </w:p>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roofErr w:type="spellStart"/>
            <w:r w:rsidRPr="00CC4B6B">
              <w:rPr>
                <w:rFonts w:ascii="Times New Roman" w:hAnsi="Times New Roman" w:cs="Arial"/>
                <w:bCs/>
                <w:kern w:val="2"/>
                <w:sz w:val="24"/>
                <w:lang w:val="el-GR" w:eastAsia="el-GR"/>
              </w:rPr>
              <w:t>χωρ</w:t>
            </w:r>
            <w:proofErr w:type="spellEnd"/>
            <w:r w:rsidRPr="00CC4B6B">
              <w:rPr>
                <w:rFonts w:ascii="Times New Roman" w:hAnsi="Times New Roman" w:cs="Arial"/>
                <w:bCs/>
                <w:kern w:val="2"/>
                <w:sz w:val="24"/>
                <w:lang w:val="el-GR" w:eastAsia="el-GR"/>
              </w:rPr>
              <w:t xml:space="preserve">. 1100lt </w:t>
            </w:r>
          </w:p>
          <w:p w:rsidR="00CC4B6B" w:rsidRPr="00CC4B6B" w:rsidRDefault="00CC4B6B" w:rsidP="00CC4B6B">
            <w:pPr>
              <w:widowControl w:val="0"/>
              <w:suppressAutoHyphens w:val="0"/>
              <w:wordWrap w:val="0"/>
              <w:spacing w:after="0" w:line="240" w:lineRule="atLeast"/>
              <w:jc w:val="center"/>
              <w:rPr>
                <w:rFonts w:ascii="Times New Roman" w:hAnsi="Times New Roman" w:cs="Arial"/>
                <w:b/>
                <w:bCs/>
                <w:kern w:val="2"/>
                <w:sz w:val="24"/>
                <w:lang w:val="el-GR" w:eastAsia="el-GR"/>
              </w:rPr>
            </w:pPr>
            <w:r w:rsidRPr="00CC4B6B">
              <w:rPr>
                <w:rFonts w:ascii="Times New Roman" w:hAnsi="Times New Roman" w:cs="Arial"/>
                <w:b/>
                <w:bCs/>
                <w:kern w:val="2"/>
                <w:sz w:val="24"/>
                <w:lang w:val="el-GR" w:eastAsia="el-GR"/>
              </w:rPr>
              <w:t>πράσινοι</w:t>
            </w:r>
          </w:p>
        </w:tc>
        <w:tc>
          <w:tcPr>
            <w:tcW w:w="1222" w:type="dxa"/>
          </w:tcPr>
          <w:p w:rsidR="00CC4B6B" w:rsidRPr="00CC4B6B" w:rsidRDefault="00CC4B6B" w:rsidP="00CC4B6B">
            <w:pPr>
              <w:widowControl w:val="0"/>
              <w:suppressAutoHyphens w:val="0"/>
              <w:wordWrap w:val="0"/>
              <w:spacing w:after="0"/>
              <w:rPr>
                <w:rFonts w:ascii="Times New Roman" w:hAnsi="Times New Roman" w:cs="Times New Roman"/>
                <w:kern w:val="2"/>
                <w:sz w:val="20"/>
                <w:szCs w:val="20"/>
                <w:lang w:val="el-GR" w:eastAsia="el-GR"/>
              </w:rPr>
            </w:pPr>
            <w:r w:rsidRPr="00CC4B6B">
              <w:rPr>
                <w:rFonts w:ascii="Times New Roman" w:hAnsi="Times New Roman" w:cs="Times New Roman"/>
                <w:kern w:val="2"/>
                <w:sz w:val="20"/>
                <w:szCs w:val="20"/>
                <w:lang w:val="el-GR" w:eastAsia="el-GR"/>
              </w:rPr>
              <w:t>34928480-6</w:t>
            </w:r>
          </w:p>
        </w:tc>
        <w:tc>
          <w:tcPr>
            <w:tcW w:w="932" w:type="dxa"/>
            <w:vAlign w:val="center"/>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r w:rsidRPr="00CC4B6B">
              <w:rPr>
                <w:rFonts w:ascii="Times New Roman" w:hAnsi="Times New Roman" w:cs="Arial"/>
                <w:bCs/>
                <w:kern w:val="2"/>
                <w:sz w:val="24"/>
                <w:lang w:val="el-GR" w:eastAsia="el-GR"/>
              </w:rPr>
              <w:t>ΤΕΜ</w:t>
            </w:r>
          </w:p>
        </w:tc>
        <w:tc>
          <w:tcPr>
            <w:tcW w:w="1415" w:type="dxa"/>
            <w:vAlign w:val="center"/>
          </w:tcPr>
          <w:p w:rsidR="00CC4B6B" w:rsidRPr="00CC4B6B" w:rsidRDefault="00CC4B6B" w:rsidP="00C34EC8">
            <w:pPr>
              <w:widowControl w:val="0"/>
              <w:suppressAutoHyphens w:val="0"/>
              <w:wordWrap w:val="0"/>
              <w:spacing w:after="0" w:line="240" w:lineRule="atLeast"/>
              <w:jc w:val="center"/>
              <w:rPr>
                <w:rFonts w:ascii="Times New Roman" w:hAnsi="Times New Roman" w:cs="Arial"/>
                <w:bCs/>
                <w:kern w:val="2"/>
                <w:sz w:val="24"/>
                <w:lang w:val="el-GR" w:eastAsia="el-GR"/>
              </w:rPr>
            </w:pPr>
            <w:r w:rsidRPr="00CC4B6B">
              <w:rPr>
                <w:rFonts w:ascii="Times New Roman" w:hAnsi="Times New Roman" w:cs="Arial"/>
                <w:bCs/>
                <w:kern w:val="2"/>
                <w:sz w:val="24"/>
                <w:lang w:val="en-US" w:eastAsia="el-GR"/>
              </w:rPr>
              <w:t>1</w:t>
            </w:r>
            <w:r w:rsidR="00C34EC8">
              <w:rPr>
                <w:rFonts w:ascii="Times New Roman" w:hAnsi="Times New Roman" w:cs="Arial"/>
                <w:bCs/>
                <w:kern w:val="2"/>
                <w:sz w:val="24"/>
                <w:lang w:val="en-US" w:eastAsia="el-GR"/>
              </w:rPr>
              <w:t>89</w:t>
            </w:r>
          </w:p>
        </w:tc>
        <w:tc>
          <w:tcPr>
            <w:tcW w:w="2266" w:type="dxa"/>
            <w:vAlign w:val="center"/>
          </w:tcPr>
          <w:p w:rsidR="00CC4B6B" w:rsidRPr="00CC4B6B" w:rsidRDefault="00CC4B6B" w:rsidP="00CC4B6B">
            <w:pPr>
              <w:widowControl w:val="0"/>
              <w:suppressAutoHyphens w:val="0"/>
              <w:wordWrap w:val="0"/>
              <w:spacing w:after="0"/>
              <w:jc w:val="center"/>
              <w:rPr>
                <w:rFonts w:ascii="Times New Roman" w:hAnsi="Times New Roman" w:cs="Times New Roman"/>
                <w:kern w:val="2"/>
                <w:sz w:val="24"/>
                <w:lang w:val="el-GR" w:eastAsia="el-GR"/>
              </w:rPr>
            </w:pPr>
            <w:r w:rsidRPr="00CC4B6B">
              <w:rPr>
                <w:rFonts w:ascii="Times New Roman" w:hAnsi="Times New Roman" w:cs="Times New Roman"/>
                <w:kern w:val="2"/>
                <w:sz w:val="24"/>
                <w:lang w:val="en-US" w:eastAsia="el-GR"/>
              </w:rPr>
              <w:t>170</w:t>
            </w:r>
            <w:r w:rsidRPr="00CC4B6B">
              <w:rPr>
                <w:rFonts w:ascii="Times New Roman" w:hAnsi="Times New Roman" w:cs="Times New Roman"/>
                <w:kern w:val="2"/>
                <w:sz w:val="24"/>
                <w:lang w:val="el-GR" w:eastAsia="el-GR"/>
              </w:rPr>
              <w:t>€</w:t>
            </w:r>
          </w:p>
        </w:tc>
        <w:tc>
          <w:tcPr>
            <w:tcW w:w="1275" w:type="dxa"/>
            <w:vAlign w:val="center"/>
          </w:tcPr>
          <w:p w:rsidR="00CC4B6B" w:rsidRPr="00C34EC8" w:rsidRDefault="00C34EC8" w:rsidP="00CC4B6B">
            <w:pPr>
              <w:widowControl w:val="0"/>
              <w:suppressAutoHyphens w:val="0"/>
              <w:wordWrap w:val="0"/>
              <w:spacing w:after="0" w:line="240" w:lineRule="atLeast"/>
              <w:jc w:val="right"/>
              <w:rPr>
                <w:rFonts w:ascii="Times New Roman" w:hAnsi="Times New Roman" w:cs="Arial"/>
                <w:bCs/>
                <w:kern w:val="2"/>
                <w:sz w:val="24"/>
                <w:lang w:val="el-GR" w:eastAsia="el-GR"/>
              </w:rPr>
            </w:pPr>
            <w:r w:rsidRPr="00C34EC8">
              <w:rPr>
                <w:rFonts w:ascii="Times New Roman" w:hAnsi="Times New Roman" w:cs="Arial"/>
                <w:bCs/>
                <w:kern w:val="2"/>
                <w:sz w:val="24"/>
                <w:lang w:val="el-GR" w:eastAsia="el-GR"/>
              </w:rPr>
              <w:t>32.</w:t>
            </w:r>
            <w:r>
              <w:rPr>
                <w:rFonts w:ascii="Times New Roman" w:hAnsi="Times New Roman" w:cs="Arial"/>
                <w:bCs/>
                <w:kern w:val="2"/>
                <w:sz w:val="24"/>
                <w:lang w:val="en-US" w:eastAsia="el-GR"/>
              </w:rPr>
              <w:t>130</w:t>
            </w:r>
            <w:r w:rsidR="00CC4B6B" w:rsidRPr="00C34EC8">
              <w:rPr>
                <w:rFonts w:ascii="Times New Roman" w:hAnsi="Times New Roman" w:cs="Arial"/>
                <w:bCs/>
                <w:kern w:val="2"/>
                <w:sz w:val="24"/>
                <w:lang w:val="el-GR" w:eastAsia="el-GR"/>
              </w:rPr>
              <w:t xml:space="preserve">,00 </w:t>
            </w:r>
          </w:p>
        </w:tc>
      </w:tr>
      <w:tr w:rsidR="00CC4B6B" w:rsidRPr="00C34EC8" w:rsidTr="00CC4B6B">
        <w:trPr>
          <w:trHeight w:val="407"/>
        </w:trPr>
        <w:tc>
          <w:tcPr>
            <w:tcW w:w="390"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073"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222" w:type="dxa"/>
          </w:tcPr>
          <w:p w:rsidR="00CC4B6B" w:rsidRPr="00C34EC8" w:rsidRDefault="00CC4B6B" w:rsidP="00CC4B6B">
            <w:pPr>
              <w:widowControl w:val="0"/>
              <w:suppressAutoHyphens w:val="0"/>
              <w:wordWrap w:val="0"/>
              <w:spacing w:after="0"/>
              <w:rPr>
                <w:rFonts w:ascii="Times New Roman" w:hAnsi="Times New Roman" w:cs="Times New Roman"/>
                <w:kern w:val="2"/>
                <w:sz w:val="20"/>
                <w:szCs w:val="20"/>
                <w:lang w:val="el-GR" w:eastAsia="el-GR"/>
              </w:rPr>
            </w:pPr>
            <w:r w:rsidRPr="00C34EC8">
              <w:rPr>
                <w:rFonts w:ascii="Times New Roman" w:hAnsi="Times New Roman" w:cs="Times New Roman"/>
                <w:kern w:val="2"/>
                <w:sz w:val="20"/>
                <w:szCs w:val="20"/>
                <w:lang w:val="el-GR" w:eastAsia="el-GR"/>
              </w:rPr>
              <w:t xml:space="preserve"> </w:t>
            </w:r>
          </w:p>
        </w:tc>
        <w:tc>
          <w:tcPr>
            <w:tcW w:w="932"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415"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266" w:type="dxa"/>
            <w:vAlign w:val="center"/>
          </w:tcPr>
          <w:p w:rsidR="00CC4B6B" w:rsidRPr="00CC4B6B" w:rsidRDefault="00CC4B6B" w:rsidP="00CC4B6B">
            <w:pPr>
              <w:keepNext/>
              <w:numPr>
                <w:ilvl w:val="0"/>
                <w:numId w:val="2"/>
              </w:numPr>
              <w:tabs>
                <w:tab w:val="clear" w:pos="0"/>
              </w:tabs>
              <w:suppressAutoHyphens w:val="0"/>
              <w:spacing w:after="0" w:line="240" w:lineRule="atLeast"/>
              <w:ind w:left="0" w:firstLine="0"/>
              <w:jc w:val="center"/>
              <w:outlineLvl w:val="4"/>
              <w:rPr>
                <w:rFonts w:ascii="Arial" w:hAnsi="Arial" w:cs="Arial"/>
                <w:b/>
                <w:bCs/>
                <w:sz w:val="24"/>
                <w:lang w:val="el-GR" w:eastAsia="el-GR"/>
              </w:rPr>
            </w:pPr>
            <w:r w:rsidRPr="00CC4B6B">
              <w:rPr>
                <w:rFonts w:ascii="Arial" w:hAnsi="Arial" w:cs="Arial"/>
                <w:b/>
                <w:bCs/>
                <w:sz w:val="24"/>
                <w:lang w:val="el-GR" w:eastAsia="el-GR"/>
              </w:rPr>
              <w:t>ΣΥΝΟΛΟ</w:t>
            </w:r>
          </w:p>
        </w:tc>
        <w:tc>
          <w:tcPr>
            <w:tcW w:w="1275" w:type="dxa"/>
            <w:vAlign w:val="center"/>
          </w:tcPr>
          <w:p w:rsidR="00CC4B6B" w:rsidRPr="00C34EC8" w:rsidRDefault="00C34EC8" w:rsidP="00CC4B6B">
            <w:pPr>
              <w:widowControl w:val="0"/>
              <w:suppressAutoHyphens w:val="0"/>
              <w:wordWrap w:val="0"/>
              <w:spacing w:after="0" w:line="240" w:lineRule="atLeast"/>
              <w:jc w:val="right"/>
              <w:rPr>
                <w:rFonts w:ascii="Times New Roman" w:hAnsi="Times New Roman" w:cs="Arial"/>
                <w:bCs/>
                <w:kern w:val="2"/>
                <w:sz w:val="24"/>
                <w:lang w:val="el-GR" w:eastAsia="el-GR"/>
              </w:rPr>
            </w:pPr>
            <w:r>
              <w:rPr>
                <w:rFonts w:ascii="Times New Roman" w:hAnsi="Times New Roman" w:cs="Arial"/>
                <w:bCs/>
                <w:kern w:val="2"/>
                <w:sz w:val="24"/>
                <w:lang w:val="en-US" w:eastAsia="el-GR"/>
              </w:rPr>
              <w:t>32.130,</w:t>
            </w:r>
            <w:r w:rsidR="00CC4B6B" w:rsidRPr="00C34EC8">
              <w:rPr>
                <w:rFonts w:ascii="Times New Roman" w:hAnsi="Times New Roman" w:cs="Arial"/>
                <w:bCs/>
                <w:kern w:val="2"/>
                <w:sz w:val="24"/>
                <w:lang w:val="el-GR" w:eastAsia="el-GR"/>
              </w:rPr>
              <w:t xml:space="preserve">00  </w:t>
            </w:r>
          </w:p>
        </w:tc>
      </w:tr>
      <w:tr w:rsidR="00CC4B6B" w:rsidRPr="00C34EC8" w:rsidTr="00CC4B6B">
        <w:trPr>
          <w:trHeight w:val="356"/>
        </w:trPr>
        <w:tc>
          <w:tcPr>
            <w:tcW w:w="390"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073"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222" w:type="dxa"/>
          </w:tcPr>
          <w:p w:rsidR="00CC4B6B" w:rsidRPr="00CC4B6B" w:rsidRDefault="00CC4B6B" w:rsidP="00CC4B6B">
            <w:pPr>
              <w:widowControl w:val="0"/>
              <w:suppressAutoHyphens w:val="0"/>
              <w:wordWrap w:val="0"/>
              <w:spacing w:after="0"/>
              <w:rPr>
                <w:rFonts w:ascii="Times New Roman" w:hAnsi="Times New Roman" w:cs="Times New Roman"/>
                <w:kern w:val="2"/>
                <w:sz w:val="20"/>
                <w:szCs w:val="20"/>
                <w:lang w:val="el-GR" w:eastAsia="el-GR"/>
              </w:rPr>
            </w:pPr>
          </w:p>
        </w:tc>
        <w:tc>
          <w:tcPr>
            <w:tcW w:w="932"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415"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266" w:type="dxa"/>
            <w:vAlign w:val="center"/>
          </w:tcPr>
          <w:p w:rsidR="00CC4B6B" w:rsidRPr="00CC4B6B" w:rsidRDefault="00CC4B6B" w:rsidP="00CC4B6B">
            <w:pPr>
              <w:widowControl w:val="0"/>
              <w:suppressAutoHyphens w:val="0"/>
              <w:wordWrap w:val="0"/>
              <w:spacing w:after="0" w:line="240" w:lineRule="atLeast"/>
              <w:jc w:val="center"/>
              <w:rPr>
                <w:rFonts w:ascii="Times New Roman" w:hAnsi="Times New Roman" w:cs="Arial"/>
                <w:b/>
                <w:kern w:val="2"/>
                <w:sz w:val="24"/>
                <w:lang w:val="el-GR" w:eastAsia="el-GR"/>
              </w:rPr>
            </w:pPr>
            <w:r w:rsidRPr="00CC4B6B">
              <w:rPr>
                <w:rFonts w:ascii="Times New Roman" w:hAnsi="Times New Roman" w:cs="Arial"/>
                <w:b/>
                <w:kern w:val="2"/>
                <w:sz w:val="24"/>
                <w:lang w:val="el-GR" w:eastAsia="el-GR"/>
              </w:rPr>
              <w:t>Φ.Π.Α. 2</w:t>
            </w:r>
            <w:r w:rsidRPr="00C34EC8">
              <w:rPr>
                <w:rFonts w:ascii="Times New Roman" w:hAnsi="Times New Roman" w:cs="Arial"/>
                <w:b/>
                <w:kern w:val="2"/>
                <w:sz w:val="24"/>
                <w:lang w:val="el-GR" w:eastAsia="el-GR"/>
              </w:rPr>
              <w:t>4</w:t>
            </w:r>
            <w:r w:rsidRPr="00CC4B6B">
              <w:rPr>
                <w:rFonts w:ascii="Times New Roman" w:hAnsi="Times New Roman" w:cs="Arial"/>
                <w:b/>
                <w:kern w:val="2"/>
                <w:sz w:val="24"/>
                <w:lang w:val="el-GR" w:eastAsia="el-GR"/>
              </w:rPr>
              <w:t>%</w:t>
            </w:r>
          </w:p>
        </w:tc>
        <w:tc>
          <w:tcPr>
            <w:tcW w:w="1275" w:type="dxa"/>
            <w:vAlign w:val="center"/>
          </w:tcPr>
          <w:p w:rsidR="00CC4B6B" w:rsidRPr="00C34EC8" w:rsidRDefault="00C34EC8" w:rsidP="00CC4B6B">
            <w:pPr>
              <w:widowControl w:val="0"/>
              <w:suppressAutoHyphens w:val="0"/>
              <w:wordWrap w:val="0"/>
              <w:spacing w:after="0" w:line="240" w:lineRule="atLeast"/>
              <w:jc w:val="right"/>
              <w:rPr>
                <w:rFonts w:ascii="Times New Roman" w:hAnsi="Times New Roman" w:cs="Arial"/>
                <w:bCs/>
                <w:kern w:val="2"/>
                <w:sz w:val="24"/>
                <w:lang w:val="en-US" w:eastAsia="el-GR"/>
              </w:rPr>
            </w:pPr>
            <w:r>
              <w:rPr>
                <w:rFonts w:ascii="Times New Roman" w:hAnsi="Times New Roman" w:cs="Arial"/>
                <w:bCs/>
                <w:kern w:val="2"/>
                <w:sz w:val="24"/>
                <w:lang w:val="en-US" w:eastAsia="el-GR"/>
              </w:rPr>
              <w:t>7.711,20</w:t>
            </w:r>
          </w:p>
        </w:tc>
      </w:tr>
      <w:tr w:rsidR="00CC4B6B" w:rsidRPr="00C34EC8" w:rsidTr="00CC4B6B">
        <w:trPr>
          <w:trHeight w:val="356"/>
        </w:trPr>
        <w:tc>
          <w:tcPr>
            <w:tcW w:w="390"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073"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222" w:type="dxa"/>
          </w:tcPr>
          <w:p w:rsidR="00CC4B6B" w:rsidRPr="00CC4B6B" w:rsidRDefault="00CC4B6B" w:rsidP="00CC4B6B">
            <w:pPr>
              <w:widowControl w:val="0"/>
              <w:suppressAutoHyphens w:val="0"/>
              <w:wordWrap w:val="0"/>
              <w:spacing w:after="0"/>
              <w:rPr>
                <w:rFonts w:ascii="Times New Roman" w:hAnsi="Times New Roman" w:cs="Times New Roman"/>
                <w:kern w:val="2"/>
                <w:sz w:val="20"/>
                <w:szCs w:val="20"/>
                <w:lang w:val="el-GR" w:eastAsia="el-GR"/>
              </w:rPr>
            </w:pPr>
          </w:p>
        </w:tc>
        <w:tc>
          <w:tcPr>
            <w:tcW w:w="932"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415"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266" w:type="dxa"/>
            <w:vAlign w:val="center"/>
          </w:tcPr>
          <w:p w:rsidR="00CC4B6B" w:rsidRPr="00CC4B6B" w:rsidRDefault="00CC4B6B" w:rsidP="00CC4B6B">
            <w:pPr>
              <w:widowControl w:val="0"/>
              <w:suppressAutoHyphens w:val="0"/>
              <w:wordWrap w:val="0"/>
              <w:spacing w:after="0" w:line="240" w:lineRule="atLeast"/>
              <w:jc w:val="center"/>
              <w:rPr>
                <w:rFonts w:ascii="Times New Roman" w:hAnsi="Times New Roman" w:cs="Arial"/>
                <w:b/>
                <w:kern w:val="2"/>
                <w:sz w:val="24"/>
                <w:lang w:val="el-GR" w:eastAsia="el-GR"/>
              </w:rPr>
            </w:pPr>
            <w:r w:rsidRPr="00CC4B6B">
              <w:rPr>
                <w:rFonts w:ascii="Times New Roman" w:hAnsi="Times New Roman" w:cs="Arial"/>
                <w:b/>
                <w:kern w:val="2"/>
                <w:sz w:val="24"/>
                <w:lang w:val="el-GR" w:eastAsia="el-GR"/>
              </w:rPr>
              <w:t>Στρ/ση</w:t>
            </w:r>
          </w:p>
        </w:tc>
        <w:tc>
          <w:tcPr>
            <w:tcW w:w="1275" w:type="dxa"/>
            <w:vAlign w:val="center"/>
          </w:tcPr>
          <w:p w:rsidR="00CC4B6B" w:rsidRPr="00CC4B6B" w:rsidRDefault="00CC4B6B" w:rsidP="00CC4B6B">
            <w:pPr>
              <w:widowControl w:val="0"/>
              <w:suppressAutoHyphens w:val="0"/>
              <w:wordWrap w:val="0"/>
              <w:spacing w:after="0" w:line="240" w:lineRule="atLeast"/>
              <w:jc w:val="right"/>
              <w:rPr>
                <w:rFonts w:ascii="Times New Roman" w:hAnsi="Times New Roman" w:cs="Arial"/>
                <w:bCs/>
                <w:kern w:val="2"/>
                <w:sz w:val="24"/>
                <w:lang w:val="el-GR" w:eastAsia="el-GR"/>
              </w:rPr>
            </w:pPr>
          </w:p>
        </w:tc>
      </w:tr>
      <w:tr w:rsidR="00CC4B6B" w:rsidRPr="00C34EC8" w:rsidTr="00CC4B6B">
        <w:trPr>
          <w:trHeight w:val="660"/>
        </w:trPr>
        <w:tc>
          <w:tcPr>
            <w:tcW w:w="390"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073"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222" w:type="dxa"/>
          </w:tcPr>
          <w:p w:rsidR="00CC4B6B" w:rsidRPr="00CC4B6B" w:rsidRDefault="00CC4B6B" w:rsidP="00CC4B6B">
            <w:pPr>
              <w:widowControl w:val="0"/>
              <w:suppressAutoHyphens w:val="0"/>
              <w:wordWrap w:val="0"/>
              <w:spacing w:after="0"/>
              <w:rPr>
                <w:rFonts w:ascii="Times New Roman" w:hAnsi="Times New Roman" w:cs="Times New Roman"/>
                <w:kern w:val="2"/>
                <w:sz w:val="20"/>
                <w:szCs w:val="20"/>
                <w:lang w:val="el-GR" w:eastAsia="el-GR"/>
              </w:rPr>
            </w:pPr>
          </w:p>
        </w:tc>
        <w:tc>
          <w:tcPr>
            <w:tcW w:w="932"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415" w:type="dxa"/>
          </w:tcPr>
          <w:p w:rsidR="00CC4B6B" w:rsidRPr="00CC4B6B" w:rsidRDefault="00CC4B6B" w:rsidP="00CC4B6B">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266" w:type="dxa"/>
            <w:vAlign w:val="center"/>
          </w:tcPr>
          <w:p w:rsidR="00CC4B6B" w:rsidRPr="00CC4B6B" w:rsidRDefault="00CC4B6B" w:rsidP="00CC4B6B">
            <w:pPr>
              <w:widowControl w:val="0"/>
              <w:suppressAutoHyphens w:val="0"/>
              <w:wordWrap w:val="0"/>
              <w:spacing w:after="0" w:line="240" w:lineRule="atLeast"/>
              <w:jc w:val="center"/>
              <w:rPr>
                <w:rFonts w:ascii="Times New Roman" w:hAnsi="Times New Roman" w:cs="Arial"/>
                <w:b/>
                <w:kern w:val="2"/>
                <w:sz w:val="24"/>
                <w:lang w:val="el-GR" w:eastAsia="el-GR"/>
              </w:rPr>
            </w:pPr>
            <w:r w:rsidRPr="00CC4B6B">
              <w:rPr>
                <w:rFonts w:ascii="Times New Roman" w:hAnsi="Times New Roman" w:cs="Arial"/>
                <w:b/>
                <w:kern w:val="2"/>
                <w:sz w:val="24"/>
                <w:lang w:val="el-GR" w:eastAsia="el-GR"/>
              </w:rPr>
              <w:t>ΓΕΝΙΚΟ ΣΥΝΟΛΟ</w:t>
            </w:r>
          </w:p>
        </w:tc>
        <w:tc>
          <w:tcPr>
            <w:tcW w:w="1275" w:type="dxa"/>
            <w:vAlign w:val="center"/>
          </w:tcPr>
          <w:p w:rsidR="00CC4B6B" w:rsidRPr="00CC4B6B" w:rsidRDefault="00C34EC8" w:rsidP="00CC4B6B">
            <w:pPr>
              <w:widowControl w:val="0"/>
              <w:suppressAutoHyphens w:val="0"/>
              <w:wordWrap w:val="0"/>
              <w:spacing w:after="0" w:line="240" w:lineRule="atLeast"/>
              <w:jc w:val="right"/>
              <w:rPr>
                <w:rFonts w:ascii="Times New Roman" w:hAnsi="Times New Roman" w:cs="Arial"/>
                <w:bCs/>
                <w:kern w:val="2"/>
                <w:sz w:val="24"/>
                <w:lang w:val="el-GR" w:eastAsia="el-GR"/>
              </w:rPr>
            </w:pPr>
            <w:r w:rsidRPr="00C34EC8">
              <w:rPr>
                <w:rFonts w:ascii="Times New Roman" w:hAnsi="Times New Roman" w:cs="Arial"/>
                <w:bCs/>
                <w:kern w:val="2"/>
                <w:sz w:val="24"/>
                <w:lang w:val="el-GR" w:eastAsia="el-GR"/>
              </w:rPr>
              <w:t>39.841,20</w:t>
            </w:r>
          </w:p>
        </w:tc>
      </w:tr>
    </w:tbl>
    <w:p w:rsidR="00CC4B6B" w:rsidRDefault="00CC4B6B">
      <w:pPr>
        <w:suppressAutoHyphens w:val="0"/>
        <w:autoSpaceDE w:val="0"/>
        <w:spacing w:after="60"/>
        <w:rPr>
          <w:rFonts w:eastAsia="SimSun"/>
          <w:szCs w:val="22"/>
          <w:lang w:val="el-GR"/>
        </w:rPr>
      </w:pPr>
    </w:p>
    <w:p w:rsidR="006D2695" w:rsidRDefault="00CC4B6B">
      <w:pPr>
        <w:suppressAutoHyphens w:val="0"/>
        <w:autoSpaceDE w:val="0"/>
        <w:spacing w:after="60"/>
        <w:rPr>
          <w:rFonts w:eastAsia="SimSun"/>
          <w:szCs w:val="22"/>
          <w:lang w:val="el-GR"/>
        </w:rPr>
      </w:pPr>
      <w:r>
        <w:rPr>
          <w:rFonts w:eastAsia="SimSun"/>
          <w:szCs w:val="22"/>
          <w:lang w:val="el-GR"/>
        </w:rPr>
        <w:t xml:space="preserve"> </w:t>
      </w:r>
    </w:p>
    <w:p w:rsidR="00B66270" w:rsidRDefault="006D2695">
      <w:pPr>
        <w:suppressAutoHyphens w:val="0"/>
        <w:autoSpaceDE w:val="0"/>
        <w:spacing w:after="60"/>
        <w:rPr>
          <w:rFonts w:eastAsia="SimSun"/>
          <w:szCs w:val="22"/>
          <w:lang w:val="el-GR"/>
        </w:rPr>
      </w:pPr>
      <w:r>
        <w:rPr>
          <w:rFonts w:eastAsia="SimSun"/>
          <w:szCs w:val="22"/>
          <w:lang w:val="el-GR"/>
        </w:rPr>
        <w:t>Τιμές αναφοράς</w:t>
      </w:r>
    </w:p>
    <w:p w:rsidR="00B66270" w:rsidRPr="00B66270" w:rsidRDefault="006D2695" w:rsidP="00B66270">
      <w:pPr>
        <w:suppressAutoHyphens w:val="0"/>
        <w:autoSpaceDE w:val="0"/>
        <w:spacing w:after="60"/>
        <w:rPr>
          <w:rFonts w:eastAsia="SimSun"/>
          <w:szCs w:val="22"/>
          <w:lang w:val="el-GR"/>
        </w:rPr>
      </w:pPr>
      <w:r>
        <w:rPr>
          <w:rFonts w:eastAsia="SimSun"/>
          <w:szCs w:val="22"/>
          <w:lang w:val="el-GR"/>
        </w:rPr>
        <w:t xml:space="preserve"> </w:t>
      </w:r>
      <w:r w:rsidR="00B66270" w:rsidRPr="00B66270">
        <w:rPr>
          <w:rFonts w:eastAsia="SimSun"/>
          <w:szCs w:val="22"/>
          <w:lang w:val="el-GR"/>
        </w:rPr>
        <w:t>Τιμές Αναφοράς για σύγκριση των προσφορών :</w:t>
      </w:r>
    </w:p>
    <w:p w:rsidR="006D2695" w:rsidRDefault="00B66270" w:rsidP="00CC4B6B">
      <w:pPr>
        <w:suppressAutoHyphens w:val="0"/>
        <w:autoSpaceDE w:val="0"/>
        <w:spacing w:after="60"/>
        <w:rPr>
          <w:rFonts w:eastAsia="SimSun"/>
          <w:szCs w:val="22"/>
          <w:lang w:val="el-GR"/>
        </w:rPr>
      </w:pPr>
      <w:r w:rsidRPr="00B66270">
        <w:rPr>
          <w:rFonts w:eastAsia="SimSun"/>
          <w:szCs w:val="22"/>
          <w:lang w:val="el-GR"/>
        </w:rPr>
        <w:t xml:space="preserve">Τα αναφοράς </w:t>
      </w:r>
      <w:r w:rsidR="00CC4B6B">
        <w:rPr>
          <w:rFonts w:eastAsia="SimSun"/>
          <w:szCs w:val="22"/>
          <w:lang w:val="el-GR"/>
        </w:rPr>
        <w:t>κάδων</w:t>
      </w:r>
      <w:r w:rsidRPr="00B66270">
        <w:rPr>
          <w:rFonts w:eastAsia="SimSun"/>
          <w:szCs w:val="22"/>
          <w:lang w:val="el-GR"/>
        </w:rPr>
        <w:t xml:space="preserve"> : = </w:t>
      </w:r>
      <w:r w:rsidR="00F27F9B">
        <w:rPr>
          <w:rFonts w:eastAsia="SimSun"/>
          <w:szCs w:val="22"/>
          <w:lang w:val="el-GR"/>
        </w:rPr>
        <w:t>170,00€</w:t>
      </w:r>
    </w:p>
    <w:p w:rsidR="006D2695" w:rsidRDefault="006D2695">
      <w:pPr>
        <w:suppressAutoHyphens w:val="0"/>
        <w:autoSpaceDE w:val="0"/>
        <w:spacing w:after="60"/>
        <w:rPr>
          <w:rFonts w:eastAsia="SimSun"/>
          <w:szCs w:val="22"/>
          <w:lang w:val="el-GR"/>
        </w:rPr>
      </w:pPr>
      <w:r>
        <w:rPr>
          <w:rFonts w:eastAsia="SimSun"/>
          <w:szCs w:val="22"/>
          <w:lang w:val="el-GR"/>
        </w:rPr>
        <w:t>Αξία δικαιωμάτων προαίρεσης/παράτασης…</w:t>
      </w:r>
    </w:p>
    <w:p w:rsidR="006D2695" w:rsidRDefault="006D2695">
      <w:pPr>
        <w:suppressAutoHyphens w:val="0"/>
        <w:autoSpaceDE w:val="0"/>
        <w:spacing w:after="60"/>
        <w:rPr>
          <w:rFonts w:eastAsia="SimSun"/>
          <w:szCs w:val="22"/>
          <w:lang w:val="el-GR"/>
        </w:rPr>
      </w:pPr>
      <w:r>
        <w:rPr>
          <w:rFonts w:eastAsia="SimSun"/>
          <w:szCs w:val="22"/>
          <w:lang w:val="el-GR"/>
        </w:rPr>
        <w:t>Φ.Π.Α.-Κρατήσεις-δικαιώματα τρίτων-επιβαρύνσεις….</w:t>
      </w:r>
    </w:p>
    <w:p w:rsidR="006D2695" w:rsidRDefault="006D2695">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18504D" w:rsidRDefault="0018504D">
      <w:pPr>
        <w:pStyle w:val="normalwithoutspacing"/>
        <w:rPr>
          <w:rFonts w:eastAsia="SimSun"/>
          <w:szCs w:val="22"/>
        </w:rPr>
      </w:pPr>
    </w:p>
    <w:p w:rsidR="006D2695" w:rsidRDefault="006D2695">
      <w:pPr>
        <w:pStyle w:val="2"/>
        <w:tabs>
          <w:tab w:val="clear" w:pos="567"/>
          <w:tab w:val="left" w:pos="0"/>
        </w:tabs>
        <w:ind w:left="0" w:firstLine="0"/>
        <w:rPr>
          <w:rFonts w:eastAsia="SimSun"/>
          <w:i/>
          <w:iCs/>
          <w:color w:val="5B9BD5"/>
          <w:lang w:val="el-GR"/>
        </w:rPr>
      </w:pPr>
      <w:bookmarkStart w:id="56" w:name="_Toc492031055"/>
      <w:r w:rsidRPr="00C959C6">
        <w:rPr>
          <w:lang w:val="el-GR"/>
        </w:rPr>
        <w:lastRenderedPageBreak/>
        <w:t>ΠΑΡΑΡΤΗΜΑ ΙΙ –  Ειδική Συγγραφή Υποχρεώσεων (προσαρμοσμένο από την Αναθέτουσα Αρχή)</w:t>
      </w:r>
      <w:bookmarkEnd w:id="56"/>
    </w:p>
    <w:p w:rsidR="00F74144" w:rsidRPr="00F74144" w:rsidRDefault="00F74144" w:rsidP="00F74144">
      <w:pPr>
        <w:suppressAutoHyphens w:val="0"/>
        <w:autoSpaceDE w:val="0"/>
        <w:spacing w:after="60"/>
        <w:rPr>
          <w:lang w:val="el-GR"/>
        </w:rPr>
      </w:pPr>
      <w:r w:rsidRPr="00F74144">
        <w:rPr>
          <w:lang w:val="el-GR"/>
        </w:rPr>
        <w:t xml:space="preserve"> </w:t>
      </w:r>
    </w:p>
    <w:p w:rsidR="00F74144" w:rsidRPr="00F74144" w:rsidRDefault="00F74144" w:rsidP="00F74144">
      <w:pPr>
        <w:suppressAutoHyphens w:val="0"/>
        <w:autoSpaceDE w:val="0"/>
        <w:spacing w:after="60"/>
        <w:rPr>
          <w:lang w:val="el-GR"/>
        </w:rPr>
      </w:pPr>
      <w:r w:rsidRPr="00F74144">
        <w:rPr>
          <w:lang w:val="el-GR"/>
        </w:rPr>
        <w:t>ΑΡΘΡΟ 1ο</w:t>
      </w:r>
    </w:p>
    <w:p w:rsidR="00F74144" w:rsidRPr="00F74144" w:rsidRDefault="00F74144" w:rsidP="00F74144">
      <w:pPr>
        <w:suppressAutoHyphens w:val="0"/>
        <w:autoSpaceDE w:val="0"/>
        <w:spacing w:after="60"/>
        <w:rPr>
          <w:lang w:val="el-GR"/>
        </w:rPr>
      </w:pPr>
      <w:r w:rsidRPr="00F74144">
        <w:rPr>
          <w:lang w:val="el-GR"/>
        </w:rPr>
        <w:t>Αντικείμενο προμήθειας</w:t>
      </w:r>
    </w:p>
    <w:p w:rsidR="00EC17E6" w:rsidRPr="00F74144" w:rsidRDefault="00F74144" w:rsidP="00F74144">
      <w:pPr>
        <w:suppressAutoHyphens w:val="0"/>
        <w:autoSpaceDE w:val="0"/>
        <w:spacing w:after="60"/>
        <w:rPr>
          <w:lang w:val="el-GR"/>
        </w:rPr>
      </w:pPr>
      <w:r w:rsidRPr="00F74144">
        <w:rPr>
          <w:lang w:val="el-GR"/>
        </w:rPr>
        <w:t xml:space="preserve">α) Η παρούσα συγγραφή υποχρεώσεων αφορά την προμήθεια </w:t>
      </w:r>
      <w:r w:rsidR="00CC4B6B">
        <w:rPr>
          <w:lang w:val="el-GR"/>
        </w:rPr>
        <w:t>κάδων μηχανικής αποκομιδής απορριμμάτων</w:t>
      </w:r>
      <w:r w:rsidR="00EC17E6" w:rsidRPr="00EC17E6">
        <w:rPr>
          <w:lang w:val="el-GR"/>
        </w:rPr>
        <w:tab/>
      </w:r>
      <w:r w:rsidR="00EC17E6" w:rsidRPr="007347F7">
        <w:rPr>
          <w:lang w:val="el-GR"/>
        </w:rPr>
        <w:t xml:space="preserve">Η ισχύς της συμβάσεως αρχίζει από την υπογραφή της και έχει διάρκεια </w:t>
      </w:r>
      <w:r w:rsidR="00CC4B6B">
        <w:rPr>
          <w:lang w:val="el-GR"/>
        </w:rPr>
        <w:t>δύο(2) μήνες</w:t>
      </w:r>
      <w:r w:rsidR="00EC17E6" w:rsidRPr="007347F7">
        <w:rPr>
          <w:lang w:val="el-GR"/>
        </w:rPr>
        <w:t>.</w:t>
      </w:r>
    </w:p>
    <w:p w:rsidR="00F74144" w:rsidRPr="00F74144" w:rsidRDefault="00F74144" w:rsidP="00CC4B6B">
      <w:pPr>
        <w:suppressAutoHyphens w:val="0"/>
        <w:autoSpaceDE w:val="0"/>
        <w:spacing w:after="60"/>
        <w:rPr>
          <w:lang w:val="el-GR"/>
        </w:rPr>
      </w:pPr>
      <w:r w:rsidRPr="00F74144">
        <w:rPr>
          <w:lang w:val="el-GR"/>
        </w:rPr>
        <w:t xml:space="preserve">Η παράδοση </w:t>
      </w:r>
      <w:r w:rsidR="00CC4B6B">
        <w:rPr>
          <w:lang w:val="el-GR"/>
        </w:rPr>
        <w:t xml:space="preserve"> </w:t>
      </w:r>
      <w:r w:rsidRPr="00F74144">
        <w:rPr>
          <w:lang w:val="el-GR"/>
        </w:rPr>
        <w:t xml:space="preserve"> θα γίνει </w:t>
      </w:r>
      <w:r w:rsidR="00CC4B6B">
        <w:rPr>
          <w:lang w:val="el-GR"/>
        </w:rPr>
        <w:t xml:space="preserve"> </w:t>
      </w:r>
    </w:p>
    <w:p w:rsidR="00F74144" w:rsidRPr="00F74144" w:rsidRDefault="00F74144" w:rsidP="00F74144">
      <w:pPr>
        <w:suppressAutoHyphens w:val="0"/>
        <w:autoSpaceDE w:val="0"/>
        <w:spacing w:after="60"/>
        <w:rPr>
          <w:lang w:val="el-GR"/>
        </w:rPr>
      </w:pPr>
      <w:r w:rsidRPr="00F74144">
        <w:rPr>
          <w:lang w:val="el-GR"/>
        </w:rPr>
        <w:t>•</w:t>
      </w:r>
      <w:r w:rsidRPr="00F74144">
        <w:rPr>
          <w:lang w:val="el-GR"/>
        </w:rPr>
        <w:tab/>
        <w:t xml:space="preserve">στο </w:t>
      </w:r>
      <w:r w:rsidR="007F1AD5">
        <w:rPr>
          <w:lang w:val="el-GR"/>
        </w:rPr>
        <w:t>χώρο στάθμευσης οχημάτων</w:t>
      </w:r>
      <w:r w:rsidR="007F1AD5" w:rsidRPr="00F74144">
        <w:rPr>
          <w:lang w:val="el-GR"/>
        </w:rPr>
        <w:t xml:space="preserve"> </w:t>
      </w:r>
      <w:r w:rsidRPr="00F74144">
        <w:rPr>
          <w:lang w:val="el-GR"/>
        </w:rPr>
        <w:t xml:space="preserve">του Δήμου ή σε οποιοδήποτε άλλο χώρο ζητηθεί από την αναθέτουσα αρχή </w:t>
      </w:r>
      <w:r w:rsidR="00CC4B6B">
        <w:rPr>
          <w:lang w:val="el-GR"/>
        </w:rPr>
        <w:t xml:space="preserve"> </w:t>
      </w:r>
      <w:r w:rsidRPr="00F74144">
        <w:rPr>
          <w:lang w:val="el-GR"/>
        </w:rPr>
        <w:t>,  έγκαιρα και χωρίς οποιοδήποτε πρακτικό πρόβλημα για την αναθέτουσα αρχή,</w:t>
      </w:r>
    </w:p>
    <w:p w:rsidR="00F74144" w:rsidRPr="00F74144" w:rsidRDefault="00CC4B6B" w:rsidP="00F74144">
      <w:pPr>
        <w:suppressAutoHyphens w:val="0"/>
        <w:autoSpaceDE w:val="0"/>
        <w:spacing w:after="60"/>
        <w:rPr>
          <w:lang w:val="el-GR"/>
        </w:rPr>
      </w:pPr>
      <w:r>
        <w:rPr>
          <w:lang w:val="el-GR"/>
        </w:rPr>
        <w:t xml:space="preserve"> </w:t>
      </w:r>
      <w:r w:rsidR="00F74144" w:rsidRPr="00F74144">
        <w:rPr>
          <w:lang w:val="el-GR"/>
        </w:rPr>
        <w:t xml:space="preserve"> δ) Η προϋπολογισθείσα δαπάνη ανέρχεται στο ποσό των</w:t>
      </w:r>
      <w:r w:rsidR="00676CF6">
        <w:rPr>
          <w:lang w:val="el-GR"/>
        </w:rPr>
        <w:t xml:space="preserve"> </w:t>
      </w:r>
      <w:r w:rsidR="00C34EC8" w:rsidRPr="00C34EC8">
        <w:rPr>
          <w:lang w:val="el-GR"/>
        </w:rPr>
        <w:t>39.841,20</w:t>
      </w:r>
      <w:r w:rsidR="00F74144" w:rsidRPr="00F74144">
        <w:rPr>
          <w:lang w:val="el-GR"/>
        </w:rPr>
        <w:t xml:space="preserve"> ευρώ, συμπεριλαμβανομένου και του Φ.Π.Α.</w:t>
      </w:r>
    </w:p>
    <w:p w:rsidR="00F74144" w:rsidRPr="00F74144" w:rsidRDefault="00F74144" w:rsidP="00F74144">
      <w:pPr>
        <w:suppressAutoHyphens w:val="0"/>
        <w:autoSpaceDE w:val="0"/>
        <w:spacing w:after="60"/>
        <w:rPr>
          <w:lang w:val="el-GR"/>
        </w:rPr>
      </w:pPr>
      <w:r w:rsidRPr="00F74144">
        <w:rPr>
          <w:lang w:val="el-GR"/>
        </w:rPr>
        <w:t>ΑΡΘΡΟ 2ο</w:t>
      </w:r>
    </w:p>
    <w:p w:rsidR="00F74144" w:rsidRPr="00F74144" w:rsidRDefault="00F74144" w:rsidP="00F74144">
      <w:pPr>
        <w:suppressAutoHyphens w:val="0"/>
        <w:autoSpaceDE w:val="0"/>
        <w:spacing w:after="60"/>
        <w:rPr>
          <w:lang w:val="el-GR"/>
        </w:rPr>
      </w:pPr>
      <w:r w:rsidRPr="00F74144">
        <w:rPr>
          <w:lang w:val="el-GR"/>
        </w:rPr>
        <w:t>Ισχύουσες διατάξεις</w:t>
      </w:r>
    </w:p>
    <w:p w:rsidR="00F74144" w:rsidRPr="00F74144" w:rsidRDefault="00F74144" w:rsidP="00F74144">
      <w:pPr>
        <w:suppressAutoHyphens w:val="0"/>
        <w:autoSpaceDE w:val="0"/>
        <w:spacing w:after="60"/>
        <w:rPr>
          <w:lang w:val="el-GR"/>
        </w:rPr>
      </w:pPr>
      <w:r w:rsidRPr="00F74144">
        <w:rPr>
          <w:lang w:val="el-GR"/>
        </w:rPr>
        <w:t>Η προετοιμασία, ανάθεση, σύναψη και εκτέλεση της εν λόγω δημόσιας σύμβασης προμήθειας αγαθών διέπεται από τις διατάξεις:</w:t>
      </w:r>
    </w:p>
    <w:p w:rsidR="00F74144" w:rsidRPr="00F74144" w:rsidRDefault="00185C44" w:rsidP="00F74144">
      <w:pPr>
        <w:suppressAutoHyphens w:val="0"/>
        <w:autoSpaceDE w:val="0"/>
        <w:spacing w:after="60"/>
        <w:rPr>
          <w:lang w:val="el-GR"/>
        </w:rPr>
      </w:pPr>
      <w:r>
        <w:rPr>
          <w:lang w:val="el-GR"/>
        </w:rPr>
        <w:t>1</w:t>
      </w:r>
      <w:r w:rsidR="00F74144" w:rsidRPr="00F74144">
        <w:rPr>
          <w:lang w:val="el-GR"/>
        </w:rPr>
        <w:t>.Του Ν. 3463/2006 «Κύρωση του Κώδικα Δήμων και Κοινοτήτων».</w:t>
      </w:r>
    </w:p>
    <w:p w:rsidR="00F74144" w:rsidRPr="00F74144" w:rsidRDefault="00F74144" w:rsidP="00F74144">
      <w:pPr>
        <w:suppressAutoHyphens w:val="0"/>
        <w:autoSpaceDE w:val="0"/>
        <w:spacing w:after="60"/>
        <w:rPr>
          <w:lang w:val="el-GR"/>
        </w:rPr>
      </w:pPr>
      <w:r w:rsidRPr="00F74144">
        <w:rPr>
          <w:lang w:val="el-GR"/>
        </w:rPr>
        <w:t>2.</w:t>
      </w:r>
      <w:r w:rsidRPr="00F74144">
        <w:rPr>
          <w:lang w:val="el-GR"/>
        </w:rPr>
        <w:tab/>
        <w:t>Του Ν. 3852/2010 «Νέα αρχιτεκτονική της αυτοδιοίκησης και της αποκεντρωμένης διοίκησης - Πρόγραμμα Καλλικράτης».</w:t>
      </w:r>
    </w:p>
    <w:p w:rsidR="00F74144" w:rsidRPr="00F74144" w:rsidRDefault="00F74144" w:rsidP="00F74144">
      <w:pPr>
        <w:suppressAutoHyphens w:val="0"/>
        <w:autoSpaceDE w:val="0"/>
        <w:spacing w:after="60"/>
        <w:rPr>
          <w:lang w:val="el-GR"/>
        </w:rPr>
      </w:pPr>
      <w:r w:rsidRPr="00F74144">
        <w:rPr>
          <w:lang w:val="el-GR"/>
        </w:rPr>
        <w:t>3.</w:t>
      </w:r>
      <w:r w:rsidRPr="00F74144">
        <w:rPr>
          <w:lang w:val="el-GR"/>
        </w:rPr>
        <w:tab/>
        <w:t>Του Ν. 2690/1999 «Κύρωση Κώδικα Διοικητικής Διαδικασίας και άλλες διατάξεις». 3.</w:t>
      </w:r>
    </w:p>
    <w:p w:rsidR="00F74144" w:rsidRPr="00F74144" w:rsidRDefault="00F74144" w:rsidP="00F74144">
      <w:pPr>
        <w:suppressAutoHyphens w:val="0"/>
        <w:autoSpaceDE w:val="0"/>
        <w:spacing w:after="60"/>
        <w:rPr>
          <w:lang w:val="el-GR"/>
        </w:rPr>
      </w:pPr>
      <w:r w:rsidRPr="00F74144">
        <w:rPr>
          <w:lang w:val="el-GR"/>
        </w:rPr>
        <w:t>4.</w:t>
      </w:r>
      <w:r w:rsidRPr="00F74144">
        <w:rPr>
          <w:lang w:val="el-GR"/>
        </w:rPr>
        <w:tab/>
        <w:t xml:space="preserve">Του N. 3861/2010 «Ενίσχυση της διαφάνειας με την υποχρεωτική ανάρτηση νόμων και πράξεων των κυβερνητικών, διοικητικών και </w:t>
      </w:r>
      <w:proofErr w:type="spellStart"/>
      <w:r w:rsidRPr="00F74144">
        <w:rPr>
          <w:lang w:val="el-GR"/>
        </w:rPr>
        <w:t>αυτοδιοικητικών</w:t>
      </w:r>
      <w:proofErr w:type="spellEnd"/>
      <w:r w:rsidRPr="00F74144">
        <w:rPr>
          <w:lang w:val="el-GR"/>
        </w:rPr>
        <w:t xml:space="preserve"> οργάνων στο διαδίκτυο «Πρόγραμμα Διαύγεια» και άλλες διατάξεις».</w:t>
      </w:r>
    </w:p>
    <w:p w:rsidR="00F74144" w:rsidRPr="00F74144" w:rsidRDefault="00F74144" w:rsidP="00F74144">
      <w:pPr>
        <w:suppressAutoHyphens w:val="0"/>
        <w:autoSpaceDE w:val="0"/>
        <w:spacing w:after="60"/>
        <w:rPr>
          <w:lang w:val="el-GR"/>
        </w:rPr>
      </w:pPr>
      <w:r w:rsidRPr="00F74144">
        <w:rPr>
          <w:lang w:val="el-GR"/>
        </w:rPr>
        <w:t>5.</w:t>
      </w:r>
      <w:r w:rsidRPr="00F74144">
        <w:rPr>
          <w:lang w:val="el-GR"/>
        </w:rPr>
        <w:tab/>
        <w:t>Του Ν. 3548/2007 «Καταχώρηση δημοσιεύσεων των φορέων του Δημοσίου κλπ</w:t>
      </w:r>
    </w:p>
    <w:p w:rsidR="00F74144" w:rsidRPr="00F74144" w:rsidRDefault="00F74144" w:rsidP="00F74144">
      <w:pPr>
        <w:suppressAutoHyphens w:val="0"/>
        <w:autoSpaceDE w:val="0"/>
        <w:spacing w:after="60"/>
        <w:rPr>
          <w:lang w:val="el-GR"/>
        </w:rPr>
      </w:pPr>
      <w:r w:rsidRPr="00F74144">
        <w:rPr>
          <w:lang w:val="el-GR"/>
        </w:rPr>
        <w:t>6.</w:t>
      </w:r>
      <w:r w:rsidRPr="00F74144">
        <w:rPr>
          <w:lang w:val="el-GR"/>
        </w:rPr>
        <w:tab/>
        <w:t>Του N. 4013/2011 «Σύσταση ενιαίας Ανεξάρτητης Αρχής Δημοσίων Συμβάσεων και Κεντρικού Ηλεκτρονικού Μητρώου Δημοσίων Συμβάσεων».</w:t>
      </w:r>
    </w:p>
    <w:p w:rsidR="00F74144" w:rsidRPr="00F74144" w:rsidRDefault="00F74144" w:rsidP="00F74144">
      <w:pPr>
        <w:suppressAutoHyphens w:val="0"/>
        <w:autoSpaceDE w:val="0"/>
        <w:spacing w:after="60"/>
        <w:rPr>
          <w:lang w:val="el-GR"/>
        </w:rPr>
      </w:pPr>
      <w:r w:rsidRPr="00F74144">
        <w:rPr>
          <w:lang w:val="el-GR"/>
        </w:rPr>
        <w:t>7.</w:t>
      </w:r>
      <w:r w:rsidRPr="00F74144">
        <w:rPr>
          <w:lang w:val="el-GR"/>
        </w:rPr>
        <w:tab/>
        <w:t xml:space="preserve">Του Π.Δ 113/2010 «Ανάληψη υποχρεώσεων από τους </w:t>
      </w:r>
      <w:proofErr w:type="spellStart"/>
      <w:r w:rsidRPr="00F74144">
        <w:rPr>
          <w:lang w:val="el-GR"/>
        </w:rPr>
        <w:t>Διατάκτες</w:t>
      </w:r>
      <w:proofErr w:type="spellEnd"/>
      <w:r w:rsidRPr="00F74144">
        <w:rPr>
          <w:lang w:val="el-GR"/>
        </w:rPr>
        <w:t>».</w:t>
      </w:r>
    </w:p>
    <w:p w:rsidR="00F74144" w:rsidRPr="00F74144" w:rsidRDefault="00F74144" w:rsidP="00F74144">
      <w:pPr>
        <w:suppressAutoHyphens w:val="0"/>
        <w:autoSpaceDE w:val="0"/>
        <w:spacing w:after="60"/>
        <w:rPr>
          <w:lang w:val="el-GR"/>
        </w:rPr>
      </w:pPr>
      <w:r w:rsidRPr="00F74144">
        <w:rPr>
          <w:lang w:val="el-GR"/>
        </w:rPr>
        <w:t>8.</w:t>
      </w:r>
      <w:r w:rsidRPr="00F74144">
        <w:rPr>
          <w:lang w:val="el-GR"/>
        </w:rPr>
        <w:tab/>
        <w:t>Του Ν. 4155/2013 «Εθνικό Σύστημα Ηλεκτρονικών Δημοσίων Συμβάσεων και άλλες Διατάξεις», όπως τροποποιήθηκε με την Υποπαράγραφο ΣΤ 20, του Πρώτου Άρθρου του Ν. 4254/2014 (ΦΕΚ 85/Α'/7-4-2014) και ισχύει.</w:t>
      </w:r>
    </w:p>
    <w:p w:rsidR="00F74144" w:rsidRPr="00F74144" w:rsidRDefault="00F74144" w:rsidP="00F74144">
      <w:pPr>
        <w:suppressAutoHyphens w:val="0"/>
        <w:autoSpaceDE w:val="0"/>
        <w:spacing w:after="60"/>
        <w:rPr>
          <w:lang w:val="el-GR"/>
        </w:rPr>
      </w:pPr>
      <w:r w:rsidRPr="00F74144">
        <w:rPr>
          <w:lang w:val="el-GR"/>
        </w:rPr>
        <w:t>9.</w:t>
      </w:r>
      <w:r w:rsidRPr="00F74144">
        <w:rPr>
          <w:lang w:val="el-GR"/>
        </w:rPr>
        <w:tab/>
        <w:t xml:space="preserve">Της </w:t>
      </w:r>
      <w:proofErr w:type="spellStart"/>
      <w:r w:rsidRPr="00F74144">
        <w:rPr>
          <w:lang w:val="el-GR"/>
        </w:rPr>
        <w:t>αριθμ</w:t>
      </w:r>
      <w:proofErr w:type="spellEnd"/>
      <w:r w:rsidRPr="00F74144">
        <w:rPr>
          <w:lang w:val="el-GR"/>
        </w:rPr>
        <w:t xml:space="preserve">. ΥΑΠ/Φ.40.4/3/1031/23-4-2012 Υπουργικής Απόφασης «Ρυθμίσεις για το Ηλεκτρονικό Δημόσιο Έγγραφο». Του Ν. 4270/2014 «Αρχές </w:t>
      </w:r>
      <w:proofErr w:type="spellStart"/>
      <w:r w:rsidRPr="00F74144">
        <w:rPr>
          <w:lang w:val="el-GR"/>
        </w:rPr>
        <w:t>δμοσιονομικής</w:t>
      </w:r>
      <w:proofErr w:type="spellEnd"/>
      <w:r w:rsidRPr="00F74144">
        <w:rPr>
          <w:lang w:val="el-GR"/>
        </w:rPr>
        <w:t xml:space="preserve"> διαχείρισης και εποπτεία (ενσωμάτωση της Οδηγίας 2011/85/ΕΕ) - δημόσιο λογιστικό και άλλες διατάξεις».</w:t>
      </w:r>
    </w:p>
    <w:p w:rsidR="00F74144" w:rsidRPr="00F74144" w:rsidRDefault="00F74144" w:rsidP="00F74144">
      <w:pPr>
        <w:suppressAutoHyphens w:val="0"/>
        <w:autoSpaceDE w:val="0"/>
        <w:spacing w:after="60"/>
        <w:rPr>
          <w:lang w:val="el-GR"/>
        </w:rPr>
      </w:pPr>
      <w:r w:rsidRPr="00F74144">
        <w:rPr>
          <w:lang w:val="el-GR"/>
        </w:rPr>
        <w:t>10.</w:t>
      </w:r>
      <w:r w:rsidRPr="00F74144">
        <w:rPr>
          <w:lang w:val="el-GR"/>
        </w:rPr>
        <w:tab/>
        <w:t>του Ν. 4412/2016 «Δημόσιες Συμβάσεις Έργων, Προμηθειών και Υπηρεσιών (προσαρμογή στις Οδηγίες 2014/24/ΕΕ και 2014/25/ΕΕ)».</w:t>
      </w:r>
    </w:p>
    <w:p w:rsidR="00F74144" w:rsidRPr="00F74144" w:rsidRDefault="00F74144" w:rsidP="00F74144">
      <w:pPr>
        <w:suppressAutoHyphens w:val="0"/>
        <w:autoSpaceDE w:val="0"/>
        <w:spacing w:after="60"/>
        <w:rPr>
          <w:lang w:val="el-GR"/>
        </w:rPr>
      </w:pPr>
      <w:r w:rsidRPr="00F74144">
        <w:rPr>
          <w:lang w:val="el-GR"/>
        </w:rPr>
        <w:t>ΑΡΘΡΟ 3ο</w:t>
      </w:r>
    </w:p>
    <w:p w:rsidR="00F74144" w:rsidRPr="00F74144" w:rsidRDefault="00F74144" w:rsidP="00F74144">
      <w:pPr>
        <w:suppressAutoHyphens w:val="0"/>
        <w:autoSpaceDE w:val="0"/>
        <w:spacing w:after="60"/>
        <w:rPr>
          <w:lang w:val="el-GR"/>
        </w:rPr>
      </w:pPr>
      <w:r w:rsidRPr="00F74144">
        <w:rPr>
          <w:lang w:val="el-GR"/>
        </w:rPr>
        <w:t>Συμβατικά στοιχεία προμήθειας</w:t>
      </w:r>
    </w:p>
    <w:p w:rsidR="00F74144" w:rsidRPr="00F74144" w:rsidRDefault="00F74144" w:rsidP="00F74144">
      <w:pPr>
        <w:suppressAutoHyphens w:val="0"/>
        <w:autoSpaceDE w:val="0"/>
        <w:spacing w:after="60"/>
        <w:rPr>
          <w:lang w:val="el-GR"/>
        </w:rPr>
      </w:pPr>
      <w:r w:rsidRPr="00F74144">
        <w:rPr>
          <w:lang w:val="el-GR"/>
        </w:rPr>
        <w:t>Τα τεύχη του διαγωνισμού ή έγγραφα της σύμβασης - κατά σειρά ισχύος - είναι τα ακόλουθα:</w:t>
      </w:r>
    </w:p>
    <w:p w:rsidR="00F74144" w:rsidRPr="00F74144" w:rsidRDefault="00F74144" w:rsidP="00F74144">
      <w:pPr>
        <w:suppressAutoHyphens w:val="0"/>
        <w:autoSpaceDE w:val="0"/>
        <w:spacing w:after="60"/>
        <w:rPr>
          <w:lang w:val="el-GR"/>
        </w:rPr>
      </w:pPr>
      <w:r w:rsidRPr="00F74144">
        <w:rPr>
          <w:lang w:val="el-GR"/>
        </w:rPr>
        <w:t>1.</w:t>
      </w:r>
      <w:r w:rsidRPr="00F74144">
        <w:rPr>
          <w:lang w:val="el-GR"/>
        </w:rPr>
        <w:tab/>
        <w:t>Η Διακήρυξη του διαγωνισμού</w:t>
      </w:r>
    </w:p>
    <w:p w:rsidR="00F74144" w:rsidRPr="00F74144" w:rsidRDefault="00F74144" w:rsidP="00F74144">
      <w:pPr>
        <w:suppressAutoHyphens w:val="0"/>
        <w:autoSpaceDE w:val="0"/>
        <w:spacing w:after="60"/>
        <w:rPr>
          <w:lang w:val="el-GR"/>
        </w:rPr>
      </w:pPr>
      <w:r w:rsidRPr="00F74144">
        <w:rPr>
          <w:lang w:val="el-GR"/>
        </w:rPr>
        <w:t>2.</w:t>
      </w:r>
      <w:r w:rsidRPr="00F74144">
        <w:rPr>
          <w:lang w:val="el-GR"/>
        </w:rPr>
        <w:tab/>
        <w:t>Η Συγγραφή υποχρεώσεων της μελέτης</w:t>
      </w:r>
    </w:p>
    <w:p w:rsidR="00F74144" w:rsidRPr="00F74144" w:rsidRDefault="00F74144" w:rsidP="00F74144">
      <w:pPr>
        <w:suppressAutoHyphens w:val="0"/>
        <w:autoSpaceDE w:val="0"/>
        <w:spacing w:after="60"/>
        <w:rPr>
          <w:lang w:val="el-GR"/>
        </w:rPr>
      </w:pPr>
      <w:r w:rsidRPr="00F74144">
        <w:rPr>
          <w:lang w:val="el-GR"/>
        </w:rPr>
        <w:t>3.</w:t>
      </w:r>
      <w:r w:rsidRPr="00F74144">
        <w:rPr>
          <w:lang w:val="el-GR"/>
        </w:rPr>
        <w:tab/>
        <w:t>Οι Τεχνικές Προδιαγραφές της μελέτης</w:t>
      </w:r>
    </w:p>
    <w:p w:rsidR="00F74144" w:rsidRPr="00F74144" w:rsidRDefault="00F74144" w:rsidP="00F74144">
      <w:pPr>
        <w:suppressAutoHyphens w:val="0"/>
        <w:autoSpaceDE w:val="0"/>
        <w:spacing w:after="60"/>
        <w:rPr>
          <w:lang w:val="el-GR"/>
        </w:rPr>
      </w:pPr>
      <w:r w:rsidRPr="00F74144">
        <w:rPr>
          <w:lang w:val="el-GR"/>
        </w:rPr>
        <w:t>4.</w:t>
      </w:r>
      <w:r w:rsidRPr="00F74144">
        <w:rPr>
          <w:lang w:val="el-GR"/>
        </w:rPr>
        <w:tab/>
        <w:t>Ο Προϋπολογισμός της μελέτης</w:t>
      </w:r>
    </w:p>
    <w:p w:rsidR="00F74144" w:rsidRPr="00F74144" w:rsidRDefault="00F74144" w:rsidP="00F74144">
      <w:pPr>
        <w:suppressAutoHyphens w:val="0"/>
        <w:autoSpaceDE w:val="0"/>
        <w:spacing w:after="60"/>
        <w:rPr>
          <w:lang w:val="el-GR"/>
        </w:rPr>
      </w:pPr>
      <w:r w:rsidRPr="00F74144">
        <w:rPr>
          <w:lang w:val="el-GR"/>
        </w:rPr>
        <w:t>5.</w:t>
      </w:r>
      <w:r w:rsidRPr="00F74144">
        <w:rPr>
          <w:lang w:val="el-GR"/>
        </w:rPr>
        <w:tab/>
        <w:t>Το Έντυπο Οικονομικής Προσφοράς. Τα στοιχεία της σύμβασης, τα οποία προσαρτώνται σ' αυτήν, με σειρά ισχύος είναι:</w:t>
      </w:r>
    </w:p>
    <w:p w:rsidR="00F74144" w:rsidRPr="00F74144" w:rsidRDefault="00F74144" w:rsidP="00F74144">
      <w:pPr>
        <w:suppressAutoHyphens w:val="0"/>
        <w:autoSpaceDE w:val="0"/>
        <w:spacing w:after="60"/>
        <w:rPr>
          <w:lang w:val="el-GR"/>
        </w:rPr>
      </w:pPr>
      <w:r w:rsidRPr="00F74144">
        <w:rPr>
          <w:lang w:val="el-GR"/>
        </w:rPr>
        <w:t>6.</w:t>
      </w:r>
      <w:r w:rsidRPr="00F74144">
        <w:rPr>
          <w:lang w:val="el-GR"/>
        </w:rPr>
        <w:tab/>
        <w:t>Η Σύμβαση</w:t>
      </w:r>
    </w:p>
    <w:p w:rsidR="00F74144" w:rsidRPr="00F74144" w:rsidRDefault="00F74144" w:rsidP="00F74144">
      <w:pPr>
        <w:suppressAutoHyphens w:val="0"/>
        <w:autoSpaceDE w:val="0"/>
        <w:spacing w:after="60"/>
        <w:rPr>
          <w:lang w:val="el-GR"/>
        </w:rPr>
      </w:pPr>
      <w:r w:rsidRPr="00F74144">
        <w:rPr>
          <w:lang w:val="el-GR"/>
        </w:rPr>
        <w:lastRenderedPageBreak/>
        <w:t>7.</w:t>
      </w:r>
      <w:r w:rsidRPr="00F74144">
        <w:rPr>
          <w:lang w:val="el-GR"/>
        </w:rPr>
        <w:tab/>
        <w:t>Η Διακήρυξη</w:t>
      </w:r>
    </w:p>
    <w:p w:rsidR="00F74144" w:rsidRPr="00F74144" w:rsidRDefault="00F74144" w:rsidP="00F74144">
      <w:pPr>
        <w:suppressAutoHyphens w:val="0"/>
        <w:autoSpaceDE w:val="0"/>
        <w:spacing w:after="60"/>
        <w:rPr>
          <w:lang w:val="el-GR"/>
        </w:rPr>
      </w:pPr>
      <w:r w:rsidRPr="00F74144">
        <w:rPr>
          <w:lang w:val="el-GR"/>
        </w:rPr>
        <w:t xml:space="preserve">8 </w:t>
      </w:r>
      <w:r w:rsidR="00A76B3B">
        <w:rPr>
          <w:lang w:val="el-GR"/>
        </w:rPr>
        <w:t xml:space="preserve">           </w:t>
      </w:r>
      <w:r w:rsidRPr="00F74144">
        <w:rPr>
          <w:lang w:val="el-GR"/>
        </w:rPr>
        <w:t>Η Οικονομική Προσφορά του αναδόχου</w:t>
      </w:r>
    </w:p>
    <w:p w:rsidR="00F74144" w:rsidRPr="00F74144" w:rsidRDefault="00F74144" w:rsidP="00F74144">
      <w:pPr>
        <w:suppressAutoHyphens w:val="0"/>
        <w:autoSpaceDE w:val="0"/>
        <w:spacing w:after="60"/>
        <w:rPr>
          <w:lang w:val="el-GR"/>
        </w:rPr>
      </w:pPr>
      <w:r w:rsidRPr="00F74144">
        <w:rPr>
          <w:lang w:val="el-GR"/>
        </w:rPr>
        <w:t>9.</w:t>
      </w:r>
      <w:r w:rsidRPr="00F74144">
        <w:rPr>
          <w:lang w:val="el-GR"/>
        </w:rPr>
        <w:tab/>
        <w:t>Η Τεχνική Προσφορά του Αναδόχου</w:t>
      </w:r>
    </w:p>
    <w:p w:rsidR="00F74144" w:rsidRPr="00F74144" w:rsidRDefault="00F74144" w:rsidP="00F74144">
      <w:pPr>
        <w:suppressAutoHyphens w:val="0"/>
        <w:autoSpaceDE w:val="0"/>
        <w:spacing w:after="60"/>
        <w:rPr>
          <w:lang w:val="el-GR"/>
        </w:rPr>
      </w:pPr>
      <w:r w:rsidRPr="00F74144">
        <w:rPr>
          <w:lang w:val="el-GR"/>
        </w:rPr>
        <w:t>ΑΡΘΡΟ 4ο Εγγυήσεις</w:t>
      </w:r>
    </w:p>
    <w:p w:rsidR="00F74144" w:rsidRPr="00F74144" w:rsidRDefault="00F74144" w:rsidP="00F74144">
      <w:pPr>
        <w:suppressAutoHyphens w:val="0"/>
        <w:autoSpaceDE w:val="0"/>
        <w:spacing w:after="60"/>
        <w:rPr>
          <w:lang w:val="el-GR"/>
        </w:rPr>
      </w:pPr>
      <w:r w:rsidRPr="00F74144">
        <w:rPr>
          <w:lang w:val="el-GR"/>
        </w:rPr>
        <w:t xml:space="preserve">Κατά τα αναφερόμενα στις διατάξεις του άρθρου 72 του Ν. 4412/2016, </w:t>
      </w:r>
      <w:r>
        <w:rPr>
          <w:lang w:val="el-GR"/>
        </w:rPr>
        <w:t>ο ανάδοχος  οφείλει</w:t>
      </w:r>
      <w:r w:rsidRPr="00F74144">
        <w:rPr>
          <w:lang w:val="el-GR"/>
        </w:rPr>
        <w:t xml:space="preserve"> να καταθέσ</w:t>
      </w:r>
      <w:r>
        <w:rPr>
          <w:lang w:val="el-GR"/>
        </w:rPr>
        <w:t>ει</w:t>
      </w:r>
      <w:r w:rsidRPr="00F74144">
        <w:rPr>
          <w:lang w:val="el-GR"/>
        </w:rPr>
        <w:t xml:space="preserve"> </w:t>
      </w:r>
      <w:r>
        <w:rPr>
          <w:lang w:val="el-GR"/>
        </w:rPr>
        <w:t>π</w:t>
      </w:r>
      <w:r w:rsidRPr="00F74144">
        <w:rPr>
          <w:lang w:val="el-GR"/>
        </w:rPr>
        <w:t xml:space="preserve">ριν ή κατά την υπογραφή της σύμβασης </w:t>
      </w:r>
      <w:r>
        <w:rPr>
          <w:lang w:val="el-GR"/>
        </w:rPr>
        <w:t xml:space="preserve"> </w:t>
      </w:r>
      <w:r w:rsidRPr="00F74144">
        <w:rPr>
          <w:lang w:val="el-GR"/>
        </w:rPr>
        <w:t>εγγύηση καλής εκτέλεσης, η οποία ορίζεται σε ποσοστό πέντε τοις εκατό (5%) επί της αξίας της σύμβασης, εκτός Φ.Π.Α. και κατατίθεται πριν ή κατά την υπογραφή της σύμβασης.</w:t>
      </w:r>
    </w:p>
    <w:p w:rsidR="00F74144" w:rsidRPr="00F74144" w:rsidRDefault="00F74144" w:rsidP="00F74144">
      <w:pPr>
        <w:suppressAutoHyphens w:val="0"/>
        <w:autoSpaceDE w:val="0"/>
        <w:spacing w:after="60"/>
        <w:rPr>
          <w:lang w:val="el-GR"/>
        </w:rPr>
      </w:pPr>
      <w:r w:rsidRPr="00F74144">
        <w:rPr>
          <w:lang w:val="el-GR"/>
        </w:rPr>
        <w:t>Άρθρο 5ο</w:t>
      </w:r>
    </w:p>
    <w:p w:rsidR="00F74144" w:rsidRPr="00F74144" w:rsidRDefault="00F74144" w:rsidP="00F74144">
      <w:pPr>
        <w:suppressAutoHyphens w:val="0"/>
        <w:autoSpaceDE w:val="0"/>
        <w:spacing w:after="60"/>
        <w:rPr>
          <w:lang w:val="el-GR"/>
        </w:rPr>
      </w:pPr>
      <w:r w:rsidRPr="00F74144">
        <w:rPr>
          <w:lang w:val="el-GR"/>
        </w:rPr>
        <w:t>Κήρυξη προμηθευτή έκπτωτου</w:t>
      </w:r>
    </w:p>
    <w:p w:rsidR="00F74144" w:rsidRPr="00F74144" w:rsidRDefault="00F74144" w:rsidP="00F74144">
      <w:pPr>
        <w:suppressAutoHyphens w:val="0"/>
        <w:autoSpaceDE w:val="0"/>
        <w:spacing w:after="60"/>
        <w:rPr>
          <w:lang w:val="el-GR"/>
        </w:rPr>
      </w:pPr>
      <w:r w:rsidRPr="00F74144">
        <w:rPr>
          <w:lang w:val="el-GR"/>
        </w:rPr>
        <w:t>1. Ο ανάδοχος κηρύσσεται υποχρεωτικά έκπτωτος από την ανάθεση που έγινε στο όνομά του και από κάθε δικαίωμα που απορρέει από αυτήν, με απόφαση του αρμοδίου αποφαινομένου οργάνου, ύστερα από γνωμοδότηση του αρμοδίου οργάνου:</w:t>
      </w:r>
    </w:p>
    <w:p w:rsidR="00F74144" w:rsidRPr="00F74144" w:rsidRDefault="00F74144" w:rsidP="00F74144">
      <w:pPr>
        <w:suppressAutoHyphens w:val="0"/>
        <w:autoSpaceDE w:val="0"/>
        <w:spacing w:after="60"/>
        <w:rPr>
          <w:lang w:val="el-GR"/>
        </w:rPr>
      </w:pPr>
      <w:r w:rsidRPr="00F74144">
        <w:rPr>
          <w:lang w:val="el-GR"/>
        </w:rPr>
        <w:t>α) εφόσον δεν προσήλθε για την υπογραφή της σύμβασης εντός του χρόνου που ορίστηκε στην πρόσκληση από την αναθέτουσα αρχή,</w:t>
      </w:r>
    </w:p>
    <w:p w:rsidR="00F74144" w:rsidRPr="00F74144" w:rsidRDefault="00F74144" w:rsidP="00F74144">
      <w:pPr>
        <w:suppressAutoHyphens w:val="0"/>
        <w:autoSpaceDE w:val="0"/>
        <w:spacing w:after="60"/>
        <w:rPr>
          <w:lang w:val="el-GR"/>
        </w:rPr>
      </w:pPr>
      <w:r w:rsidRPr="00F74144">
        <w:rPr>
          <w:lang w:val="el-GR"/>
        </w:rPr>
        <w:t>β) εφόσον δε φόρτωσε, παρέδωσε ή αντικατέστησε τα συμβατικά υλικά ή δεν επισκεύασε ή συντήρησε αυτά μέσα στο συμβατικό χρόνο ή στο χρόνο παράτασης που του δόθηκε, κατά τα προβλεπόμενα στο άρθρο 206 του Ν. 4412/2016.</w:t>
      </w:r>
    </w:p>
    <w:p w:rsidR="00F74144" w:rsidRPr="00F74144" w:rsidRDefault="00F74144" w:rsidP="00F74144">
      <w:pPr>
        <w:suppressAutoHyphens w:val="0"/>
        <w:autoSpaceDE w:val="0"/>
        <w:spacing w:after="60"/>
        <w:rPr>
          <w:lang w:val="el-GR"/>
        </w:rPr>
      </w:pPr>
      <w:r w:rsidRPr="00F74144">
        <w:rPr>
          <w:lang w:val="el-GR"/>
        </w:rPr>
        <w:t>2.</w:t>
      </w:r>
      <w:r w:rsidRPr="00F74144">
        <w:rPr>
          <w:lang w:val="el-GR"/>
        </w:rPr>
        <w:tab/>
        <w:t>Ο οικονομικός φορέας δεν κηρύσσεται έκπτωτος από την κατακύρωση ή ανάθεση ή την σύμβαση όταν:</w:t>
      </w:r>
    </w:p>
    <w:p w:rsidR="00F74144" w:rsidRPr="00F74144" w:rsidRDefault="00F74144" w:rsidP="00F74144">
      <w:pPr>
        <w:suppressAutoHyphens w:val="0"/>
        <w:autoSpaceDE w:val="0"/>
        <w:spacing w:after="60"/>
        <w:rPr>
          <w:lang w:val="el-GR"/>
        </w:rPr>
      </w:pPr>
      <w:r w:rsidRPr="00F74144">
        <w:rPr>
          <w:lang w:val="el-GR"/>
        </w:rPr>
        <w:t>α) Η σύμβαση δεν υπογράφηκε ή το υλικό δεν φορτώθηκε ή παραδόθηκε ή αντικαταστάθηκε με ευθύνη του φορέα που εκτελεί τη σύμβαση. β) Συντρέχουν λόγοι ανωτέρας βίας.</w:t>
      </w:r>
    </w:p>
    <w:p w:rsidR="00F74144" w:rsidRPr="00F74144" w:rsidRDefault="00F74144" w:rsidP="00F74144">
      <w:pPr>
        <w:suppressAutoHyphens w:val="0"/>
        <w:autoSpaceDE w:val="0"/>
        <w:spacing w:after="60"/>
        <w:rPr>
          <w:lang w:val="el-GR"/>
        </w:rPr>
      </w:pPr>
      <w:r w:rsidRPr="00F74144">
        <w:rPr>
          <w:lang w:val="el-GR"/>
        </w:rPr>
        <w:t>3.</w:t>
      </w:r>
      <w:r w:rsidRPr="00F74144">
        <w:rPr>
          <w:lang w:val="el-GR"/>
        </w:rPr>
        <w:tab/>
        <w:t>Στον οικονομικό φορέα που κηρύσσεται έκπτωτος από την κατακύρωση, ανάθεση ή σύμβαση, επιβάλλονται,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αθροιστικά, οι παρακάτω κυρώσεις:</w:t>
      </w:r>
    </w:p>
    <w:p w:rsidR="00F74144" w:rsidRPr="00F74144" w:rsidRDefault="00F74144" w:rsidP="00F74144">
      <w:pPr>
        <w:suppressAutoHyphens w:val="0"/>
        <w:autoSpaceDE w:val="0"/>
        <w:spacing w:after="60"/>
        <w:rPr>
          <w:lang w:val="el-GR"/>
        </w:rPr>
      </w:pPr>
      <w:r w:rsidRPr="00F74144">
        <w:rPr>
          <w:lang w:val="el-GR"/>
        </w:rPr>
        <w:t>α) Ολική κατάπτωση της εγγύησης συμμετοχής ή καλής εκτέλεσης της σύμβασης, κατά περίπτωση.</w:t>
      </w:r>
    </w:p>
    <w:p w:rsidR="00F74144" w:rsidRPr="00F74144" w:rsidRDefault="00F74144" w:rsidP="00F74144">
      <w:pPr>
        <w:suppressAutoHyphens w:val="0"/>
        <w:autoSpaceDE w:val="0"/>
        <w:spacing w:after="60"/>
        <w:rPr>
          <w:lang w:val="el-GR"/>
        </w:rPr>
      </w:pPr>
      <w:r w:rsidRPr="00F74144">
        <w:rPr>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w:t>
      </w:r>
    </w:p>
    <w:p w:rsidR="00F74144" w:rsidRPr="00F74144" w:rsidRDefault="00F74144" w:rsidP="00F74144">
      <w:pPr>
        <w:suppressAutoHyphens w:val="0"/>
        <w:autoSpaceDE w:val="0"/>
        <w:spacing w:after="60"/>
        <w:rPr>
          <w:lang w:val="el-GR"/>
        </w:rPr>
      </w:pPr>
      <w:r w:rsidRPr="00F74144">
        <w:rPr>
          <w:lang w:val="el-GR"/>
        </w:rPr>
        <w:t>Ο υπολογισμός των τόκων γίνεται από την ημερομηνία λήψης της προκαταβολής από τον προμηθευτή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p>
    <w:p w:rsidR="00F74144" w:rsidRPr="00F74144" w:rsidRDefault="00F74144" w:rsidP="00F74144">
      <w:pPr>
        <w:suppressAutoHyphens w:val="0"/>
        <w:autoSpaceDE w:val="0"/>
        <w:spacing w:after="60"/>
        <w:rPr>
          <w:lang w:val="el-GR"/>
        </w:rPr>
      </w:pPr>
      <w:r w:rsidRPr="00F74144">
        <w:rPr>
          <w:lang w:val="el-GR"/>
        </w:rPr>
        <w:t>Άρθρο 6ο</w:t>
      </w:r>
    </w:p>
    <w:p w:rsidR="00676CF6" w:rsidRDefault="00F74144" w:rsidP="00F74144">
      <w:pPr>
        <w:suppressAutoHyphens w:val="0"/>
        <w:autoSpaceDE w:val="0"/>
        <w:spacing w:after="60"/>
        <w:rPr>
          <w:lang w:val="el-GR"/>
        </w:rPr>
      </w:pPr>
      <w:r w:rsidRPr="00F74144">
        <w:rPr>
          <w:lang w:val="el-GR"/>
        </w:rPr>
        <w:t>Παραλαβή του αντικειμένου της σύμβασης προμήθειας</w:t>
      </w:r>
    </w:p>
    <w:p w:rsidR="0018504D" w:rsidRDefault="00F74144" w:rsidP="00F74144">
      <w:pPr>
        <w:suppressAutoHyphens w:val="0"/>
        <w:autoSpaceDE w:val="0"/>
        <w:spacing w:after="60"/>
        <w:rPr>
          <w:lang w:val="el-GR"/>
        </w:rPr>
      </w:pPr>
      <w:r w:rsidRPr="00F74144">
        <w:rPr>
          <w:lang w:val="el-GR"/>
        </w:rPr>
        <w:t xml:space="preserve"> / Χρόνος και </w:t>
      </w:r>
      <w:r w:rsidR="00676CF6">
        <w:rPr>
          <w:lang w:val="el-GR"/>
        </w:rPr>
        <w:t xml:space="preserve">Τόπος </w:t>
      </w:r>
      <w:r w:rsidR="00676CF6" w:rsidRPr="00F74144">
        <w:rPr>
          <w:lang w:val="el-GR"/>
        </w:rPr>
        <w:t>Παράδοσης</w:t>
      </w:r>
      <w:r w:rsidR="0018504D">
        <w:rPr>
          <w:lang w:val="el-GR"/>
        </w:rPr>
        <w:t xml:space="preserve"> </w:t>
      </w:r>
    </w:p>
    <w:p w:rsidR="00EC17E6" w:rsidRPr="00F74144" w:rsidRDefault="00EC17E6" w:rsidP="00F74144">
      <w:pPr>
        <w:suppressAutoHyphens w:val="0"/>
        <w:autoSpaceDE w:val="0"/>
        <w:spacing w:after="60"/>
        <w:rPr>
          <w:lang w:val="el-GR"/>
        </w:rPr>
      </w:pPr>
      <w:r w:rsidRPr="00EC17E6">
        <w:rPr>
          <w:lang w:val="el-GR"/>
        </w:rPr>
        <w:t xml:space="preserve">Η ισχύς της συμβάσεως αρχίζει από την υπογραφή της και έχει διάρκεια </w:t>
      </w:r>
      <w:r w:rsidR="00676CF6">
        <w:rPr>
          <w:lang w:val="el-GR"/>
        </w:rPr>
        <w:t xml:space="preserve">δύο(2) </w:t>
      </w:r>
      <w:r w:rsidR="0018504D">
        <w:rPr>
          <w:lang w:val="el-GR"/>
        </w:rPr>
        <w:t>μήνες</w:t>
      </w:r>
      <w:r w:rsidRPr="00EC17E6">
        <w:rPr>
          <w:lang w:val="el-GR"/>
        </w:rPr>
        <w:t>.</w:t>
      </w:r>
    </w:p>
    <w:p w:rsidR="00F74144" w:rsidRPr="00F74144" w:rsidRDefault="00F74144" w:rsidP="00F74144">
      <w:pPr>
        <w:suppressAutoHyphens w:val="0"/>
        <w:autoSpaceDE w:val="0"/>
        <w:spacing w:after="60"/>
        <w:rPr>
          <w:lang w:val="el-GR"/>
        </w:rPr>
      </w:pPr>
      <w:r w:rsidRPr="00F74144">
        <w:rPr>
          <w:lang w:val="el-GR"/>
        </w:rPr>
        <w:t>1.</w:t>
      </w:r>
      <w:r w:rsidRPr="00F74144">
        <w:rPr>
          <w:lang w:val="el-GR"/>
        </w:rPr>
        <w:tab/>
        <w:t xml:space="preserve">Η παράδοση των </w:t>
      </w:r>
      <w:r w:rsidR="00CC4B6B">
        <w:rPr>
          <w:lang w:val="el-GR"/>
        </w:rPr>
        <w:t>κάδων θα γίνει</w:t>
      </w:r>
      <w:r w:rsidRPr="00F74144">
        <w:rPr>
          <w:lang w:val="el-GR"/>
        </w:rPr>
        <w:t xml:space="preserve"> </w:t>
      </w:r>
      <w:r w:rsidR="00CC4B6B">
        <w:rPr>
          <w:lang w:val="el-GR"/>
        </w:rPr>
        <w:t xml:space="preserve"> </w:t>
      </w:r>
      <w:r w:rsidRPr="00F74144">
        <w:rPr>
          <w:lang w:val="el-GR"/>
        </w:rPr>
        <w:t>, με ευθύνη, μέριμνα και δαπάνη του προμηθευτή, από την ημερομηνία υπογραφής της σχετικής σύμβασης</w:t>
      </w:r>
      <w:r w:rsidR="00CC4B6B">
        <w:rPr>
          <w:lang w:val="el-GR"/>
        </w:rPr>
        <w:t xml:space="preserve"> </w:t>
      </w:r>
      <w:r w:rsidRPr="00F74144">
        <w:rPr>
          <w:lang w:val="el-GR"/>
        </w:rPr>
        <w:t>.</w:t>
      </w:r>
    </w:p>
    <w:p w:rsidR="00F74144" w:rsidRPr="00F74144" w:rsidRDefault="00CC4B6B" w:rsidP="00F74144">
      <w:pPr>
        <w:suppressAutoHyphens w:val="0"/>
        <w:autoSpaceDE w:val="0"/>
        <w:spacing w:after="60"/>
        <w:rPr>
          <w:lang w:val="el-GR"/>
        </w:rPr>
      </w:pPr>
      <w:r>
        <w:rPr>
          <w:lang w:val="el-GR"/>
        </w:rPr>
        <w:t xml:space="preserve"> </w:t>
      </w:r>
      <w:r w:rsidR="00F74144" w:rsidRPr="00F74144">
        <w:rPr>
          <w:lang w:val="el-GR"/>
        </w:rPr>
        <w:t>2.</w:t>
      </w:r>
      <w:r w:rsidR="00F74144" w:rsidRPr="00F74144">
        <w:rPr>
          <w:lang w:val="el-GR"/>
        </w:rPr>
        <w:tab/>
        <w:t>Ο προμηθευτής υποχρεούται να ειδοποιεί την Υπηρεσία και την επιτροπή παραλαβής για την ημερομηνία που προτίθεται να παραδώσει το υλικό, εγκαίρως.</w:t>
      </w:r>
    </w:p>
    <w:p w:rsidR="00F74144" w:rsidRPr="00F74144" w:rsidRDefault="00F74144" w:rsidP="00F74144">
      <w:pPr>
        <w:suppressAutoHyphens w:val="0"/>
        <w:autoSpaceDE w:val="0"/>
        <w:spacing w:after="60"/>
        <w:rPr>
          <w:lang w:val="el-GR"/>
        </w:rPr>
      </w:pPr>
      <w:r w:rsidRPr="00F74144">
        <w:rPr>
          <w:lang w:val="el-GR"/>
        </w:rPr>
        <w:t>3.</w:t>
      </w:r>
      <w:r w:rsidRPr="00F74144">
        <w:rPr>
          <w:lang w:val="el-GR"/>
        </w:rPr>
        <w:tab/>
        <w:t>Σε περίπτωση εκπρόθεσμης παράδοσης του υλικού εφαρμόζονται οι διατάξεις του αρ. 207 του ν. 4412/2016 περί επιβολής κυρώσεων.</w:t>
      </w:r>
    </w:p>
    <w:p w:rsidR="00F74144" w:rsidRPr="00F74144" w:rsidRDefault="00F74144" w:rsidP="00F74144">
      <w:pPr>
        <w:suppressAutoHyphens w:val="0"/>
        <w:autoSpaceDE w:val="0"/>
        <w:spacing w:after="60"/>
        <w:rPr>
          <w:lang w:val="el-GR"/>
        </w:rPr>
      </w:pPr>
      <w:r w:rsidRPr="00F74144">
        <w:rPr>
          <w:lang w:val="el-GR"/>
        </w:rPr>
        <w:t>4.</w:t>
      </w:r>
      <w:r w:rsidRPr="00F74144">
        <w:rPr>
          <w:lang w:val="el-GR"/>
        </w:rPr>
        <w:tab/>
        <w:t>Σε περίπτωση λήξης του συμβατικού χρόνου παράδοσης, χωρίς να υποβληθεί εγκαίρως αίτημα παράτασης, ή εάν λήξει ο παραταθείς χρόνος, χωρίς να παραδοθεί το υλικό, ο προμηθευτής κηρύσσεται έκπτωτος.</w:t>
      </w:r>
    </w:p>
    <w:p w:rsidR="00F74144" w:rsidRPr="00F74144" w:rsidRDefault="00F74144" w:rsidP="00F74144">
      <w:pPr>
        <w:suppressAutoHyphens w:val="0"/>
        <w:autoSpaceDE w:val="0"/>
        <w:spacing w:after="60"/>
        <w:rPr>
          <w:lang w:val="el-GR"/>
        </w:rPr>
      </w:pPr>
      <w:r w:rsidRPr="00F74144">
        <w:rPr>
          <w:lang w:val="el-GR"/>
        </w:rPr>
        <w:lastRenderedPageBreak/>
        <w:t>5.</w:t>
      </w:r>
      <w:r w:rsidRPr="00F74144">
        <w:rPr>
          <w:lang w:val="el-GR"/>
        </w:rPr>
        <w:tab/>
        <w:t>Κατά τη διαδικασία παραλαβής των υλικών διενεργείται ποιοτικός και ποσοτικός έλεγχος. Ο ποιοτικός έλεγχος μπορεί να περιλαμβάνει: (α) μακροσκοπική εξέταση, ή (β) χημική ή μηχανική εξέταση.</w:t>
      </w:r>
    </w:p>
    <w:p w:rsidR="00F74144" w:rsidRPr="00F74144" w:rsidRDefault="00F74144" w:rsidP="00F74144">
      <w:pPr>
        <w:suppressAutoHyphens w:val="0"/>
        <w:autoSpaceDE w:val="0"/>
        <w:spacing w:after="60"/>
        <w:rPr>
          <w:lang w:val="el-GR"/>
        </w:rPr>
      </w:pPr>
      <w:r w:rsidRPr="00F74144">
        <w:rPr>
          <w:lang w:val="el-GR"/>
        </w:rPr>
        <w:t>6.</w:t>
      </w:r>
      <w:r w:rsidRPr="00F74144">
        <w:rPr>
          <w:lang w:val="el-GR"/>
        </w:rPr>
        <w:tab/>
        <w:t>Η παραλαβή των υλικών γίνεται από την αρμόδια επιτροπή παραλαβής υλικών, η οποία υποχρεούται για την έκδοση των σχετικών πρωτοκόλλων παραλαβής μετά την ολοκλήρωση του ποιοτικού και ποσοτικού ελέγχου ή αμέσως μετά τα αποτελέσματα των χημικών ελέγχων που τυχόν να ζητηθούν.</w:t>
      </w:r>
    </w:p>
    <w:p w:rsidR="00F74144" w:rsidRPr="00F74144" w:rsidRDefault="00F74144" w:rsidP="00C34EC8">
      <w:pPr>
        <w:suppressAutoHyphens w:val="0"/>
        <w:autoSpaceDE w:val="0"/>
        <w:spacing w:after="60" w:line="360" w:lineRule="auto"/>
        <w:rPr>
          <w:lang w:val="el-GR"/>
        </w:rPr>
      </w:pPr>
      <w:r w:rsidRPr="00F74144">
        <w:rPr>
          <w:lang w:val="el-GR"/>
        </w:rPr>
        <w:t>7.</w:t>
      </w:r>
      <w:r w:rsidRPr="00F74144">
        <w:rPr>
          <w:lang w:val="el-GR"/>
        </w:rPr>
        <w:tab/>
        <w:t>Μετά το πέρας των ελέγχων η επιτροπή παραλαβής θα συντάξει οριστικό πρωτόκολλο παραλαβής (ή απόρριψης) του υλικού. Σε περίπτωση απόρριψης του υλικού από την επιτροπή παραλαβής, εφαρμόζονται τα προβλεπόμενα στο αρ. 208 του ν. 4412/2016.</w:t>
      </w:r>
    </w:p>
    <w:p w:rsidR="00F74144" w:rsidRPr="00F74144" w:rsidRDefault="00F74144" w:rsidP="00C34EC8">
      <w:pPr>
        <w:suppressAutoHyphens w:val="0"/>
        <w:autoSpaceDE w:val="0"/>
        <w:spacing w:after="60" w:line="360" w:lineRule="auto"/>
        <w:rPr>
          <w:lang w:val="el-GR"/>
        </w:rPr>
      </w:pPr>
      <w:r w:rsidRPr="00F74144">
        <w:rPr>
          <w:lang w:val="el-GR"/>
        </w:rPr>
        <w:t>ΑΡΘΡΟ 7ο</w:t>
      </w:r>
    </w:p>
    <w:p w:rsidR="00F74144" w:rsidRPr="00F74144" w:rsidRDefault="00F74144" w:rsidP="00C34EC8">
      <w:pPr>
        <w:suppressAutoHyphens w:val="0"/>
        <w:autoSpaceDE w:val="0"/>
        <w:spacing w:after="60" w:line="360" w:lineRule="auto"/>
        <w:rPr>
          <w:lang w:val="el-GR"/>
        </w:rPr>
      </w:pPr>
      <w:r w:rsidRPr="00F74144">
        <w:rPr>
          <w:lang w:val="el-GR"/>
        </w:rPr>
        <w:t>Απόρριψη συμβατικών υλικών - Αντικατάσταση</w:t>
      </w:r>
    </w:p>
    <w:p w:rsidR="00F74144" w:rsidRPr="00F74144" w:rsidRDefault="00F74144" w:rsidP="00F74144">
      <w:pPr>
        <w:suppressAutoHyphens w:val="0"/>
        <w:autoSpaceDE w:val="0"/>
        <w:spacing w:after="60"/>
        <w:rPr>
          <w:lang w:val="el-GR"/>
        </w:rPr>
      </w:pPr>
      <w:r w:rsidRPr="00F74144">
        <w:rPr>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F74144" w:rsidRPr="00F74144" w:rsidRDefault="00F74144" w:rsidP="00F74144">
      <w:pPr>
        <w:suppressAutoHyphens w:val="0"/>
        <w:autoSpaceDE w:val="0"/>
        <w:spacing w:after="60"/>
        <w:rPr>
          <w:lang w:val="el-GR"/>
        </w:rPr>
      </w:pPr>
      <w:r w:rsidRPr="00F74144">
        <w:rPr>
          <w:lang w:val="el-GR"/>
        </w:rPr>
        <w:t>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προμηθευτής θεωρείται ως εκπρόθεσμος και υπόκειται σε κυρώσεις λόγω εκπρόθεσμης παράδοσης.</w:t>
      </w:r>
    </w:p>
    <w:p w:rsidR="00F74144" w:rsidRPr="00F74144" w:rsidRDefault="00F74144" w:rsidP="00F74144">
      <w:pPr>
        <w:suppressAutoHyphens w:val="0"/>
        <w:autoSpaceDE w:val="0"/>
        <w:spacing w:after="60"/>
        <w:rPr>
          <w:lang w:val="el-GR"/>
        </w:rPr>
      </w:pPr>
      <w:r w:rsidRPr="00F74144">
        <w:rPr>
          <w:lang w:val="el-GR"/>
        </w:rPr>
        <w:t>Αν ο προμηθευτής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F74144" w:rsidRPr="00F74144" w:rsidRDefault="00F74144" w:rsidP="00F74144">
      <w:pPr>
        <w:suppressAutoHyphens w:val="0"/>
        <w:autoSpaceDE w:val="0"/>
        <w:spacing w:after="60"/>
        <w:rPr>
          <w:lang w:val="el-GR"/>
        </w:rPr>
      </w:pPr>
      <w:r w:rsidRPr="00F74144">
        <w:rPr>
          <w:lang w:val="el-GR"/>
        </w:rPr>
        <w:t>Η επιστροφή των υλικών που απορρίφθηκαν γίνεται μετά την προσκόμιση ίσης ποσότητας με την απορριφθείσα και αφού αυτή παραληφθεί οριστικά. Στην περίπτωση αυτή ο προμηθευτής υποχρεούται να παραλάβει την ποσότητα που απορρίφθηκε και αντικαταστάθηκε μέσα σε είκοσι (20) ημέρες από την ημερομηνία της οριστικής παραλαβής της νέας ποσότητας. Η προθεσμία αυτή μπορεί να παραταθεί ύστερα από αίτημα του προμηθευτή, που υποβάλλεται απαραίτητα πέντε (5) τουλάχιστον ημέρες πριν από την εκπνοή της, με απόφαση του αρμοδίου αποφαινομένου οργάνου με την οποία και επιβάλλεται πρόστιμο σε ποσοστό 2,5% επί της συμβατικής αξίας της συγκεκριμένης ποσότητας. Αν παρέλθει η προθεσμία αυτή και η παράταση που χορηγήθηκε και ο προμηθευτής δεν παρέλαβε την απορριφθείσα ποσότητα, ο φορέας μπορεί να προβεί στην καταστροφή ή εκποίηση της ποσότητας αυτής, κατά τις ισχύουσες διατάξεις.</w:t>
      </w:r>
    </w:p>
    <w:p w:rsidR="00F74144" w:rsidRPr="00F74144" w:rsidRDefault="00F74144" w:rsidP="00C34EC8">
      <w:pPr>
        <w:suppressAutoHyphens w:val="0"/>
        <w:autoSpaceDE w:val="0"/>
        <w:spacing w:after="60" w:line="360" w:lineRule="auto"/>
        <w:rPr>
          <w:lang w:val="el-GR"/>
        </w:rPr>
      </w:pPr>
      <w:r w:rsidRPr="00F74144">
        <w:rPr>
          <w:lang w:val="el-GR"/>
        </w:rPr>
        <w:t>Με απόφαση του αρμοδίου αποφαινομένου οργάνου, ύστερα από γνωμοδότηση του αρμοδίου οργάνου, μπορεί να εγκριθεί η επιστροφή στον προμηθευτή των υλικών που απορρίφθηκαν πριν από την αντικατάσταση τους, με την προϋπόθεση ο προμηθευτής να καταθέσει χρηματική εγγύηση που να καλύπτει την καταβληθείσα αξία της ποσότητας που απορρίφθηκε.</w:t>
      </w:r>
    </w:p>
    <w:p w:rsidR="00F74144" w:rsidRPr="00F74144" w:rsidRDefault="00F74144" w:rsidP="00C34EC8">
      <w:pPr>
        <w:suppressAutoHyphens w:val="0"/>
        <w:autoSpaceDE w:val="0"/>
        <w:spacing w:after="60" w:line="360" w:lineRule="auto"/>
        <w:rPr>
          <w:lang w:val="el-GR"/>
        </w:rPr>
      </w:pPr>
      <w:r w:rsidRPr="00F74144">
        <w:rPr>
          <w:lang w:val="el-GR"/>
        </w:rPr>
        <w:t>ΑΡΘΡΟ 8ο</w:t>
      </w:r>
    </w:p>
    <w:p w:rsidR="00F74144" w:rsidRDefault="00F74144" w:rsidP="00C34EC8">
      <w:pPr>
        <w:suppressAutoHyphens w:val="0"/>
        <w:autoSpaceDE w:val="0"/>
        <w:spacing w:after="60" w:line="360" w:lineRule="auto"/>
        <w:rPr>
          <w:lang w:val="el-GR"/>
        </w:rPr>
      </w:pPr>
      <w:r w:rsidRPr="00F74144">
        <w:rPr>
          <w:lang w:val="el-GR"/>
        </w:rPr>
        <w:t>Υποβολή προσφορών</w:t>
      </w:r>
    </w:p>
    <w:p w:rsidR="005048C9" w:rsidRPr="00A77A40" w:rsidRDefault="005048C9" w:rsidP="005048C9">
      <w:pPr>
        <w:suppressAutoHyphens w:val="0"/>
        <w:autoSpaceDE w:val="0"/>
        <w:spacing w:after="60"/>
        <w:rPr>
          <w:lang w:val="el-GR"/>
        </w:rPr>
      </w:pPr>
      <w:r w:rsidRPr="00A77A40">
        <w:rPr>
          <w:lang w:val="el-GR"/>
        </w:rPr>
        <w:t>Δεν θα λαμβάνεται υπόψη προσφορά, η οποία θα δίδεται για μέρος μόνο των ποσοτήτων του κάθε τμήματος της προμήθειας</w:t>
      </w:r>
    </w:p>
    <w:p w:rsidR="005048C9" w:rsidRPr="00A77A40" w:rsidRDefault="005048C9" w:rsidP="005048C9">
      <w:pPr>
        <w:suppressAutoHyphens w:val="0"/>
        <w:autoSpaceDE w:val="0"/>
        <w:spacing w:after="60"/>
        <w:rPr>
          <w:lang w:val="el-GR"/>
        </w:rPr>
      </w:pPr>
      <w:r w:rsidRPr="00A77A40">
        <w:rPr>
          <w:lang w:val="el-GR"/>
        </w:rPr>
        <w:t xml:space="preserve">Οι συμμετέχοντες μπορούν να υποβάλλουν προσφορά </w:t>
      </w:r>
      <w:r w:rsidR="00CC4B6B">
        <w:rPr>
          <w:lang w:val="el-GR"/>
        </w:rPr>
        <w:t xml:space="preserve"> </w:t>
      </w:r>
      <w:r w:rsidR="00CC4B6B" w:rsidRPr="00A77A40">
        <w:rPr>
          <w:lang w:val="el-GR"/>
        </w:rPr>
        <w:t xml:space="preserve"> </w:t>
      </w:r>
      <w:r w:rsidRPr="00A77A40">
        <w:rPr>
          <w:lang w:val="el-GR"/>
        </w:rPr>
        <w:t xml:space="preserve">για το σύνολο της  προμήθειας </w:t>
      </w:r>
      <w:r w:rsidR="00CC4B6B">
        <w:rPr>
          <w:lang w:val="el-GR"/>
        </w:rPr>
        <w:t xml:space="preserve"> .</w:t>
      </w:r>
    </w:p>
    <w:p w:rsidR="005048C9" w:rsidRPr="00A77A40" w:rsidRDefault="005048C9" w:rsidP="005048C9">
      <w:pPr>
        <w:suppressAutoHyphens w:val="0"/>
        <w:autoSpaceDE w:val="0"/>
        <w:spacing w:after="60"/>
        <w:rPr>
          <w:lang w:val="el-GR"/>
        </w:rPr>
      </w:pPr>
      <w:r w:rsidRPr="00A77A40">
        <w:rPr>
          <w:lang w:val="el-GR"/>
        </w:rPr>
        <w:t xml:space="preserve"> Σε κάθε περίπτωση, η προσφορά θα αφορά το σύνολο των ειδών που περιλαμβάνονται στον </w:t>
      </w:r>
      <w:r w:rsidR="00EB6CD0" w:rsidRPr="00A77A40">
        <w:rPr>
          <w:lang w:val="el-GR"/>
        </w:rPr>
        <w:t>προϋπολογισμό</w:t>
      </w:r>
      <w:r w:rsidRPr="00A77A40">
        <w:rPr>
          <w:lang w:val="el-GR"/>
        </w:rPr>
        <w:t xml:space="preserve">  </w:t>
      </w:r>
      <w:r w:rsidR="00CC4B6B">
        <w:rPr>
          <w:lang w:val="el-GR"/>
        </w:rPr>
        <w:t xml:space="preserve"> </w:t>
      </w:r>
      <w:r w:rsidRPr="00A77A40">
        <w:rPr>
          <w:lang w:val="el-GR"/>
        </w:rPr>
        <w:t xml:space="preserve"> </w:t>
      </w:r>
      <w:r w:rsidR="00CC4B6B">
        <w:rPr>
          <w:lang w:val="el-GR"/>
        </w:rPr>
        <w:t xml:space="preserve"> </w:t>
      </w:r>
      <w:r w:rsidRPr="00A77A40">
        <w:rPr>
          <w:lang w:val="el-GR"/>
        </w:rPr>
        <w:t>.</w:t>
      </w:r>
    </w:p>
    <w:p w:rsidR="00F74144" w:rsidRPr="00F74144" w:rsidRDefault="00F74144" w:rsidP="00C34EC8">
      <w:pPr>
        <w:suppressAutoHyphens w:val="0"/>
        <w:autoSpaceDE w:val="0"/>
        <w:spacing w:after="60" w:line="360" w:lineRule="auto"/>
        <w:rPr>
          <w:lang w:val="el-GR"/>
        </w:rPr>
      </w:pPr>
      <w:r w:rsidRPr="00F74144">
        <w:rPr>
          <w:lang w:val="el-GR"/>
        </w:rPr>
        <w:t>ΑΡΘΡΟ 9ο</w:t>
      </w:r>
    </w:p>
    <w:p w:rsidR="00F74144" w:rsidRPr="00F74144" w:rsidRDefault="00F74144" w:rsidP="00C34EC8">
      <w:pPr>
        <w:suppressAutoHyphens w:val="0"/>
        <w:autoSpaceDE w:val="0"/>
        <w:spacing w:after="60" w:line="360" w:lineRule="auto"/>
        <w:rPr>
          <w:lang w:val="el-GR"/>
        </w:rPr>
      </w:pPr>
      <w:r w:rsidRPr="00F74144">
        <w:rPr>
          <w:lang w:val="el-GR"/>
        </w:rPr>
        <w:t>Προδιαγραφές</w:t>
      </w:r>
    </w:p>
    <w:p w:rsidR="00F74144" w:rsidRPr="00F74144" w:rsidRDefault="00CC4B6B" w:rsidP="00F74144">
      <w:pPr>
        <w:suppressAutoHyphens w:val="0"/>
        <w:autoSpaceDE w:val="0"/>
        <w:spacing w:after="60"/>
        <w:rPr>
          <w:lang w:val="el-GR"/>
        </w:rPr>
      </w:pPr>
      <w:r>
        <w:rPr>
          <w:lang w:val="el-GR"/>
        </w:rPr>
        <w:lastRenderedPageBreak/>
        <w:t>Οι κάδοι</w:t>
      </w:r>
      <w:r w:rsidR="00F74144" w:rsidRPr="00F74144">
        <w:rPr>
          <w:lang w:val="el-GR"/>
        </w:rPr>
        <w:t xml:space="preserve"> θα είναι αρίστης ποιότητος και σύμφωνα με τις τεχνικές προδιαγραφές που επιβάλει η σχετική νομοθεσία και περιγράφονται στο Τεύχος Τεχνικών Προδιαγραφών της μελέτης</w:t>
      </w:r>
      <w:r w:rsidR="00A76B3B">
        <w:rPr>
          <w:lang w:val="el-GR"/>
        </w:rPr>
        <w:t xml:space="preserve"> </w:t>
      </w:r>
      <w:r w:rsidR="00C34EC8" w:rsidRPr="00C34EC8">
        <w:rPr>
          <w:lang w:val="el-GR"/>
        </w:rPr>
        <w:t>61/2019</w:t>
      </w:r>
      <w:r w:rsidR="00F74144" w:rsidRPr="00F74144">
        <w:rPr>
          <w:lang w:val="el-GR"/>
        </w:rPr>
        <w:t xml:space="preserve"> που συνέταξε η Δ/</w:t>
      </w:r>
      <w:proofErr w:type="spellStart"/>
      <w:r w:rsidR="00F74144" w:rsidRPr="00F74144">
        <w:rPr>
          <w:lang w:val="el-GR"/>
        </w:rPr>
        <w:t>νση</w:t>
      </w:r>
      <w:proofErr w:type="spellEnd"/>
      <w:r w:rsidR="00F74144" w:rsidRPr="00F74144">
        <w:rPr>
          <w:lang w:val="el-GR"/>
        </w:rPr>
        <w:t xml:space="preserve"> Περιβάλλοντος &amp; Ποιότητας Ζωής  του Δήμου ΝΑΥΠΑΚΤΙΑΣ.</w:t>
      </w:r>
    </w:p>
    <w:p w:rsidR="00F74144" w:rsidRPr="00F74144" w:rsidRDefault="00F74144" w:rsidP="00F74144">
      <w:pPr>
        <w:suppressAutoHyphens w:val="0"/>
        <w:autoSpaceDE w:val="0"/>
        <w:spacing w:after="60"/>
        <w:rPr>
          <w:lang w:val="el-GR"/>
        </w:rPr>
      </w:pPr>
      <w:r w:rsidRPr="00F74144">
        <w:rPr>
          <w:lang w:val="el-GR"/>
        </w:rPr>
        <w:t>ΑΡΘΡΟ 10ο</w:t>
      </w:r>
    </w:p>
    <w:p w:rsidR="00F74144" w:rsidRPr="00F74144" w:rsidRDefault="00F74144" w:rsidP="00F74144">
      <w:pPr>
        <w:suppressAutoHyphens w:val="0"/>
        <w:autoSpaceDE w:val="0"/>
        <w:spacing w:after="60"/>
        <w:rPr>
          <w:lang w:val="el-GR"/>
        </w:rPr>
      </w:pPr>
      <w:r w:rsidRPr="00F74144">
        <w:rPr>
          <w:lang w:val="el-GR"/>
        </w:rPr>
        <w:t>Τρόπος Πληρωμής</w:t>
      </w:r>
    </w:p>
    <w:p w:rsidR="00F74144" w:rsidRPr="00F74144" w:rsidRDefault="00F74144" w:rsidP="00F74144">
      <w:pPr>
        <w:suppressAutoHyphens w:val="0"/>
        <w:autoSpaceDE w:val="0"/>
        <w:spacing w:after="60"/>
        <w:rPr>
          <w:lang w:val="el-GR"/>
        </w:rPr>
      </w:pPr>
      <w:r w:rsidRPr="00F74144">
        <w:rPr>
          <w:lang w:val="el-GR"/>
        </w:rPr>
        <w:t xml:space="preserve">Καθώς οι παραδόσεις θα είναι τμηματικές, και οι πληρωμές θα είναι τμηματικές μετά την ολοκλήρωση των παραδόσεων (ανά μήνα) και την τιμολόγηση αυτών. Με </w:t>
      </w:r>
      <w:r w:rsidR="00676CF6">
        <w:rPr>
          <w:lang w:val="el-GR"/>
        </w:rPr>
        <w:t>την</w:t>
      </w:r>
      <w:r w:rsidR="00676CF6" w:rsidRPr="00F74144">
        <w:rPr>
          <w:lang w:val="el-GR"/>
        </w:rPr>
        <w:t xml:space="preserve"> </w:t>
      </w:r>
      <w:r w:rsidRPr="00F74144">
        <w:rPr>
          <w:lang w:val="el-GR"/>
        </w:rPr>
        <w:t xml:space="preserve">παράδοση, θα εκδίδονται δελτία αποστολής ανά κωδικό αριθμό του προϋπολογισμού κάθε φορέα, και στο τέλος </w:t>
      </w:r>
      <w:r w:rsidR="00676CF6">
        <w:rPr>
          <w:lang w:val="el-GR"/>
        </w:rPr>
        <w:t xml:space="preserve"> </w:t>
      </w:r>
      <w:r w:rsidRPr="00F74144">
        <w:rPr>
          <w:lang w:val="el-GR"/>
        </w:rPr>
        <w:t xml:space="preserve"> θα εκδίδονται αντίστοιχα συγκεντρωτικά τιμολόγια σύμφωνα με τα εκδοθέντα δελτία αποστολής και με τις τιμές αναδόχου.</w:t>
      </w:r>
    </w:p>
    <w:p w:rsidR="00F74144" w:rsidRDefault="00F74144" w:rsidP="00F74144">
      <w:pPr>
        <w:suppressAutoHyphens w:val="0"/>
        <w:autoSpaceDE w:val="0"/>
        <w:spacing w:after="60"/>
        <w:rPr>
          <w:lang w:val="el-GR"/>
        </w:rPr>
      </w:pPr>
      <w:r w:rsidRPr="00F74144">
        <w:rPr>
          <w:lang w:val="el-GR"/>
        </w:rPr>
        <w:t>. Οι διαγωνιζόμενοι πρέπει επίσης να έχουν υπόψη τους ότι ο ανάδοχος βαρύνεται με όλες τις νόμιμες κρατήσεις βάσει της κείμενης νομοθεσίας, καθώς και με το  κόστος δημοσίευσης της διακήρυξης στον τύπο.</w:t>
      </w:r>
    </w:p>
    <w:tbl>
      <w:tblPr>
        <w:tblW w:w="8748" w:type="dxa"/>
        <w:tblLook w:val="01E0" w:firstRow="1" w:lastRow="1" w:firstColumn="1" w:lastColumn="1" w:noHBand="0" w:noVBand="0"/>
      </w:tblPr>
      <w:tblGrid>
        <w:gridCol w:w="2518"/>
        <w:gridCol w:w="3170"/>
        <w:gridCol w:w="3060"/>
      </w:tblGrid>
      <w:tr w:rsidR="006F5C2D" w:rsidRPr="00F46448" w:rsidTr="006607EA">
        <w:tc>
          <w:tcPr>
            <w:tcW w:w="2518" w:type="dxa"/>
            <w:shd w:val="clear" w:color="auto" w:fill="auto"/>
          </w:tcPr>
          <w:p w:rsidR="006F5C2D" w:rsidRPr="006F5C2D" w:rsidRDefault="006F5C2D" w:rsidP="006F5C2D">
            <w:pPr>
              <w:widowControl w:val="0"/>
              <w:suppressAutoHyphens w:val="0"/>
              <w:wordWrap w:val="0"/>
              <w:spacing w:after="0"/>
              <w:jc w:val="center"/>
              <w:rPr>
                <w:rFonts w:ascii="Verdana" w:hAnsi="Verdana" w:cs="Times New Roman"/>
                <w:kern w:val="2"/>
                <w:sz w:val="20"/>
                <w:szCs w:val="20"/>
                <w:lang w:val="el-GR" w:eastAsia="el-GR"/>
              </w:rPr>
            </w:pPr>
          </w:p>
        </w:tc>
        <w:tc>
          <w:tcPr>
            <w:tcW w:w="3170" w:type="dxa"/>
          </w:tcPr>
          <w:p w:rsidR="006F5C2D" w:rsidRPr="006F5C2D" w:rsidRDefault="006F5C2D" w:rsidP="006F5C2D">
            <w:pPr>
              <w:widowControl w:val="0"/>
              <w:suppressAutoHyphens w:val="0"/>
              <w:wordWrap w:val="0"/>
              <w:spacing w:after="0"/>
              <w:rPr>
                <w:rFonts w:ascii="Verdana" w:hAnsi="Verdana" w:cs="Times New Roman"/>
                <w:kern w:val="2"/>
                <w:sz w:val="20"/>
                <w:szCs w:val="20"/>
                <w:lang w:val="el-GR" w:eastAsia="el-GR"/>
              </w:rPr>
            </w:pPr>
            <w:r w:rsidRPr="006F5C2D">
              <w:rPr>
                <w:rFonts w:ascii="Arial" w:hAnsi="Arial" w:cs="Arial"/>
                <w:kern w:val="2"/>
                <w:sz w:val="20"/>
                <w:szCs w:val="20"/>
                <w:lang w:val="el-GR" w:eastAsia="el-GR"/>
              </w:rPr>
              <w:t xml:space="preserve"> </w:t>
            </w:r>
            <w:r w:rsidRPr="006F5C2D">
              <w:rPr>
                <w:rFonts w:ascii="Verdana" w:hAnsi="Verdana" w:cs="Times New Roman"/>
                <w:kern w:val="2"/>
                <w:sz w:val="20"/>
                <w:szCs w:val="20"/>
                <w:lang w:val="el-GR" w:eastAsia="el-GR"/>
              </w:rPr>
              <w:t xml:space="preserve">      </w:t>
            </w:r>
          </w:p>
          <w:p w:rsidR="006F5C2D" w:rsidRPr="006F5C2D" w:rsidRDefault="006F5C2D" w:rsidP="006F5C2D">
            <w:pPr>
              <w:widowControl w:val="0"/>
              <w:suppressAutoHyphens w:val="0"/>
              <w:wordWrap w:val="0"/>
              <w:spacing w:after="0" w:line="360" w:lineRule="auto"/>
              <w:jc w:val="center"/>
              <w:rPr>
                <w:rFonts w:ascii="Verdana" w:hAnsi="Verdana" w:cs="Times New Roman"/>
                <w:kern w:val="2"/>
                <w:sz w:val="20"/>
                <w:szCs w:val="20"/>
                <w:lang w:val="el-GR" w:eastAsia="el-GR"/>
              </w:rPr>
            </w:pPr>
            <w:r w:rsidRPr="006F5C2D">
              <w:rPr>
                <w:rFonts w:ascii="Verdana" w:hAnsi="Verdana" w:cs="Times New Roman"/>
                <w:kern w:val="2"/>
                <w:sz w:val="20"/>
                <w:szCs w:val="20"/>
                <w:lang w:val="el-GR" w:eastAsia="el-GR"/>
              </w:rPr>
              <w:t>Ο ΠΡΟΙΣΤΑΜΕΝΟΣ ΚΑΘΑΡΙΟΤΗΤΑΣ ΚΑΙ ΑΝΑΚΥΚΛΩΣΗΣ</w:t>
            </w:r>
          </w:p>
          <w:p w:rsidR="006F5C2D" w:rsidRPr="006F5C2D" w:rsidRDefault="006F5C2D" w:rsidP="006F5C2D">
            <w:pPr>
              <w:widowControl w:val="0"/>
              <w:suppressAutoHyphens w:val="0"/>
              <w:wordWrap w:val="0"/>
              <w:spacing w:after="0" w:line="360" w:lineRule="auto"/>
              <w:jc w:val="center"/>
              <w:rPr>
                <w:rFonts w:ascii="Verdana" w:hAnsi="Verdana" w:cs="Times New Roman"/>
                <w:kern w:val="2"/>
                <w:sz w:val="20"/>
                <w:szCs w:val="20"/>
                <w:lang w:val="el-GR" w:eastAsia="el-GR"/>
              </w:rPr>
            </w:pPr>
          </w:p>
          <w:p w:rsidR="006F5C2D" w:rsidRPr="006F5C2D" w:rsidRDefault="006F5C2D" w:rsidP="006F5C2D">
            <w:pPr>
              <w:widowControl w:val="0"/>
              <w:suppressAutoHyphens w:val="0"/>
              <w:wordWrap w:val="0"/>
              <w:spacing w:after="0" w:line="360" w:lineRule="auto"/>
              <w:jc w:val="center"/>
              <w:rPr>
                <w:rFonts w:ascii="Verdana" w:hAnsi="Verdana" w:cs="Times New Roman"/>
                <w:kern w:val="2"/>
                <w:sz w:val="20"/>
                <w:szCs w:val="20"/>
                <w:lang w:val="el-GR" w:eastAsia="el-GR"/>
              </w:rPr>
            </w:pPr>
            <w:r w:rsidRPr="006F5C2D">
              <w:rPr>
                <w:rFonts w:ascii="Verdana" w:hAnsi="Verdana" w:cs="Times New Roman"/>
                <w:kern w:val="2"/>
                <w:sz w:val="20"/>
                <w:szCs w:val="20"/>
                <w:lang w:val="el-GR" w:eastAsia="el-GR"/>
              </w:rPr>
              <w:t>Γ.ΒΛΑΧΑΚΗΣ</w:t>
            </w:r>
          </w:p>
          <w:p w:rsidR="006F5C2D" w:rsidRPr="006F5C2D" w:rsidRDefault="006F5C2D" w:rsidP="006F5C2D">
            <w:pPr>
              <w:widowControl w:val="0"/>
              <w:suppressAutoHyphens w:val="0"/>
              <w:wordWrap w:val="0"/>
              <w:spacing w:after="0" w:line="360" w:lineRule="auto"/>
              <w:jc w:val="center"/>
              <w:rPr>
                <w:rFonts w:ascii="Verdana" w:hAnsi="Verdana" w:cs="Times New Roman"/>
                <w:kern w:val="2"/>
                <w:sz w:val="20"/>
                <w:szCs w:val="20"/>
                <w:lang w:val="el-GR" w:eastAsia="el-GR"/>
              </w:rPr>
            </w:pPr>
            <w:r w:rsidRPr="006F5C2D">
              <w:rPr>
                <w:rFonts w:ascii="Verdana" w:hAnsi="Verdana" w:cs="Times New Roman"/>
                <w:kern w:val="2"/>
                <w:sz w:val="20"/>
                <w:szCs w:val="20"/>
                <w:lang w:val="el-GR" w:eastAsia="el-GR"/>
              </w:rPr>
              <w:t>ΗΛ/ΓΟΣ ΜΗΧ/ΚΟΣ ΤΕ</w:t>
            </w:r>
          </w:p>
        </w:tc>
        <w:tc>
          <w:tcPr>
            <w:tcW w:w="3060" w:type="dxa"/>
            <w:shd w:val="clear" w:color="auto" w:fill="auto"/>
          </w:tcPr>
          <w:p w:rsidR="006F5C2D" w:rsidRPr="000C7AD5" w:rsidRDefault="006F5C2D" w:rsidP="006F5C2D">
            <w:pPr>
              <w:widowControl w:val="0"/>
              <w:suppressAutoHyphens w:val="0"/>
              <w:wordWrap w:val="0"/>
              <w:spacing w:after="0" w:line="360" w:lineRule="auto"/>
              <w:rPr>
                <w:rFonts w:ascii="Verdana" w:hAnsi="Verdana" w:cs="Times New Roman"/>
                <w:kern w:val="2"/>
                <w:sz w:val="20"/>
                <w:szCs w:val="20"/>
                <w:lang w:val="el-GR" w:eastAsia="el-GR"/>
              </w:rPr>
            </w:pPr>
            <w:r w:rsidRPr="006F5C2D">
              <w:rPr>
                <w:rFonts w:ascii="Verdana" w:hAnsi="Verdana" w:cs="Times New Roman"/>
                <w:kern w:val="2"/>
                <w:sz w:val="20"/>
                <w:szCs w:val="20"/>
                <w:lang w:val="el-GR" w:eastAsia="el-GR"/>
              </w:rPr>
              <w:t xml:space="preserve">ΝΑΥΠΑΚΤΟΣ     </w:t>
            </w:r>
            <w:r w:rsidR="0071090C">
              <w:rPr>
                <w:rFonts w:ascii="Verdana" w:hAnsi="Verdana" w:cs="Times New Roman"/>
                <w:kern w:val="2"/>
                <w:sz w:val="20"/>
                <w:szCs w:val="20"/>
                <w:lang w:val="el-GR" w:eastAsia="el-GR"/>
              </w:rPr>
              <w:t>18-9</w:t>
            </w:r>
            <w:r w:rsidR="00C34EC8" w:rsidRPr="000C7AD5">
              <w:rPr>
                <w:rFonts w:ascii="Verdana" w:hAnsi="Verdana" w:cs="Times New Roman"/>
                <w:kern w:val="2"/>
                <w:sz w:val="20"/>
                <w:szCs w:val="20"/>
                <w:lang w:val="el-GR" w:eastAsia="el-GR"/>
              </w:rPr>
              <w:t>-2019</w:t>
            </w:r>
          </w:p>
          <w:p w:rsidR="006F5C2D" w:rsidRPr="006F5C2D" w:rsidRDefault="006F5C2D" w:rsidP="006F5C2D">
            <w:pPr>
              <w:widowControl w:val="0"/>
              <w:suppressAutoHyphens w:val="0"/>
              <w:wordWrap w:val="0"/>
              <w:spacing w:after="0"/>
              <w:jc w:val="center"/>
              <w:rPr>
                <w:rFonts w:ascii="Verdana" w:hAnsi="Verdana" w:cs="Times New Roman"/>
                <w:kern w:val="2"/>
                <w:sz w:val="20"/>
                <w:szCs w:val="20"/>
                <w:lang w:val="el-GR" w:eastAsia="el-GR"/>
              </w:rPr>
            </w:pPr>
            <w:r w:rsidRPr="006F5C2D">
              <w:rPr>
                <w:rFonts w:ascii="Verdana" w:hAnsi="Verdana" w:cs="Times New Roman"/>
                <w:kern w:val="2"/>
                <w:sz w:val="20"/>
                <w:szCs w:val="20"/>
                <w:lang w:val="el-GR" w:eastAsia="el-GR"/>
              </w:rPr>
              <w:t>Ο ΔΙΕΥΘΥΝΤΗΣ ΠΕΡΙΒΑΛΛΟΝΤΟΣ &amp;ΠΟΙΟΤΗΤΑΣ ΖΩΗΣ</w:t>
            </w:r>
          </w:p>
          <w:p w:rsidR="006F5C2D" w:rsidRPr="006F5C2D" w:rsidRDefault="006F5C2D" w:rsidP="006F5C2D">
            <w:pPr>
              <w:widowControl w:val="0"/>
              <w:suppressAutoHyphens w:val="0"/>
              <w:wordWrap w:val="0"/>
              <w:spacing w:after="0"/>
              <w:jc w:val="center"/>
              <w:rPr>
                <w:rFonts w:ascii="Verdana" w:hAnsi="Verdana" w:cs="Times New Roman"/>
                <w:kern w:val="2"/>
                <w:sz w:val="20"/>
                <w:szCs w:val="20"/>
                <w:lang w:val="el-GR" w:eastAsia="el-GR"/>
              </w:rPr>
            </w:pPr>
          </w:p>
          <w:p w:rsidR="006F5C2D" w:rsidRPr="006F5C2D" w:rsidRDefault="006F5C2D" w:rsidP="006F5C2D">
            <w:pPr>
              <w:widowControl w:val="0"/>
              <w:suppressAutoHyphens w:val="0"/>
              <w:wordWrap w:val="0"/>
              <w:spacing w:after="0"/>
              <w:jc w:val="center"/>
              <w:rPr>
                <w:rFonts w:ascii="Verdana" w:hAnsi="Verdana" w:cs="Times New Roman"/>
                <w:kern w:val="2"/>
                <w:sz w:val="20"/>
                <w:szCs w:val="20"/>
                <w:lang w:val="el-GR" w:eastAsia="el-GR"/>
              </w:rPr>
            </w:pPr>
          </w:p>
          <w:p w:rsidR="006F5C2D" w:rsidRPr="006F5C2D" w:rsidRDefault="006F5C2D" w:rsidP="006F5C2D">
            <w:pPr>
              <w:widowControl w:val="0"/>
              <w:suppressAutoHyphens w:val="0"/>
              <w:wordWrap w:val="0"/>
              <w:spacing w:after="0"/>
              <w:jc w:val="center"/>
              <w:rPr>
                <w:rFonts w:ascii="Verdana" w:hAnsi="Verdana" w:cs="Times New Roman"/>
                <w:kern w:val="2"/>
                <w:sz w:val="20"/>
                <w:szCs w:val="20"/>
                <w:lang w:val="el-GR" w:eastAsia="el-GR"/>
              </w:rPr>
            </w:pPr>
          </w:p>
          <w:p w:rsidR="006F5C2D" w:rsidRPr="006F5C2D" w:rsidRDefault="006F5C2D" w:rsidP="006F5C2D">
            <w:pPr>
              <w:widowControl w:val="0"/>
              <w:suppressAutoHyphens w:val="0"/>
              <w:wordWrap w:val="0"/>
              <w:spacing w:after="0"/>
              <w:jc w:val="center"/>
              <w:rPr>
                <w:rFonts w:ascii="Verdana" w:hAnsi="Verdana" w:cs="Times New Roman"/>
                <w:kern w:val="2"/>
                <w:sz w:val="20"/>
                <w:szCs w:val="20"/>
                <w:lang w:val="el-GR" w:eastAsia="el-GR"/>
              </w:rPr>
            </w:pPr>
            <w:r w:rsidRPr="006F5C2D">
              <w:rPr>
                <w:rFonts w:ascii="Verdana" w:hAnsi="Verdana" w:cs="Times New Roman"/>
                <w:kern w:val="2"/>
                <w:sz w:val="20"/>
                <w:szCs w:val="20"/>
                <w:lang w:val="el-GR" w:eastAsia="el-GR"/>
              </w:rPr>
              <w:t>ΝΙΚΗΤΑΣ ΠΟΛΥΔΩΡΟΣ</w:t>
            </w:r>
          </w:p>
          <w:p w:rsidR="006F5C2D" w:rsidRPr="006F5C2D" w:rsidRDefault="006F5C2D" w:rsidP="006F5C2D">
            <w:pPr>
              <w:widowControl w:val="0"/>
              <w:suppressAutoHyphens w:val="0"/>
              <w:wordWrap w:val="0"/>
              <w:spacing w:after="0"/>
              <w:rPr>
                <w:rFonts w:ascii="Verdana" w:hAnsi="Verdana" w:cs="Times New Roman"/>
                <w:kern w:val="2"/>
                <w:sz w:val="20"/>
                <w:szCs w:val="20"/>
                <w:lang w:val="el-GR" w:eastAsia="el-GR"/>
              </w:rPr>
            </w:pPr>
            <w:r w:rsidRPr="006F5C2D">
              <w:rPr>
                <w:rFonts w:ascii="Verdana" w:hAnsi="Verdana" w:cs="Times New Roman"/>
                <w:kern w:val="2"/>
                <w:sz w:val="20"/>
                <w:szCs w:val="20"/>
                <w:lang w:val="el-GR" w:eastAsia="el-GR"/>
              </w:rPr>
              <w:t xml:space="preserve">      ΗΛ/ΓΟΣ ΜΗΧ/ΚΟΣ  ΤΕ</w:t>
            </w:r>
          </w:p>
        </w:tc>
      </w:tr>
    </w:tbl>
    <w:p w:rsidR="006F5C2D" w:rsidRPr="00F74144" w:rsidRDefault="006F5C2D" w:rsidP="00F74144">
      <w:pPr>
        <w:suppressAutoHyphens w:val="0"/>
        <w:autoSpaceDE w:val="0"/>
        <w:spacing w:after="60"/>
        <w:rPr>
          <w:lang w:val="el-GR"/>
        </w:rPr>
      </w:pPr>
    </w:p>
    <w:p w:rsidR="00394052" w:rsidRPr="00394052" w:rsidRDefault="00394052" w:rsidP="00394052">
      <w:pPr>
        <w:ind w:left="5040" w:firstLine="720"/>
        <w:rPr>
          <w:lang w:val="el-GR"/>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2"/>
        <w:gridCol w:w="4382"/>
      </w:tblGrid>
      <w:tr w:rsidR="00394052" w:rsidRPr="00F46448" w:rsidTr="00FD7CF4">
        <w:trPr>
          <w:jc w:val="center"/>
        </w:trPr>
        <w:tc>
          <w:tcPr>
            <w:tcW w:w="4382" w:type="dxa"/>
          </w:tcPr>
          <w:p w:rsidR="00394052" w:rsidRPr="00394052" w:rsidRDefault="00394052" w:rsidP="00394052">
            <w:pPr>
              <w:widowControl w:val="0"/>
              <w:suppressAutoHyphens w:val="0"/>
              <w:spacing w:after="0"/>
              <w:jc w:val="center"/>
              <w:rPr>
                <w:rFonts w:eastAsia="Times New Roman"/>
                <w:lang w:val="el-GR"/>
              </w:rPr>
            </w:pPr>
          </w:p>
        </w:tc>
        <w:tc>
          <w:tcPr>
            <w:tcW w:w="4382" w:type="dxa"/>
          </w:tcPr>
          <w:p w:rsidR="00394052" w:rsidRPr="00394052" w:rsidRDefault="00394052" w:rsidP="00394052">
            <w:pPr>
              <w:widowControl w:val="0"/>
              <w:suppressAutoHyphens w:val="0"/>
              <w:spacing w:after="0"/>
              <w:jc w:val="center"/>
              <w:rPr>
                <w:rFonts w:eastAsia="Times New Roman"/>
                <w:lang w:val="el-GR"/>
              </w:rPr>
            </w:pPr>
          </w:p>
        </w:tc>
      </w:tr>
    </w:tbl>
    <w:p w:rsidR="0018504D" w:rsidRDefault="0018504D" w:rsidP="00B1531F">
      <w:pPr>
        <w:rPr>
          <w:lang w:val="el-GR"/>
        </w:rPr>
      </w:pPr>
      <w:bookmarkStart w:id="57" w:name="_Toc492031056"/>
    </w:p>
    <w:p w:rsidR="0018504D" w:rsidRDefault="0018504D" w:rsidP="00B1531F">
      <w:pPr>
        <w:rPr>
          <w:lang w:val="el-GR"/>
        </w:rPr>
      </w:pPr>
    </w:p>
    <w:p w:rsidR="0018504D" w:rsidRDefault="0018504D" w:rsidP="00B1531F">
      <w:pPr>
        <w:rPr>
          <w:lang w:val="el-GR"/>
        </w:rPr>
      </w:pPr>
    </w:p>
    <w:p w:rsidR="00B1531F" w:rsidRDefault="00B1531F" w:rsidP="00B1531F">
      <w:pPr>
        <w:rPr>
          <w:lang w:val="el-GR"/>
        </w:rPr>
      </w:pPr>
    </w:p>
    <w:p w:rsidR="00B1531F" w:rsidRDefault="00B1531F" w:rsidP="00B1531F">
      <w:pPr>
        <w:rPr>
          <w:lang w:val="el-GR"/>
        </w:rPr>
      </w:pPr>
    </w:p>
    <w:p w:rsidR="00B1531F" w:rsidRDefault="00B1531F" w:rsidP="00B1531F">
      <w:pPr>
        <w:rPr>
          <w:lang w:val="el-GR"/>
        </w:rPr>
      </w:pPr>
    </w:p>
    <w:p w:rsidR="00B1531F" w:rsidRDefault="00B1531F" w:rsidP="00B1531F">
      <w:pPr>
        <w:rPr>
          <w:lang w:val="el-GR"/>
        </w:rPr>
      </w:pPr>
    </w:p>
    <w:p w:rsidR="00B1531F" w:rsidRDefault="00B1531F" w:rsidP="00B1531F">
      <w:pPr>
        <w:rPr>
          <w:lang w:val="el-GR"/>
        </w:rPr>
      </w:pPr>
    </w:p>
    <w:p w:rsidR="00B1531F" w:rsidRDefault="00B1531F" w:rsidP="00B1531F">
      <w:pPr>
        <w:rPr>
          <w:lang w:val="el-GR"/>
        </w:rPr>
      </w:pPr>
    </w:p>
    <w:p w:rsidR="00B1531F" w:rsidRDefault="00B1531F" w:rsidP="00B1531F">
      <w:pPr>
        <w:rPr>
          <w:lang w:val="el-GR"/>
        </w:rPr>
      </w:pPr>
    </w:p>
    <w:p w:rsidR="0018504D" w:rsidRDefault="0018504D" w:rsidP="00B1531F">
      <w:pPr>
        <w:rPr>
          <w:lang w:val="el-GR"/>
        </w:rPr>
      </w:pPr>
    </w:p>
    <w:p w:rsidR="0018504D" w:rsidRDefault="0018504D" w:rsidP="00B1531F">
      <w:pPr>
        <w:rPr>
          <w:lang w:val="el-GR"/>
        </w:rPr>
      </w:pPr>
    </w:p>
    <w:p w:rsidR="0018504D" w:rsidRDefault="0018504D" w:rsidP="00B1531F">
      <w:pPr>
        <w:rPr>
          <w:lang w:val="el-GR"/>
        </w:rPr>
      </w:pPr>
    </w:p>
    <w:p w:rsidR="00B1531F" w:rsidRDefault="00B1531F" w:rsidP="00B1531F">
      <w:pPr>
        <w:rPr>
          <w:lang w:val="el-GR"/>
        </w:rPr>
      </w:pPr>
    </w:p>
    <w:p w:rsidR="0018504D" w:rsidRDefault="0018504D" w:rsidP="00B1531F">
      <w:pPr>
        <w:pStyle w:val="2"/>
        <w:pBdr>
          <w:bottom w:val="single" w:sz="12" w:space="31" w:color="000080"/>
        </w:pBdr>
        <w:tabs>
          <w:tab w:val="clear" w:pos="567"/>
          <w:tab w:val="left" w:pos="0"/>
        </w:tabs>
        <w:ind w:left="0" w:firstLine="0"/>
        <w:rPr>
          <w:lang w:val="el-GR"/>
        </w:rPr>
      </w:pPr>
    </w:p>
    <w:p w:rsidR="006D2695" w:rsidRPr="00444085" w:rsidRDefault="006D2695">
      <w:pPr>
        <w:pStyle w:val="2"/>
        <w:tabs>
          <w:tab w:val="clear" w:pos="567"/>
          <w:tab w:val="left" w:pos="0"/>
        </w:tabs>
        <w:ind w:left="0" w:firstLine="0"/>
        <w:rPr>
          <w:i/>
          <w:color w:val="5B9BD5"/>
          <w:lang w:val="el-GR"/>
        </w:rPr>
      </w:pPr>
      <w:r>
        <w:rPr>
          <w:lang w:val="el-GR"/>
        </w:rPr>
        <w:t>ΠΑΡΑΡΤΗΜΑ ΙΙI –ΤΕΥΔ (Προσαρμοσμένο από την Αναθέτουσα Αρχή)</w:t>
      </w:r>
      <w:bookmarkEnd w:id="57"/>
    </w:p>
    <w:p w:rsidR="006D2695" w:rsidRDefault="006D2695">
      <w:pPr>
        <w:pStyle w:val="normalwithoutspacing"/>
        <w:rPr>
          <w:i/>
          <w:color w:val="5B9BD5"/>
          <w:szCs w:val="22"/>
        </w:rPr>
      </w:pPr>
    </w:p>
    <w:p w:rsidR="00B1531F" w:rsidRPr="00B1531F" w:rsidRDefault="00B1531F" w:rsidP="00B1531F">
      <w:pPr>
        <w:spacing w:after="200" w:line="276" w:lineRule="auto"/>
        <w:jc w:val="center"/>
        <w:rPr>
          <w:b/>
          <w:bCs/>
          <w:kern w:val="1"/>
          <w:sz w:val="24"/>
          <w:lang w:val="el-GR"/>
        </w:rPr>
      </w:pPr>
      <w:r w:rsidRPr="00B1531F">
        <w:rPr>
          <w:b/>
          <w:bCs/>
          <w:kern w:val="1"/>
          <w:szCs w:val="22"/>
          <w:lang w:val="el-GR"/>
        </w:rPr>
        <w:t xml:space="preserve">ΤΥΠΟΠΟΙΗΜΕΝΟ ΕΝΤΥΠΟ ΥΠΕΥΘΥΝΗΣ ΔΗΛΩΣΗΣ </w:t>
      </w:r>
      <w:r w:rsidRPr="00B1531F">
        <w:rPr>
          <w:b/>
          <w:bCs/>
          <w:kern w:val="1"/>
          <w:sz w:val="24"/>
          <w:lang w:val="el-GR"/>
        </w:rPr>
        <w:t>(TEΥΔ)</w:t>
      </w:r>
    </w:p>
    <w:p w:rsidR="00B1531F" w:rsidRPr="00B1531F" w:rsidRDefault="00B1531F" w:rsidP="00B1531F">
      <w:pPr>
        <w:spacing w:after="200" w:line="276" w:lineRule="auto"/>
        <w:jc w:val="center"/>
        <w:rPr>
          <w:rFonts w:eastAsia="Calibri"/>
          <w:b/>
          <w:bCs/>
          <w:color w:val="669900"/>
          <w:kern w:val="1"/>
          <w:sz w:val="24"/>
          <w:u w:val="single"/>
          <w:lang w:val="el-GR"/>
        </w:rPr>
      </w:pPr>
      <w:r w:rsidRPr="00B1531F">
        <w:rPr>
          <w:b/>
          <w:bCs/>
          <w:kern w:val="1"/>
          <w:sz w:val="24"/>
          <w:lang w:val="el-GR"/>
        </w:rPr>
        <w:t>[άρθρου 79 παρ. 4 ν. 4412/2016 (Α 147)]</w:t>
      </w:r>
    </w:p>
    <w:p w:rsidR="00B1531F" w:rsidRPr="00B1531F" w:rsidRDefault="00B1531F" w:rsidP="00B1531F">
      <w:pPr>
        <w:spacing w:after="200" w:line="276" w:lineRule="auto"/>
        <w:jc w:val="center"/>
        <w:rPr>
          <w:kern w:val="1"/>
          <w:szCs w:val="22"/>
          <w:lang w:val="el-GR"/>
        </w:rPr>
      </w:pPr>
      <w:r w:rsidRPr="00B1531F">
        <w:rPr>
          <w:rFonts w:eastAsia="Calibri"/>
          <w:b/>
          <w:bCs/>
          <w:color w:val="669900"/>
          <w:kern w:val="1"/>
          <w:sz w:val="24"/>
          <w:u w:val="single"/>
          <w:lang w:val="el-GR"/>
        </w:rPr>
        <w:t xml:space="preserve"> </w:t>
      </w:r>
      <w:r w:rsidRPr="00B1531F">
        <w:rPr>
          <w:rFonts w:eastAsia="Calibri"/>
          <w:b/>
          <w:bCs/>
          <w:color w:val="00000A"/>
          <w:kern w:val="1"/>
          <w:sz w:val="24"/>
          <w:u w:val="single"/>
          <w:lang w:val="el-GR"/>
        </w:rPr>
        <w:t>για διαδικασίες σύναψης δημόσιας σύμβασης κάτω των ορίων των οδηγιών</w:t>
      </w:r>
    </w:p>
    <w:p w:rsidR="00B1531F" w:rsidRPr="00B1531F" w:rsidRDefault="00B1531F" w:rsidP="00B1531F">
      <w:pPr>
        <w:spacing w:after="200" w:line="276" w:lineRule="auto"/>
        <w:jc w:val="center"/>
        <w:rPr>
          <w:b/>
          <w:bCs/>
          <w:kern w:val="1"/>
          <w:szCs w:val="22"/>
          <w:lang w:val="el-GR"/>
        </w:rPr>
      </w:pPr>
      <w:r w:rsidRPr="00B1531F">
        <w:rPr>
          <w:b/>
          <w:bCs/>
          <w:kern w:val="1"/>
          <w:szCs w:val="22"/>
          <w:u w:val="single"/>
          <w:lang w:val="el-GR"/>
        </w:rPr>
        <w:t>Μέρος Ι: Πληροφορίες σχετικά με την αναθέτουσα αρχή/αναθέτοντα φορέα</w:t>
      </w:r>
      <w:r w:rsidRPr="00B1531F">
        <w:rPr>
          <w:b/>
          <w:bCs/>
          <w:kern w:val="1"/>
          <w:szCs w:val="22"/>
          <w:u w:val="single"/>
          <w:vertAlign w:val="superscript"/>
          <w:lang w:val="el-GR"/>
        </w:rPr>
        <w:endnoteReference w:id="2"/>
      </w:r>
      <w:r w:rsidRPr="00B1531F">
        <w:rPr>
          <w:b/>
          <w:bCs/>
          <w:kern w:val="1"/>
          <w:szCs w:val="22"/>
          <w:u w:val="single"/>
          <w:lang w:val="el-GR"/>
        </w:rPr>
        <w:t xml:space="preserve">  και τη διαδικασία ανάθεσης</w:t>
      </w:r>
    </w:p>
    <w:p w:rsidR="00B1531F" w:rsidRPr="00B1531F" w:rsidRDefault="00B1531F" w:rsidP="00B1531F">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bCs/>
          <w:kern w:val="1"/>
          <w:szCs w:val="22"/>
          <w:lang w:val="el-GR"/>
        </w:rPr>
      </w:pPr>
      <w:r w:rsidRPr="00B1531F">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B1531F" w:rsidRPr="00F46448" w:rsidTr="00D8769B">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B1531F" w:rsidRPr="00B1531F" w:rsidRDefault="00B1531F" w:rsidP="00B1531F">
            <w:pPr>
              <w:spacing w:after="0" w:line="276" w:lineRule="auto"/>
              <w:rPr>
                <w:kern w:val="1"/>
                <w:szCs w:val="22"/>
                <w:lang w:val="el-GR"/>
              </w:rPr>
            </w:pPr>
            <w:r w:rsidRPr="00B1531F">
              <w:rPr>
                <w:b/>
                <w:bCs/>
                <w:kern w:val="1"/>
                <w:szCs w:val="22"/>
                <w:lang w:val="el-GR"/>
              </w:rPr>
              <w:t>Α: Ονομασία, διεύθυνση και στοιχεία επικοινωνίας της αναθέτουσας αρχής (αα)/ αναθέτοντα φορέα (αφ)</w:t>
            </w:r>
          </w:p>
          <w:p w:rsidR="00B1531F" w:rsidRPr="00B1531F" w:rsidRDefault="00B1531F" w:rsidP="00B1531F">
            <w:pPr>
              <w:spacing w:after="0" w:line="276" w:lineRule="auto"/>
              <w:rPr>
                <w:b/>
                <w:color w:val="365F91"/>
                <w:kern w:val="1"/>
                <w:szCs w:val="22"/>
                <w:lang w:val="el-GR"/>
              </w:rPr>
            </w:pPr>
            <w:r w:rsidRPr="00B1531F">
              <w:rPr>
                <w:kern w:val="1"/>
                <w:szCs w:val="22"/>
                <w:lang w:val="el-GR"/>
              </w:rPr>
              <w:t xml:space="preserve">- Ονομασία: </w:t>
            </w:r>
            <w:r w:rsidRPr="00B1531F">
              <w:rPr>
                <w:b/>
                <w:color w:val="365F91"/>
                <w:kern w:val="1"/>
                <w:szCs w:val="22"/>
                <w:lang w:val="el-GR"/>
              </w:rPr>
              <w:t>ΔΗΜΟΣ ΝΑΥΠΑΚΤΙΑΣ</w:t>
            </w:r>
          </w:p>
          <w:p w:rsidR="00B1531F" w:rsidRPr="00B1531F" w:rsidRDefault="00B1531F" w:rsidP="00B1531F">
            <w:pPr>
              <w:spacing w:after="0" w:line="276" w:lineRule="auto"/>
              <w:rPr>
                <w:kern w:val="1"/>
                <w:szCs w:val="22"/>
                <w:lang w:val="el-GR"/>
              </w:rPr>
            </w:pPr>
            <w:r w:rsidRPr="00B1531F">
              <w:rPr>
                <w:kern w:val="1"/>
                <w:szCs w:val="22"/>
                <w:lang w:val="el-GR"/>
              </w:rPr>
              <w:t xml:space="preserve">- Κωδικός  Αναθέτουσας Αρχής / Αναθέτοντα Φορέα ΚΗΜΔΗΣ : </w:t>
            </w:r>
            <w:r w:rsidRPr="00B1531F">
              <w:rPr>
                <w:b/>
                <w:color w:val="365F91"/>
                <w:kern w:val="1"/>
                <w:szCs w:val="22"/>
                <w:lang w:val="el-GR"/>
              </w:rPr>
              <w:t>6205</w:t>
            </w:r>
          </w:p>
          <w:p w:rsidR="00B1531F" w:rsidRPr="00B1531F" w:rsidRDefault="00B1531F" w:rsidP="00B1531F">
            <w:pPr>
              <w:spacing w:after="0" w:line="276" w:lineRule="auto"/>
              <w:rPr>
                <w:b/>
                <w:color w:val="365F91"/>
                <w:kern w:val="1"/>
                <w:szCs w:val="22"/>
                <w:lang w:val="el-GR"/>
              </w:rPr>
            </w:pPr>
            <w:r w:rsidRPr="00B1531F">
              <w:rPr>
                <w:kern w:val="1"/>
                <w:szCs w:val="22"/>
                <w:lang w:val="el-GR"/>
              </w:rPr>
              <w:t xml:space="preserve">- Ταχυδρομική διεύθυνση / Πόλη / </w:t>
            </w:r>
            <w:proofErr w:type="spellStart"/>
            <w:r w:rsidRPr="00B1531F">
              <w:rPr>
                <w:kern w:val="1"/>
                <w:szCs w:val="22"/>
                <w:lang w:val="el-GR"/>
              </w:rPr>
              <w:t>Ταχ</w:t>
            </w:r>
            <w:proofErr w:type="spellEnd"/>
            <w:r w:rsidRPr="00B1531F">
              <w:rPr>
                <w:kern w:val="1"/>
                <w:szCs w:val="22"/>
                <w:lang w:val="el-GR"/>
              </w:rPr>
              <w:t xml:space="preserve">. Κωδικός: </w:t>
            </w:r>
            <w:r w:rsidRPr="00B1531F">
              <w:rPr>
                <w:b/>
                <w:color w:val="365F91"/>
                <w:kern w:val="1"/>
                <w:szCs w:val="22"/>
                <w:lang w:val="el-GR"/>
              </w:rPr>
              <w:t>ΤΕΡΜΑ ΚΟΖΩΝΗ, ΝΑΥΠΑΚΤΟΣ, 30300</w:t>
            </w:r>
          </w:p>
          <w:p w:rsidR="00B1531F" w:rsidRPr="00B1531F" w:rsidRDefault="00B1531F" w:rsidP="00B1531F">
            <w:pPr>
              <w:spacing w:after="0" w:line="276" w:lineRule="auto"/>
              <w:rPr>
                <w:kern w:val="1"/>
                <w:szCs w:val="22"/>
                <w:lang w:val="el-GR"/>
              </w:rPr>
            </w:pPr>
            <w:r w:rsidRPr="00B1531F">
              <w:rPr>
                <w:kern w:val="1"/>
                <w:szCs w:val="22"/>
                <w:lang w:val="el-GR"/>
              </w:rPr>
              <w:t xml:space="preserve">- Αρμόδιος για πληροφορίες: </w:t>
            </w:r>
            <w:proofErr w:type="spellStart"/>
            <w:r w:rsidRPr="00B1531F">
              <w:rPr>
                <w:b/>
                <w:color w:val="365F91"/>
                <w:kern w:val="1"/>
                <w:szCs w:val="22"/>
                <w:lang w:val="el-GR"/>
              </w:rPr>
              <w:t>Χριστογιάννης</w:t>
            </w:r>
            <w:proofErr w:type="spellEnd"/>
            <w:r w:rsidRPr="00B1531F">
              <w:rPr>
                <w:b/>
                <w:color w:val="365F91"/>
                <w:kern w:val="1"/>
                <w:szCs w:val="22"/>
                <w:lang w:val="el-GR"/>
              </w:rPr>
              <w:t xml:space="preserve"> Δημήτριος</w:t>
            </w:r>
          </w:p>
          <w:p w:rsidR="00B1531F" w:rsidRPr="00B1531F" w:rsidRDefault="00B1531F" w:rsidP="00B1531F">
            <w:pPr>
              <w:spacing w:after="0" w:line="276" w:lineRule="auto"/>
              <w:rPr>
                <w:kern w:val="1"/>
                <w:szCs w:val="22"/>
                <w:lang w:val="el-GR"/>
              </w:rPr>
            </w:pPr>
            <w:r w:rsidRPr="00B1531F">
              <w:rPr>
                <w:kern w:val="1"/>
                <w:szCs w:val="22"/>
                <w:lang w:val="el-GR"/>
              </w:rPr>
              <w:t xml:space="preserve">- Τηλέφωνο: </w:t>
            </w:r>
            <w:r w:rsidRPr="00B1531F">
              <w:rPr>
                <w:b/>
                <w:color w:val="365F91"/>
                <w:kern w:val="1"/>
                <w:szCs w:val="22"/>
                <w:lang w:val="el-GR"/>
              </w:rPr>
              <w:t>2634038290</w:t>
            </w:r>
          </w:p>
          <w:p w:rsidR="00B1531F" w:rsidRPr="00B1531F" w:rsidRDefault="00B1531F" w:rsidP="00B1531F">
            <w:pPr>
              <w:spacing w:after="0" w:line="276" w:lineRule="auto"/>
              <w:rPr>
                <w:kern w:val="1"/>
                <w:szCs w:val="22"/>
                <w:lang w:val="el-GR"/>
              </w:rPr>
            </w:pPr>
            <w:r w:rsidRPr="00B1531F">
              <w:rPr>
                <w:kern w:val="1"/>
                <w:szCs w:val="22"/>
                <w:lang w:val="el-GR"/>
              </w:rPr>
              <w:t xml:space="preserve">- </w:t>
            </w:r>
            <w:proofErr w:type="spellStart"/>
            <w:r w:rsidRPr="00B1531F">
              <w:rPr>
                <w:kern w:val="1"/>
                <w:szCs w:val="22"/>
                <w:lang w:val="el-GR"/>
              </w:rPr>
              <w:t>Ηλ</w:t>
            </w:r>
            <w:proofErr w:type="spellEnd"/>
            <w:r w:rsidRPr="00B1531F">
              <w:rPr>
                <w:kern w:val="1"/>
                <w:szCs w:val="22"/>
                <w:lang w:val="el-GR"/>
              </w:rPr>
              <w:t xml:space="preserve">. ταχυδρομείο: </w:t>
            </w:r>
            <w:r w:rsidRPr="00B1531F">
              <w:rPr>
                <w:b/>
                <w:color w:val="365F91"/>
                <w:kern w:val="1"/>
                <w:szCs w:val="22"/>
                <w:lang w:val="el-GR"/>
              </w:rPr>
              <w:t>dchristogiannis@nafpaktos.gr</w:t>
            </w:r>
          </w:p>
          <w:p w:rsidR="00B1531F" w:rsidRPr="00B1531F" w:rsidRDefault="00B1531F" w:rsidP="00B1531F">
            <w:pPr>
              <w:spacing w:after="0" w:line="276" w:lineRule="auto"/>
              <w:rPr>
                <w:kern w:val="1"/>
                <w:szCs w:val="22"/>
                <w:lang w:val="el-GR"/>
              </w:rPr>
            </w:pPr>
            <w:r w:rsidRPr="00B1531F">
              <w:rPr>
                <w:kern w:val="1"/>
                <w:szCs w:val="22"/>
                <w:lang w:val="el-GR"/>
              </w:rPr>
              <w:t>- Διεύθυνση στο Διαδίκτυο (διεύθυνση δικτυακού τόπου) (</w:t>
            </w:r>
            <w:r w:rsidRPr="00B1531F">
              <w:rPr>
                <w:i/>
                <w:kern w:val="1"/>
                <w:szCs w:val="22"/>
                <w:lang w:val="el-GR"/>
              </w:rPr>
              <w:t>εάν υπάρχει</w:t>
            </w:r>
            <w:r w:rsidRPr="00B1531F">
              <w:rPr>
                <w:kern w:val="1"/>
                <w:szCs w:val="22"/>
                <w:lang w:val="el-GR"/>
              </w:rPr>
              <w:t xml:space="preserve">): </w:t>
            </w:r>
            <w:proofErr w:type="spellStart"/>
            <w:r w:rsidRPr="00B1531F">
              <w:rPr>
                <w:b/>
                <w:color w:val="365F91"/>
                <w:kern w:val="1"/>
                <w:szCs w:val="22"/>
                <w:lang w:val="el-GR"/>
              </w:rPr>
              <w:t>www.nafpaktos.gr</w:t>
            </w:r>
            <w:proofErr w:type="spellEnd"/>
          </w:p>
        </w:tc>
      </w:tr>
      <w:tr w:rsidR="00B1531F" w:rsidRPr="00F46448" w:rsidTr="00D8769B">
        <w:trPr>
          <w:jc w:val="center"/>
        </w:trPr>
        <w:tc>
          <w:tcPr>
            <w:tcW w:w="8954" w:type="dxa"/>
            <w:tcBorders>
              <w:left w:val="single" w:sz="1" w:space="0" w:color="000000"/>
              <w:bottom w:val="single" w:sz="1" w:space="0" w:color="000000"/>
              <w:right w:val="single" w:sz="1" w:space="0" w:color="000000"/>
            </w:tcBorders>
            <w:shd w:val="clear" w:color="auto" w:fill="B2B2B2"/>
          </w:tcPr>
          <w:p w:rsidR="00B1531F" w:rsidRPr="00B1531F" w:rsidRDefault="00B1531F" w:rsidP="00B1531F">
            <w:pPr>
              <w:spacing w:after="0" w:line="276" w:lineRule="auto"/>
              <w:rPr>
                <w:kern w:val="1"/>
                <w:szCs w:val="22"/>
                <w:lang w:val="el-GR"/>
              </w:rPr>
            </w:pPr>
            <w:r w:rsidRPr="00B1531F">
              <w:rPr>
                <w:b/>
                <w:bCs/>
                <w:kern w:val="1"/>
                <w:szCs w:val="22"/>
                <w:lang w:val="el-GR"/>
              </w:rPr>
              <w:t>Β: Πληροφορίες σχετικά με τη διαδικασία σύναψης σύμβασης</w:t>
            </w:r>
          </w:p>
          <w:p w:rsidR="00B1531F" w:rsidRPr="00B1531F" w:rsidRDefault="00B1531F" w:rsidP="00B1531F">
            <w:pPr>
              <w:spacing w:after="0" w:line="360" w:lineRule="auto"/>
              <w:rPr>
                <w:b/>
                <w:kern w:val="1"/>
                <w:szCs w:val="22"/>
                <w:lang w:val="el-GR"/>
              </w:rPr>
            </w:pPr>
            <w:r w:rsidRPr="00B1531F">
              <w:rPr>
                <w:kern w:val="1"/>
                <w:szCs w:val="22"/>
                <w:lang w:val="el-GR"/>
              </w:rPr>
              <w:t xml:space="preserve">  </w:t>
            </w:r>
            <w:r w:rsidRPr="00B1531F">
              <w:rPr>
                <w:b/>
                <w:kern w:val="1"/>
                <w:szCs w:val="22"/>
                <w:lang w:val="en-US"/>
              </w:rPr>
              <w:t>CPV</w:t>
            </w:r>
            <w:r w:rsidRPr="00B1531F">
              <w:rPr>
                <w:b/>
                <w:kern w:val="1"/>
                <w:szCs w:val="22"/>
                <w:lang w:val="el-GR"/>
              </w:rPr>
              <w:t xml:space="preserve"> 34928480-6 Δοχεία και κάδοι απορριμμάτων</w:t>
            </w:r>
          </w:p>
          <w:p w:rsidR="00B1531F" w:rsidRPr="00B1531F" w:rsidRDefault="00B1531F" w:rsidP="00B1531F">
            <w:pPr>
              <w:spacing w:after="0" w:line="360" w:lineRule="auto"/>
              <w:rPr>
                <w:kern w:val="1"/>
                <w:szCs w:val="22"/>
                <w:lang w:val="el-GR"/>
              </w:rPr>
            </w:pPr>
            <w:r w:rsidRPr="00B1531F">
              <w:rPr>
                <w:rFonts w:cs="Arial"/>
                <w:b/>
                <w:kern w:val="1"/>
                <w:szCs w:val="22"/>
                <w:lang w:val="el-GR"/>
              </w:rPr>
              <w:t>ΠΡΟΜΗΘΕΙΑ ΚΑΔΩΝ ΜΗΧΑΝΙΚΗΣ ΑΠΟΚΟΜΙΔΗΣ</w:t>
            </w:r>
          </w:p>
          <w:p w:rsidR="00B1531F" w:rsidRPr="00B1531F" w:rsidRDefault="00B1531F" w:rsidP="00B1531F">
            <w:pPr>
              <w:spacing w:after="0" w:line="276" w:lineRule="auto"/>
              <w:rPr>
                <w:kern w:val="1"/>
                <w:szCs w:val="22"/>
                <w:lang w:val="el-GR"/>
              </w:rPr>
            </w:pPr>
            <w:r w:rsidRPr="00B1531F">
              <w:rPr>
                <w:kern w:val="1"/>
                <w:szCs w:val="22"/>
                <w:lang w:val="el-GR"/>
              </w:rPr>
              <w:t>- Κωδικός στο ΚΗΜΔΗΣ: [……]</w:t>
            </w:r>
          </w:p>
          <w:p w:rsidR="00B1531F" w:rsidRPr="00B1531F" w:rsidRDefault="00B1531F" w:rsidP="00B1531F">
            <w:pPr>
              <w:spacing w:after="0" w:line="276" w:lineRule="auto"/>
              <w:rPr>
                <w:kern w:val="1"/>
                <w:szCs w:val="22"/>
                <w:lang w:val="el-GR"/>
              </w:rPr>
            </w:pPr>
            <w:r w:rsidRPr="00B1531F">
              <w:rPr>
                <w:kern w:val="1"/>
                <w:szCs w:val="22"/>
                <w:lang w:val="el-GR"/>
              </w:rPr>
              <w:t>- Η σύμβαση αναφέρεται σε έργα, προμήθειες, ή υπηρεσίες :ΠΡΟΜΗΘΕΙΑ</w:t>
            </w:r>
          </w:p>
          <w:p w:rsidR="00B1531F" w:rsidRPr="00B1531F" w:rsidRDefault="00B1531F" w:rsidP="00B1531F">
            <w:pPr>
              <w:spacing w:after="0" w:line="276" w:lineRule="auto"/>
              <w:rPr>
                <w:kern w:val="1"/>
                <w:szCs w:val="22"/>
                <w:lang w:val="el-GR"/>
              </w:rPr>
            </w:pPr>
            <w:r w:rsidRPr="00B1531F">
              <w:rPr>
                <w:kern w:val="1"/>
                <w:szCs w:val="22"/>
                <w:lang w:val="el-GR"/>
              </w:rPr>
              <w:t>- Εφόσον υφίστανται, ένδειξη ύπαρξης σχετικών τμημάτων : [……]</w:t>
            </w:r>
          </w:p>
          <w:p w:rsidR="00B1531F" w:rsidRPr="00B1531F" w:rsidRDefault="00B1531F" w:rsidP="00B1531F">
            <w:pPr>
              <w:spacing w:after="0" w:line="276" w:lineRule="auto"/>
              <w:rPr>
                <w:kern w:val="1"/>
                <w:szCs w:val="22"/>
                <w:lang w:val="el-GR"/>
              </w:rPr>
            </w:pPr>
            <w:r w:rsidRPr="00B1531F">
              <w:rPr>
                <w:kern w:val="1"/>
                <w:szCs w:val="22"/>
                <w:lang w:val="el-GR"/>
              </w:rPr>
              <w:t>- Αριθμός αναφοράς που αποδίδεται στον φάκελο από την αναθέτουσα αρχή (</w:t>
            </w:r>
            <w:r w:rsidRPr="00B1531F">
              <w:rPr>
                <w:i/>
                <w:kern w:val="1"/>
                <w:szCs w:val="22"/>
                <w:lang w:val="el-GR"/>
              </w:rPr>
              <w:t>εάν υπάρχει</w:t>
            </w:r>
            <w:r w:rsidRPr="00B1531F">
              <w:rPr>
                <w:kern w:val="1"/>
                <w:szCs w:val="22"/>
                <w:lang w:val="el-GR"/>
              </w:rPr>
              <w:t>): [……]</w:t>
            </w:r>
          </w:p>
        </w:tc>
      </w:tr>
    </w:tbl>
    <w:p w:rsidR="00B1531F" w:rsidRPr="00B1531F" w:rsidRDefault="00B1531F" w:rsidP="00B1531F">
      <w:pPr>
        <w:spacing w:after="200" w:line="276" w:lineRule="auto"/>
        <w:rPr>
          <w:kern w:val="1"/>
          <w:szCs w:val="22"/>
          <w:lang w:val="el-GR"/>
        </w:rPr>
      </w:pPr>
    </w:p>
    <w:p w:rsidR="00B1531F" w:rsidRPr="00B1531F" w:rsidRDefault="00B1531F" w:rsidP="00B1531F">
      <w:pPr>
        <w:shd w:val="clear" w:color="auto" w:fill="B2B2B2"/>
        <w:spacing w:after="200" w:line="276" w:lineRule="auto"/>
        <w:rPr>
          <w:b/>
          <w:bCs/>
          <w:kern w:val="1"/>
          <w:szCs w:val="22"/>
          <w:u w:val="single"/>
          <w:lang w:val="el-GR"/>
        </w:rPr>
      </w:pPr>
      <w:r w:rsidRPr="00B1531F">
        <w:rPr>
          <w:kern w:val="1"/>
          <w:szCs w:val="22"/>
          <w:lang w:val="el-GR"/>
        </w:rPr>
        <w:t>ΟΛΕΣ ΟΙ ΥΠΟΛΟΙΠΕΣ ΠΛΗΡΟΦΟΡΙΕΣ ΣΕ ΚΑΘΕ ΕΝΟΤΗΤΑ ΤΟΥ ΤΕΥΔ ΘΑ ΠΡΕΠΕΙ ΝΑ ΣΥΜΠΛΗΡΩΘΟΥΝ ΑΠΟ ΤΟΝ ΟΙΚΟΝΟΜΙΚΟ ΦΟΡΕΑ</w:t>
      </w:r>
    </w:p>
    <w:p w:rsidR="00B1531F" w:rsidRPr="00B1531F" w:rsidRDefault="00B1531F" w:rsidP="00B1531F">
      <w:pPr>
        <w:pageBreakBefore/>
        <w:spacing w:after="200" w:line="276" w:lineRule="auto"/>
        <w:jc w:val="center"/>
        <w:rPr>
          <w:b/>
          <w:bCs/>
          <w:kern w:val="1"/>
          <w:szCs w:val="22"/>
          <w:lang w:val="el-GR"/>
        </w:rPr>
      </w:pPr>
      <w:r w:rsidRPr="00B1531F">
        <w:rPr>
          <w:b/>
          <w:bCs/>
          <w:kern w:val="1"/>
          <w:szCs w:val="22"/>
          <w:u w:val="single"/>
          <w:lang w:val="el-GR"/>
        </w:rPr>
        <w:lastRenderedPageBreak/>
        <w:t>Μέρος II: Πληροφορίες σχετικά με τον οικονομικό φορέα</w:t>
      </w:r>
    </w:p>
    <w:p w:rsidR="00B1531F" w:rsidRPr="00B1531F" w:rsidRDefault="00B1531F" w:rsidP="00B1531F">
      <w:pPr>
        <w:spacing w:after="200" w:line="276" w:lineRule="auto"/>
        <w:jc w:val="center"/>
        <w:rPr>
          <w:b/>
          <w:i/>
          <w:kern w:val="1"/>
          <w:szCs w:val="22"/>
          <w:lang w:val="el-GR"/>
        </w:rPr>
      </w:pPr>
      <w:r w:rsidRPr="00B1531F">
        <w:rPr>
          <w:b/>
          <w:bCs/>
          <w:kern w:val="1"/>
          <w:szCs w:val="22"/>
          <w:lang w:val="el-GR"/>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before="120" w:after="0" w:line="276" w:lineRule="auto"/>
              <w:rPr>
                <w:b/>
                <w:i/>
                <w:kern w:val="1"/>
                <w:szCs w:val="22"/>
                <w:lang w:val="el-GR"/>
              </w:rPr>
            </w:pPr>
            <w:r w:rsidRPr="00B1531F">
              <w:rPr>
                <w:b/>
                <w:i/>
                <w:kern w:val="1"/>
                <w:szCs w:val="22"/>
                <w:lang w:val="el-GR"/>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b/>
                <w:i/>
                <w:kern w:val="1"/>
                <w:szCs w:val="22"/>
                <w:lang w:val="el-GR"/>
              </w:rPr>
            </w:pPr>
            <w:r w:rsidRPr="00B1531F">
              <w:rPr>
                <w:b/>
                <w:i/>
                <w:kern w:val="1"/>
                <w:szCs w:val="22"/>
                <w:lang w:val="el-GR"/>
              </w:rPr>
              <w:t>Απάντηση:</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Αριθμός φορολογικού μητρώου (ΑΦΜ):</w:t>
            </w:r>
          </w:p>
          <w:p w:rsidR="00B1531F" w:rsidRPr="00B1531F" w:rsidRDefault="00B1531F" w:rsidP="00B1531F">
            <w:pPr>
              <w:spacing w:after="0" w:line="276" w:lineRule="auto"/>
              <w:rPr>
                <w:kern w:val="1"/>
                <w:szCs w:val="22"/>
                <w:lang w:val="el-GR"/>
              </w:rPr>
            </w:pPr>
            <w:r w:rsidRPr="00B1531F">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hd w:val="clear" w:color="auto" w:fill="FFFFFF"/>
              <w:spacing w:after="0" w:line="276" w:lineRule="auto"/>
              <w:rPr>
                <w:kern w:val="1"/>
                <w:szCs w:val="22"/>
                <w:lang w:val="el-GR"/>
              </w:rPr>
            </w:pPr>
            <w:r w:rsidRPr="00B1531F">
              <w:rPr>
                <w:kern w:val="1"/>
                <w:szCs w:val="22"/>
                <w:lang w:val="el-GR"/>
              </w:rPr>
              <w:t>Αρμόδιος ή αρμόδιοι</w:t>
            </w:r>
            <w:r w:rsidRPr="00B1531F">
              <w:rPr>
                <w:kern w:val="1"/>
                <w:szCs w:val="22"/>
                <w:vertAlign w:val="superscript"/>
                <w:lang w:val="el-GR"/>
              </w:rPr>
              <w:endnoteReference w:id="3"/>
            </w:r>
            <w:r w:rsidRPr="00B1531F">
              <w:rPr>
                <w:kern w:val="1"/>
                <w:szCs w:val="22"/>
                <w:lang w:val="el-GR"/>
              </w:rPr>
              <w:t xml:space="preserve"> :</w:t>
            </w:r>
          </w:p>
          <w:p w:rsidR="00B1531F" w:rsidRPr="00B1531F" w:rsidRDefault="00B1531F" w:rsidP="00B1531F">
            <w:pPr>
              <w:spacing w:after="0" w:line="276" w:lineRule="auto"/>
              <w:rPr>
                <w:kern w:val="1"/>
                <w:szCs w:val="22"/>
                <w:lang w:val="el-GR"/>
              </w:rPr>
            </w:pPr>
            <w:r w:rsidRPr="00B1531F">
              <w:rPr>
                <w:kern w:val="1"/>
                <w:szCs w:val="22"/>
                <w:lang w:val="el-GR"/>
              </w:rPr>
              <w:t>Τηλέφωνο:</w:t>
            </w:r>
          </w:p>
          <w:p w:rsidR="00B1531F" w:rsidRPr="00B1531F" w:rsidRDefault="00B1531F" w:rsidP="00B1531F">
            <w:pPr>
              <w:spacing w:after="0" w:line="276" w:lineRule="auto"/>
              <w:rPr>
                <w:kern w:val="1"/>
                <w:szCs w:val="22"/>
                <w:lang w:val="el-GR"/>
              </w:rPr>
            </w:pPr>
            <w:proofErr w:type="spellStart"/>
            <w:r w:rsidRPr="00B1531F">
              <w:rPr>
                <w:kern w:val="1"/>
                <w:szCs w:val="22"/>
                <w:lang w:val="el-GR"/>
              </w:rPr>
              <w:t>Ηλ</w:t>
            </w:r>
            <w:proofErr w:type="spellEnd"/>
            <w:r w:rsidRPr="00B1531F">
              <w:rPr>
                <w:kern w:val="1"/>
                <w:szCs w:val="22"/>
                <w:lang w:val="el-GR"/>
              </w:rPr>
              <w:t>. ταχυδρομείο:</w:t>
            </w:r>
          </w:p>
          <w:p w:rsidR="00B1531F" w:rsidRPr="00B1531F" w:rsidRDefault="00B1531F" w:rsidP="00B1531F">
            <w:pPr>
              <w:spacing w:after="0" w:line="276" w:lineRule="auto"/>
              <w:rPr>
                <w:kern w:val="1"/>
                <w:szCs w:val="22"/>
                <w:lang w:val="el-GR"/>
              </w:rPr>
            </w:pPr>
            <w:r w:rsidRPr="00B1531F">
              <w:rPr>
                <w:kern w:val="1"/>
                <w:szCs w:val="22"/>
                <w:lang w:val="el-GR"/>
              </w:rPr>
              <w:t>Διεύθυνση στο Διαδίκτυο (διεύθυνση δικτυακού τόπου) (</w:t>
            </w:r>
            <w:r w:rsidRPr="00B1531F">
              <w:rPr>
                <w:i/>
                <w:kern w:val="1"/>
                <w:szCs w:val="22"/>
                <w:lang w:val="el-GR"/>
              </w:rPr>
              <w:t>εάν υπάρχει</w:t>
            </w:r>
            <w:r w:rsidRPr="00B1531F">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bCs/>
                <w:i/>
                <w:iCs/>
                <w:kern w:val="1"/>
                <w:szCs w:val="22"/>
                <w:lang w:val="el-GR"/>
              </w:rPr>
            </w:pPr>
            <w:r w:rsidRPr="00B1531F">
              <w:rPr>
                <w:b/>
                <w:bCs/>
                <w:i/>
                <w:iCs/>
                <w:kern w:val="1"/>
                <w:szCs w:val="22"/>
                <w:lang w:val="el-GR"/>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bCs/>
                <w:i/>
                <w:iCs/>
                <w:kern w:val="1"/>
                <w:szCs w:val="22"/>
                <w:lang w:val="el-GR"/>
              </w:rPr>
              <w:t>Απάντηση:</w:t>
            </w:r>
          </w:p>
        </w:tc>
      </w:tr>
      <w:tr w:rsidR="00B1531F" w:rsidRPr="00F46448"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Ο οικονομικός φορέας είναι πολύ μικρή, μικρή ή μεσαία επιχείρηση</w:t>
            </w:r>
            <w:r w:rsidRPr="00B1531F">
              <w:rPr>
                <w:kern w:val="1"/>
                <w:szCs w:val="22"/>
                <w:vertAlign w:val="superscript"/>
                <w:lang w:val="el-GR"/>
              </w:rPr>
              <w:endnoteReference w:id="4"/>
            </w:r>
            <w:r w:rsidRPr="00B1531F">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tc>
      </w:tr>
      <w:tr w:rsidR="00B1531F" w:rsidRPr="00B1531F" w:rsidTr="00D8769B">
        <w:trPr>
          <w:jc w:val="center"/>
        </w:trPr>
        <w:tc>
          <w:tcPr>
            <w:tcW w:w="4479" w:type="dxa"/>
            <w:tcBorders>
              <w:left w:val="single" w:sz="4" w:space="0" w:color="000000"/>
              <w:bottom w:val="single" w:sz="4" w:space="0" w:color="000000"/>
            </w:tcBorders>
            <w:shd w:val="clear" w:color="auto" w:fill="auto"/>
          </w:tcPr>
          <w:p w:rsidR="00B1531F" w:rsidRPr="00B1531F" w:rsidRDefault="00B1531F" w:rsidP="00B1531F">
            <w:pPr>
              <w:spacing w:after="0" w:line="276" w:lineRule="auto"/>
              <w:rPr>
                <w:b/>
                <w:color w:val="000000"/>
                <w:kern w:val="1"/>
                <w:szCs w:val="22"/>
                <w:lang w:val="el-GR"/>
              </w:rPr>
            </w:pPr>
            <w:r w:rsidRPr="00B1531F">
              <w:rPr>
                <w:b/>
                <w:kern w:val="1"/>
                <w:szCs w:val="22"/>
                <w:u w:val="single"/>
                <w:lang w:val="el-GR"/>
              </w:rPr>
              <w:t xml:space="preserve">Μόνο σε περίπτωση προμήθειας </w:t>
            </w:r>
            <w:proofErr w:type="spellStart"/>
            <w:r w:rsidRPr="00B1531F">
              <w:rPr>
                <w:b/>
                <w:kern w:val="1"/>
                <w:szCs w:val="22"/>
                <w:u w:val="single"/>
                <w:lang w:val="el-GR"/>
              </w:rPr>
              <w:t>κατ᾽</w:t>
            </w:r>
            <w:proofErr w:type="spellEnd"/>
            <w:r w:rsidRPr="00B1531F">
              <w:rPr>
                <w:b/>
                <w:kern w:val="1"/>
                <w:szCs w:val="22"/>
                <w:u w:val="single"/>
                <w:lang w:val="el-GR"/>
              </w:rPr>
              <w:t xml:space="preserve"> αποκλειστικότητα, του άρθρου 20:</w:t>
            </w:r>
            <w:r w:rsidRPr="00B1531F">
              <w:rPr>
                <w:b/>
                <w:kern w:val="1"/>
                <w:szCs w:val="22"/>
                <w:lang w:val="el-GR"/>
              </w:rPr>
              <w:t xml:space="preserve"> </w:t>
            </w:r>
            <w:r w:rsidRPr="00B1531F">
              <w:rPr>
                <w:kern w:val="1"/>
                <w:szCs w:val="22"/>
                <w:lang w:val="el-GR"/>
              </w:rPr>
              <w:t>ο οικονομικός φορέας είναι προστατευόμενο εργαστήριο, «κοινωνική επιχείρηση»</w:t>
            </w:r>
            <w:r w:rsidRPr="00B1531F">
              <w:rPr>
                <w:kern w:val="1"/>
                <w:szCs w:val="22"/>
                <w:vertAlign w:val="superscript"/>
                <w:lang w:val="el-GR"/>
              </w:rPr>
              <w:endnoteReference w:id="5"/>
            </w:r>
            <w:r w:rsidRPr="00B1531F">
              <w:rPr>
                <w:kern w:val="1"/>
                <w:szCs w:val="22"/>
                <w:lang w:val="el-GR"/>
              </w:rPr>
              <w:t xml:space="preserve"> ή προβλέπει την εκτέλεση συμβάσεων στο πλαίσιο προγραμμάτων προστατευόμενης απασχόλησης;</w:t>
            </w:r>
          </w:p>
          <w:p w:rsidR="00B1531F" w:rsidRPr="00B1531F" w:rsidRDefault="00B1531F" w:rsidP="00B1531F">
            <w:pPr>
              <w:spacing w:after="0" w:line="276" w:lineRule="auto"/>
              <w:rPr>
                <w:kern w:val="1"/>
                <w:szCs w:val="22"/>
                <w:lang w:val="el-GR"/>
              </w:rPr>
            </w:pPr>
            <w:r w:rsidRPr="00B1531F">
              <w:rPr>
                <w:b/>
                <w:color w:val="000000"/>
                <w:kern w:val="1"/>
                <w:szCs w:val="22"/>
                <w:lang w:val="el-GR"/>
              </w:rPr>
              <w:t xml:space="preserve">Εάν </w:t>
            </w:r>
            <w:r w:rsidRPr="00B1531F">
              <w:rPr>
                <w:b/>
                <w:kern w:val="1"/>
                <w:szCs w:val="22"/>
                <w:lang w:val="el-GR"/>
              </w:rPr>
              <w:t xml:space="preserve">ναι, </w:t>
            </w:r>
            <w:r w:rsidRPr="00B1531F">
              <w:rPr>
                <w:kern w:val="1"/>
                <w:szCs w:val="22"/>
                <w:lang w:val="el-GR"/>
              </w:rPr>
              <w:t xml:space="preserve">ποιο είναι το αντίστοιχο ποσοστό των εργαζομένων με αναπηρία ή </w:t>
            </w:r>
            <w:proofErr w:type="spellStart"/>
            <w:r w:rsidRPr="00B1531F">
              <w:rPr>
                <w:kern w:val="1"/>
                <w:szCs w:val="22"/>
                <w:lang w:val="el-GR"/>
              </w:rPr>
              <w:t>μειονεκτούντων</w:t>
            </w:r>
            <w:proofErr w:type="spellEnd"/>
            <w:r w:rsidRPr="00B1531F">
              <w:rPr>
                <w:kern w:val="1"/>
                <w:szCs w:val="22"/>
                <w:lang w:val="el-GR"/>
              </w:rPr>
              <w:t xml:space="preserve"> εργαζομένων;</w:t>
            </w:r>
          </w:p>
          <w:p w:rsidR="00B1531F" w:rsidRPr="00B1531F" w:rsidRDefault="00B1531F" w:rsidP="00B1531F">
            <w:pPr>
              <w:spacing w:after="0" w:line="276" w:lineRule="auto"/>
              <w:rPr>
                <w:kern w:val="1"/>
                <w:szCs w:val="22"/>
                <w:lang w:val="el-GR"/>
              </w:rPr>
            </w:pPr>
            <w:r w:rsidRPr="00B1531F">
              <w:rPr>
                <w:kern w:val="1"/>
                <w:szCs w:val="22"/>
                <w:lang w:val="el-GR"/>
              </w:rPr>
              <w:t xml:space="preserve">Εφόσον απαιτείται, προσδιορίστε σε ποια κατηγορία ή κατηγορίες εργαζομένων με αναπηρία ή </w:t>
            </w:r>
            <w:proofErr w:type="spellStart"/>
            <w:r w:rsidRPr="00B1531F">
              <w:rPr>
                <w:kern w:val="1"/>
                <w:szCs w:val="22"/>
                <w:lang w:val="el-GR"/>
              </w:rPr>
              <w:t>μειονεκτούντων</w:t>
            </w:r>
            <w:proofErr w:type="spellEnd"/>
            <w:r w:rsidRPr="00B1531F">
              <w:rPr>
                <w:kern w:val="1"/>
                <w:szCs w:val="22"/>
                <w:lang w:val="el-GR"/>
              </w:rP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r w:rsidRPr="00B1531F">
              <w:rPr>
                <w:kern w:val="1"/>
                <w:szCs w:val="22"/>
                <w:lang w:val="en-US"/>
              </w:rPr>
              <w:t xml:space="preserve"> </w:t>
            </w:r>
            <w:r w:rsidRPr="00B1531F">
              <w:rPr>
                <w:kern w:val="1"/>
                <w:szCs w:val="22"/>
                <w:lang w:val="el-GR"/>
              </w:rPr>
              <w:t>] Ναι [] Όχι</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jc w:val="center"/>
        </w:trPr>
        <w:tc>
          <w:tcPr>
            <w:tcW w:w="4479" w:type="dxa"/>
            <w:tcBorders>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B1531F">
              <w:rPr>
                <w:kern w:val="1"/>
                <w:szCs w:val="22"/>
                <w:lang w:val="el-GR"/>
              </w:rPr>
              <w:t>προ)επιλογής</w:t>
            </w:r>
            <w:proofErr w:type="spellEnd"/>
            <w:r w:rsidRPr="00B1531F">
              <w:rPr>
                <w:kern w:val="1"/>
                <w:szCs w:val="22"/>
                <w:lang w:val="el-GR"/>
              </w:rPr>
              <w:t>);</w:t>
            </w:r>
          </w:p>
        </w:tc>
        <w:tc>
          <w:tcPr>
            <w:tcW w:w="4479" w:type="dxa"/>
            <w:tcBorders>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Ναι [] Όχι [] Άνευ αντικειμένου</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kern w:val="1"/>
                <w:szCs w:val="22"/>
                <w:lang w:val="el-GR"/>
              </w:rPr>
              <w:t>Εάν ναι</w:t>
            </w: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w:t>
            </w:r>
            <w:r w:rsidRPr="00B1531F">
              <w:rPr>
                <w:kern w:val="1"/>
                <w:szCs w:val="22"/>
                <w:lang w:val="el-GR"/>
              </w:rPr>
              <w:lastRenderedPageBreak/>
              <w:t xml:space="preserve">συμπληρώστε και υπογράψτε το μέρος VI. </w:t>
            </w:r>
          </w:p>
          <w:p w:rsidR="00B1531F" w:rsidRPr="00B1531F" w:rsidRDefault="00B1531F" w:rsidP="00B1531F">
            <w:pPr>
              <w:spacing w:after="0" w:line="276" w:lineRule="auto"/>
              <w:rPr>
                <w:kern w:val="1"/>
                <w:szCs w:val="22"/>
                <w:lang w:val="el-GR"/>
              </w:rPr>
            </w:pPr>
            <w:r w:rsidRPr="00B1531F">
              <w:rPr>
                <w:kern w:val="1"/>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B1531F" w:rsidRPr="00B1531F" w:rsidRDefault="00B1531F" w:rsidP="00B1531F">
            <w:pPr>
              <w:spacing w:after="0" w:line="276" w:lineRule="auto"/>
              <w:rPr>
                <w:kern w:val="1"/>
                <w:szCs w:val="22"/>
                <w:lang w:val="el-GR"/>
              </w:rPr>
            </w:pPr>
            <w:r w:rsidRPr="00B1531F">
              <w:rPr>
                <w:kern w:val="1"/>
                <w:szCs w:val="22"/>
                <w:lang w:val="el-GR"/>
              </w:rPr>
              <w:t>β) Εάν το πιστοποιητικό εγγραφής ή η πιστοποίηση διατίθεται ηλεκτρονικά, αναφέρετε:</w:t>
            </w:r>
          </w:p>
          <w:p w:rsidR="00B1531F" w:rsidRPr="00B1531F" w:rsidRDefault="00B1531F" w:rsidP="00B1531F">
            <w:pPr>
              <w:spacing w:after="0" w:line="276" w:lineRule="auto"/>
              <w:rPr>
                <w:kern w:val="1"/>
                <w:szCs w:val="22"/>
                <w:lang w:val="el-GR"/>
              </w:rPr>
            </w:pPr>
            <w:r w:rsidRPr="00B1531F">
              <w:rPr>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B1531F">
              <w:rPr>
                <w:kern w:val="1"/>
                <w:szCs w:val="22"/>
                <w:vertAlign w:val="superscript"/>
                <w:lang w:val="el-GR"/>
              </w:rPr>
              <w:endnoteReference w:id="6"/>
            </w:r>
            <w:r w:rsidRPr="00B1531F">
              <w:rPr>
                <w:kern w:val="1"/>
                <w:szCs w:val="22"/>
                <w:lang w:val="el-GR"/>
              </w:rPr>
              <w:t>:</w:t>
            </w:r>
          </w:p>
          <w:p w:rsidR="00B1531F" w:rsidRPr="00B1531F" w:rsidRDefault="00B1531F" w:rsidP="00B1531F">
            <w:pPr>
              <w:spacing w:after="0" w:line="276" w:lineRule="auto"/>
              <w:rPr>
                <w:b/>
                <w:kern w:val="1"/>
                <w:szCs w:val="22"/>
                <w:lang w:val="el-GR"/>
              </w:rPr>
            </w:pPr>
            <w:r w:rsidRPr="00B1531F">
              <w:rPr>
                <w:kern w:val="1"/>
                <w:szCs w:val="22"/>
                <w:lang w:val="el-GR"/>
              </w:rPr>
              <w:t>δ) Η εγγραφή ή η πιστοποίηση καλύπτει όλα τα απαιτούμενα κριτήρια επιλογής;</w:t>
            </w:r>
          </w:p>
          <w:p w:rsidR="00B1531F" w:rsidRPr="00B1531F" w:rsidRDefault="00B1531F" w:rsidP="00B1531F">
            <w:pPr>
              <w:spacing w:after="0" w:line="276" w:lineRule="auto"/>
              <w:rPr>
                <w:b/>
                <w:kern w:val="1"/>
                <w:szCs w:val="22"/>
                <w:u w:val="single"/>
                <w:lang w:val="el-GR"/>
              </w:rPr>
            </w:pPr>
            <w:r w:rsidRPr="00B1531F">
              <w:rPr>
                <w:b/>
                <w:kern w:val="1"/>
                <w:szCs w:val="22"/>
                <w:lang w:val="el-GR"/>
              </w:rPr>
              <w:t>Εάν όχι:</w:t>
            </w:r>
          </w:p>
          <w:p w:rsidR="00B1531F" w:rsidRPr="00B1531F" w:rsidRDefault="00B1531F" w:rsidP="00B1531F">
            <w:pPr>
              <w:spacing w:after="0" w:line="276" w:lineRule="auto"/>
              <w:rPr>
                <w:kern w:val="1"/>
                <w:szCs w:val="22"/>
                <w:lang w:val="el-GR"/>
              </w:rPr>
            </w:pPr>
            <w:r w:rsidRPr="00B1531F">
              <w:rPr>
                <w:b/>
                <w:kern w:val="1"/>
                <w:szCs w:val="22"/>
                <w:u w:val="single"/>
                <w:lang w:val="el-GR"/>
              </w:rPr>
              <w:t>Επιπροσθέτως, συμπληρώστε τις πληροφορίες που λείπουν στο μέρος IV, ενότητες Α, Β, Γ, ή Δ κατά περίπτωση</w:t>
            </w:r>
            <w:r w:rsidRPr="00B1531F">
              <w:rPr>
                <w:kern w:val="1"/>
                <w:szCs w:val="22"/>
                <w:lang w:val="el-GR"/>
              </w:rPr>
              <w:t xml:space="preserve"> </w:t>
            </w:r>
            <w:r w:rsidRPr="00B1531F">
              <w:rPr>
                <w:b/>
                <w:i/>
                <w:kern w:val="1"/>
                <w:szCs w:val="22"/>
                <w:lang w:val="el-GR"/>
              </w:rPr>
              <w:t>ΜΟΝΟ εφόσον αυτό απαιτείται στη σχετική διακήρυξη ή στα έγγραφα της σύμβασης:</w:t>
            </w:r>
          </w:p>
          <w:p w:rsidR="00B1531F" w:rsidRPr="00B1531F" w:rsidRDefault="00B1531F" w:rsidP="00B1531F">
            <w:pPr>
              <w:spacing w:after="0" w:line="276" w:lineRule="auto"/>
              <w:rPr>
                <w:kern w:val="1"/>
                <w:szCs w:val="22"/>
                <w:lang w:val="el-GR"/>
              </w:rPr>
            </w:pPr>
            <w:r w:rsidRPr="00B1531F">
              <w:rPr>
                <w:kern w:val="1"/>
                <w:szCs w:val="22"/>
                <w:lang w:val="el-GR"/>
              </w:rPr>
              <w:t xml:space="preserve">ε) Ο οικονομικός φορέας θα είναι σε θέση να προσκομίσει </w:t>
            </w:r>
            <w:r w:rsidRPr="00B1531F">
              <w:rPr>
                <w:b/>
                <w:kern w:val="1"/>
                <w:szCs w:val="22"/>
                <w:lang w:val="el-GR"/>
              </w:rPr>
              <w:t>βεβαίωση</w:t>
            </w:r>
            <w:r w:rsidRPr="00B1531F">
              <w:rPr>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1531F" w:rsidRPr="00B1531F" w:rsidRDefault="00B1531F" w:rsidP="00B1531F">
            <w:pPr>
              <w:spacing w:after="0" w:line="276" w:lineRule="auto"/>
              <w:rPr>
                <w:kern w:val="1"/>
                <w:szCs w:val="22"/>
                <w:lang w:val="el-GR"/>
              </w:rPr>
            </w:pPr>
            <w:r w:rsidRPr="00B1531F">
              <w:rPr>
                <w:kern w:val="1"/>
                <w:szCs w:val="22"/>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α) [……]</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i/>
                <w:kern w:val="1"/>
                <w:szCs w:val="22"/>
                <w:lang w:val="el-GR"/>
              </w:rPr>
              <w:t>β) (διαδικτυακή διεύθυνση, αρχή ή φορέας έκδοσης, επακριβή στοιχεία αναφοράς των εγγράφων):[……][……][……][……]</w:t>
            </w:r>
          </w:p>
          <w:p w:rsidR="00B1531F" w:rsidRPr="00B1531F" w:rsidRDefault="00B1531F" w:rsidP="00B1531F">
            <w:pPr>
              <w:spacing w:after="0" w:line="276" w:lineRule="auto"/>
              <w:rPr>
                <w:kern w:val="1"/>
                <w:szCs w:val="22"/>
                <w:lang w:val="el-GR"/>
              </w:rPr>
            </w:pPr>
            <w:r w:rsidRPr="00B1531F">
              <w:rPr>
                <w:kern w:val="1"/>
                <w:szCs w:val="22"/>
                <w:lang w:val="el-GR"/>
              </w:rPr>
              <w:t>γ) [……]</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δ) [] Ναι [] Όχι</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ε) [] Ναι [] Όχι</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r w:rsidRPr="00B1531F">
              <w:rPr>
                <w:i/>
                <w:kern w:val="1"/>
                <w:szCs w:val="22"/>
                <w:lang w:val="el-GR"/>
              </w:rPr>
              <w:t>(διαδικτυακή διεύθυνση, αρχή ή φορέας έκδοσης, επακριβή στοιχεία αναφοράς των εγγράφων):</w:t>
            </w:r>
          </w:p>
          <w:p w:rsidR="00B1531F" w:rsidRPr="00B1531F" w:rsidRDefault="00B1531F" w:rsidP="00B1531F">
            <w:pPr>
              <w:spacing w:after="0" w:line="276" w:lineRule="auto"/>
              <w:rPr>
                <w:kern w:val="1"/>
                <w:szCs w:val="22"/>
                <w:lang w:val="el-GR"/>
              </w:rPr>
            </w:pPr>
            <w:r w:rsidRPr="00B1531F">
              <w:rPr>
                <w:i/>
                <w:kern w:val="1"/>
                <w:szCs w:val="22"/>
                <w:lang w:val="el-GR"/>
              </w:rPr>
              <w:t>[……][……][……][……]</w:t>
            </w:r>
          </w:p>
        </w:tc>
      </w:tr>
      <w:tr w:rsidR="00B1531F" w:rsidRPr="00B1531F" w:rsidTr="00D8769B">
        <w:trPr>
          <w:jc w:val="center"/>
        </w:trPr>
        <w:tc>
          <w:tcPr>
            <w:tcW w:w="4479" w:type="dxa"/>
            <w:tcBorders>
              <w:left w:val="single" w:sz="4" w:space="0" w:color="000000"/>
              <w:bottom w:val="single" w:sz="4" w:space="0" w:color="000000"/>
            </w:tcBorders>
            <w:shd w:val="clear" w:color="auto" w:fill="auto"/>
          </w:tcPr>
          <w:p w:rsidR="00B1531F" w:rsidRPr="00B1531F" w:rsidRDefault="00B1531F" w:rsidP="00B1531F">
            <w:pPr>
              <w:spacing w:before="120" w:after="0" w:line="276" w:lineRule="auto"/>
              <w:rPr>
                <w:b/>
                <w:bCs/>
                <w:i/>
                <w:iCs/>
                <w:kern w:val="1"/>
                <w:szCs w:val="22"/>
                <w:lang w:val="el-GR"/>
              </w:rPr>
            </w:pPr>
            <w:r w:rsidRPr="00B1531F">
              <w:rPr>
                <w:b/>
                <w:i/>
                <w:kern w:val="1"/>
                <w:szCs w:val="22"/>
                <w:lang w:val="el-GR"/>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bCs/>
                <w:i/>
                <w:iCs/>
                <w:kern w:val="1"/>
                <w:szCs w:val="22"/>
                <w:lang w:val="el-GR"/>
              </w:rPr>
              <w:t>Απάντηση:</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Ο οικονομικός φορέας συμμετέχει στη διαδικασία σύναψης δημόσιας σύμβασης από κοινού με άλλους</w:t>
            </w:r>
            <w:r w:rsidRPr="00B1531F">
              <w:rPr>
                <w:kern w:val="1"/>
                <w:szCs w:val="22"/>
                <w:vertAlign w:val="superscript"/>
                <w:lang w:val="el-GR"/>
              </w:rPr>
              <w:endnoteReference w:id="7"/>
            </w:r>
            <w:r w:rsidRPr="00B1531F">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Ναι [] Όχι</w:t>
            </w:r>
          </w:p>
        </w:tc>
      </w:tr>
      <w:tr w:rsidR="00B1531F" w:rsidRPr="00F46448" w:rsidTr="00D8769B">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B1531F" w:rsidRPr="00B1531F" w:rsidRDefault="00B1531F" w:rsidP="00B1531F">
            <w:pPr>
              <w:spacing w:after="0" w:line="276" w:lineRule="auto"/>
              <w:rPr>
                <w:kern w:val="1"/>
                <w:szCs w:val="22"/>
                <w:lang w:val="el-GR"/>
              </w:rPr>
            </w:pPr>
            <w:r w:rsidRPr="00B1531F">
              <w:rPr>
                <w:b/>
                <w:i/>
                <w:kern w:val="1"/>
                <w:szCs w:val="22"/>
                <w:lang w:val="el-GR"/>
              </w:rPr>
              <w:t>Εάν ναι</w:t>
            </w:r>
            <w:r w:rsidRPr="00B1531F">
              <w:rPr>
                <w:i/>
                <w:kern w:val="1"/>
                <w:szCs w:val="22"/>
                <w:lang w:val="el-GR"/>
              </w:rPr>
              <w:t>, μεριμνήστε για την υποβολή χωριστού εντύπου ΤΕΥΔ από τους άλλους εμπλεκόμενους οικονομικούς φορείς.</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kern w:val="1"/>
                <w:szCs w:val="22"/>
                <w:lang w:val="el-GR"/>
              </w:rPr>
              <w:t>Εάν ναι</w:t>
            </w:r>
            <w:r w:rsidRPr="00B1531F">
              <w:rPr>
                <w:kern w:val="1"/>
                <w:szCs w:val="22"/>
                <w:lang w:val="el-GR"/>
              </w:rPr>
              <w:t>:</w:t>
            </w:r>
          </w:p>
          <w:p w:rsidR="00B1531F" w:rsidRPr="00B1531F" w:rsidRDefault="00B1531F" w:rsidP="00B1531F">
            <w:pPr>
              <w:spacing w:after="0" w:line="276" w:lineRule="auto"/>
              <w:rPr>
                <w:color w:val="000000"/>
                <w:kern w:val="1"/>
                <w:szCs w:val="22"/>
                <w:lang w:val="el-GR"/>
              </w:rPr>
            </w:pPr>
            <w:r w:rsidRPr="00B1531F">
              <w:rPr>
                <w:kern w:val="1"/>
                <w:szCs w:val="22"/>
                <w:lang w:val="el-GR"/>
              </w:rPr>
              <w:t>α) Α</w:t>
            </w:r>
            <w:r w:rsidRPr="00B1531F">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B1531F" w:rsidRPr="00B1531F" w:rsidRDefault="00B1531F" w:rsidP="00B1531F">
            <w:pPr>
              <w:spacing w:after="0" w:line="276" w:lineRule="auto"/>
              <w:rPr>
                <w:kern w:val="1"/>
                <w:szCs w:val="22"/>
                <w:lang w:val="el-GR"/>
              </w:rPr>
            </w:pPr>
            <w:r w:rsidRPr="00B1531F">
              <w:rPr>
                <w:color w:val="000000"/>
                <w:kern w:val="1"/>
                <w:szCs w:val="22"/>
                <w:lang w:val="el-GR"/>
              </w:rPr>
              <w:t>β) Προσδιορίστε τους άλλους οικονομικούς φορείς που συμμετ</w:t>
            </w:r>
            <w:r w:rsidRPr="00B1531F">
              <w:rPr>
                <w:kern w:val="1"/>
                <w:szCs w:val="22"/>
                <w:lang w:val="el-GR"/>
              </w:rPr>
              <w:t>έχουν από κοινού στη διαδικασία σύναψης δημόσιας σύμβασης:</w:t>
            </w:r>
          </w:p>
          <w:p w:rsidR="00B1531F" w:rsidRPr="00B1531F" w:rsidRDefault="00B1531F" w:rsidP="00B1531F">
            <w:pPr>
              <w:spacing w:after="0" w:line="276" w:lineRule="auto"/>
              <w:rPr>
                <w:kern w:val="1"/>
                <w:szCs w:val="22"/>
                <w:lang w:val="el-GR"/>
              </w:rPr>
            </w:pPr>
            <w:r w:rsidRPr="00B1531F">
              <w:rPr>
                <w:kern w:val="1"/>
                <w:szCs w:val="22"/>
                <w:lang w:val="el-GR"/>
              </w:rPr>
              <w:lastRenderedPageBreak/>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α) [……]</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β) [……]</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γ) [……]</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bCs/>
                <w:i/>
                <w:iCs/>
                <w:kern w:val="1"/>
                <w:szCs w:val="22"/>
                <w:lang w:val="el-GR"/>
              </w:rPr>
            </w:pPr>
            <w:r w:rsidRPr="00B1531F">
              <w:rPr>
                <w:b/>
                <w:bCs/>
                <w:i/>
                <w:iCs/>
                <w:kern w:val="1"/>
                <w:szCs w:val="22"/>
                <w:lang w:val="el-GR"/>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bCs/>
                <w:i/>
                <w:iCs/>
                <w:kern w:val="1"/>
                <w:szCs w:val="22"/>
                <w:lang w:val="el-GR"/>
              </w:rPr>
              <w:t>Απάντηση:</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w:t>
            </w:r>
          </w:p>
        </w:tc>
      </w:tr>
    </w:tbl>
    <w:p w:rsidR="00B1531F" w:rsidRPr="00B1531F" w:rsidRDefault="00B1531F" w:rsidP="00B1531F">
      <w:pPr>
        <w:spacing w:after="200" w:line="276" w:lineRule="auto"/>
        <w:rPr>
          <w:kern w:val="1"/>
          <w:szCs w:val="22"/>
          <w:lang w:val="el-GR"/>
        </w:rPr>
      </w:pPr>
    </w:p>
    <w:p w:rsidR="00B1531F" w:rsidRPr="00B1531F" w:rsidRDefault="00B1531F" w:rsidP="00B1531F">
      <w:pPr>
        <w:pageBreakBefore/>
        <w:spacing w:after="200" w:line="276" w:lineRule="auto"/>
        <w:jc w:val="center"/>
        <w:rPr>
          <w:i/>
          <w:kern w:val="1"/>
          <w:szCs w:val="22"/>
          <w:lang w:val="el-GR"/>
        </w:rPr>
      </w:pPr>
      <w:r w:rsidRPr="00B1531F">
        <w:rPr>
          <w:b/>
          <w:bCs/>
          <w:kern w:val="1"/>
          <w:szCs w:val="22"/>
          <w:lang w:val="el-GR"/>
        </w:rPr>
        <w:lastRenderedPageBreak/>
        <w:t>Β: Πληροφορίες σχετικά με τους νόμιμους εκπροσώπους του οικονομικού φορέα</w:t>
      </w:r>
    </w:p>
    <w:p w:rsidR="00B1531F" w:rsidRPr="00B1531F" w:rsidRDefault="00B1531F" w:rsidP="00B1531F">
      <w:pPr>
        <w:pBdr>
          <w:top w:val="single" w:sz="1" w:space="1" w:color="000000"/>
          <w:left w:val="single" w:sz="1" w:space="1" w:color="000000"/>
          <w:bottom w:val="single" w:sz="1" w:space="1" w:color="000000"/>
          <w:right w:val="single" w:sz="1" w:space="1" w:color="000000"/>
        </w:pBdr>
        <w:shd w:val="clear" w:color="auto" w:fill="FFFFFF"/>
        <w:spacing w:after="200" w:line="276" w:lineRule="auto"/>
        <w:rPr>
          <w:b/>
          <w:i/>
          <w:kern w:val="1"/>
          <w:szCs w:val="22"/>
          <w:lang w:val="el-GR"/>
        </w:rPr>
      </w:pPr>
      <w:r w:rsidRPr="00B1531F">
        <w:rPr>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i/>
                <w:kern w:val="1"/>
                <w:szCs w:val="22"/>
                <w:lang w:val="el-GR"/>
              </w:rPr>
            </w:pPr>
            <w:r w:rsidRPr="00B1531F">
              <w:rPr>
                <w:b/>
                <w:i/>
                <w:kern w:val="1"/>
                <w:szCs w:val="22"/>
                <w:lang w:val="el-GR"/>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i/>
                <w:kern w:val="1"/>
                <w:szCs w:val="22"/>
                <w:lang w:val="el-GR"/>
              </w:rPr>
              <w:t>Απάντηση:</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color w:val="000000"/>
                <w:kern w:val="1"/>
                <w:szCs w:val="22"/>
                <w:lang w:val="el-GR"/>
              </w:rPr>
            </w:pPr>
            <w:r w:rsidRPr="00B1531F">
              <w:rPr>
                <w:kern w:val="1"/>
                <w:szCs w:val="22"/>
                <w:lang w:val="el-GR"/>
              </w:rPr>
              <w:t>Ονοματεπώνυμο</w:t>
            </w:r>
          </w:p>
          <w:p w:rsidR="00B1531F" w:rsidRPr="00B1531F" w:rsidRDefault="00B1531F" w:rsidP="00B1531F">
            <w:pPr>
              <w:spacing w:after="0" w:line="276" w:lineRule="auto"/>
              <w:rPr>
                <w:kern w:val="1"/>
                <w:szCs w:val="22"/>
                <w:lang w:val="el-GR"/>
              </w:rPr>
            </w:pPr>
            <w:r w:rsidRPr="00B1531F">
              <w:rPr>
                <w:color w:val="000000"/>
                <w:kern w:val="1"/>
                <w:szCs w:val="22"/>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proofErr w:type="spellStart"/>
            <w:r w:rsidRPr="00B1531F">
              <w:rPr>
                <w:kern w:val="1"/>
                <w:szCs w:val="22"/>
                <w:lang w:val="el-GR"/>
              </w:rPr>
              <w:t>Ηλ</w:t>
            </w:r>
            <w:proofErr w:type="spellEnd"/>
            <w:r w:rsidRPr="00B1531F">
              <w:rPr>
                <w:kern w:val="1"/>
                <w:szCs w:val="22"/>
                <w:lang w:val="el-GR"/>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tc>
      </w:tr>
    </w:tbl>
    <w:p w:rsidR="00B1531F" w:rsidRPr="00B1531F" w:rsidRDefault="00B1531F" w:rsidP="00B1531F">
      <w:pPr>
        <w:keepNext/>
        <w:spacing w:before="120" w:after="360" w:line="276" w:lineRule="auto"/>
        <w:jc w:val="center"/>
        <w:rPr>
          <w:b/>
          <w:smallCaps/>
          <w:kern w:val="1"/>
          <w:sz w:val="28"/>
          <w:szCs w:val="22"/>
          <w:lang w:val="el-GR"/>
        </w:rPr>
      </w:pPr>
    </w:p>
    <w:p w:rsidR="00B1531F" w:rsidRPr="00B1531F" w:rsidRDefault="00B1531F" w:rsidP="00B1531F">
      <w:pPr>
        <w:pageBreakBefore/>
        <w:spacing w:after="200" w:line="276" w:lineRule="auto"/>
        <w:jc w:val="center"/>
        <w:rPr>
          <w:b/>
          <w:i/>
          <w:kern w:val="1"/>
          <w:szCs w:val="22"/>
          <w:lang w:val="el-GR"/>
        </w:rPr>
      </w:pPr>
      <w:r w:rsidRPr="00B1531F">
        <w:rPr>
          <w:b/>
          <w:bCs/>
          <w:kern w:val="1"/>
          <w:szCs w:val="22"/>
          <w:lang w:val="el-GR"/>
        </w:rPr>
        <w:lastRenderedPageBreak/>
        <w:t>Γ: Πληροφορίες σχετικά με τη στήριξη στις ικανότητες άλλων ΦΟΡΕΩΝ</w:t>
      </w:r>
      <w:r w:rsidRPr="00B1531F">
        <w:rPr>
          <w:b/>
          <w:bCs/>
          <w:kern w:val="1"/>
          <w:szCs w:val="22"/>
          <w:vertAlign w:val="superscript"/>
          <w:lang w:val="el-GR"/>
        </w:rPr>
        <w:endnoteReference w:id="8"/>
      </w:r>
      <w:r w:rsidRPr="00B1531F">
        <w:rPr>
          <w:kern w:val="1"/>
          <w:szCs w:val="22"/>
          <w:lang w:val="el-GR"/>
        </w:rPr>
        <w:t xml:space="preserve"> </w:t>
      </w:r>
    </w:p>
    <w:tbl>
      <w:tblPr>
        <w:tblW w:w="8959" w:type="dxa"/>
        <w:jc w:val="center"/>
        <w:tblLayout w:type="fixed"/>
        <w:tblLook w:val="0000" w:firstRow="0" w:lastRow="0" w:firstColumn="0" w:lastColumn="0" w:noHBand="0" w:noVBand="0"/>
      </w:tblPr>
      <w:tblGrid>
        <w:gridCol w:w="4479"/>
        <w:gridCol w:w="4480"/>
      </w:tblGrid>
      <w:tr w:rsidR="00B1531F" w:rsidRPr="00B1531F" w:rsidTr="00D8769B">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i/>
                <w:kern w:val="1"/>
                <w:szCs w:val="22"/>
                <w:lang w:val="el-GR"/>
              </w:rPr>
            </w:pPr>
            <w:r w:rsidRPr="00B1531F">
              <w:rPr>
                <w:b/>
                <w:i/>
                <w:kern w:val="1"/>
                <w:szCs w:val="22"/>
                <w:lang w:val="el-GR"/>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i/>
                <w:kern w:val="1"/>
                <w:szCs w:val="22"/>
                <w:lang w:val="el-GR"/>
              </w:rPr>
              <w:t>Απάντηση:</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[]Ναι []Όχι</w:t>
            </w:r>
          </w:p>
        </w:tc>
      </w:tr>
    </w:tbl>
    <w:p w:rsidR="00B1531F" w:rsidRPr="00B1531F" w:rsidRDefault="00B1531F" w:rsidP="00B1531F">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B1531F">
        <w:rPr>
          <w:b/>
          <w:i/>
          <w:kern w:val="1"/>
          <w:szCs w:val="22"/>
          <w:lang w:val="el-GR"/>
        </w:rPr>
        <w:t>Εάν ναι</w:t>
      </w:r>
      <w:r w:rsidRPr="00B1531F">
        <w:rPr>
          <w:i/>
          <w:kern w:val="1"/>
          <w:szCs w:val="22"/>
          <w:lang w:val="el-GR"/>
        </w:rPr>
        <w:t xml:space="preserve">, επισυνάψτε χωριστό έντυπο ΤΕΥΔ με τις πληροφορίες που απαιτούνται σύμφωνα με τις </w:t>
      </w:r>
      <w:r w:rsidRPr="00B1531F">
        <w:rPr>
          <w:b/>
          <w:i/>
          <w:kern w:val="1"/>
          <w:szCs w:val="22"/>
          <w:lang w:val="el-GR"/>
        </w:rPr>
        <w:t xml:space="preserve">ενότητες Α και Β του παρόντος μέρους και σύμφωνα με το μέρος ΙΙΙ, για κάθε ένα </w:t>
      </w:r>
      <w:r w:rsidRPr="00B1531F">
        <w:rPr>
          <w:i/>
          <w:kern w:val="1"/>
          <w:szCs w:val="22"/>
          <w:lang w:val="el-GR"/>
        </w:rPr>
        <w:t xml:space="preserve">από τους σχετικούς φορείς, δεόντως συμπληρωμένο και υπογεγραμμένο από τους νομίμους εκπροσώπους αυτών. </w:t>
      </w:r>
    </w:p>
    <w:p w:rsidR="00B1531F" w:rsidRPr="00B1531F" w:rsidRDefault="00B1531F" w:rsidP="00B1531F">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B1531F">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1531F" w:rsidRPr="00B1531F" w:rsidRDefault="00B1531F" w:rsidP="00B1531F">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B1531F">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B1531F" w:rsidRPr="00B1531F" w:rsidRDefault="00B1531F" w:rsidP="00B1531F">
      <w:pPr>
        <w:spacing w:after="200" w:line="276" w:lineRule="auto"/>
        <w:jc w:val="center"/>
        <w:rPr>
          <w:kern w:val="1"/>
          <w:szCs w:val="22"/>
          <w:lang w:val="el-GR"/>
        </w:rPr>
      </w:pPr>
    </w:p>
    <w:p w:rsidR="00B1531F" w:rsidRPr="00B1531F" w:rsidRDefault="00B1531F" w:rsidP="00B1531F">
      <w:pPr>
        <w:pageBreakBefore/>
        <w:spacing w:after="200" w:line="276" w:lineRule="auto"/>
        <w:jc w:val="center"/>
        <w:rPr>
          <w:b/>
          <w:bCs/>
          <w:kern w:val="1"/>
          <w:szCs w:val="22"/>
          <w:lang w:val="el-GR"/>
        </w:rPr>
      </w:pPr>
      <w:r w:rsidRPr="00B1531F">
        <w:rPr>
          <w:b/>
          <w:bCs/>
          <w:kern w:val="1"/>
          <w:szCs w:val="22"/>
          <w:lang w:val="el-GR"/>
        </w:rPr>
        <w:lastRenderedPageBreak/>
        <w:t xml:space="preserve">Δ: Πληροφορίες σχετικά με υπεργολάβους στην ικανότητα των οποίων </w:t>
      </w:r>
      <w:r w:rsidRPr="00B1531F">
        <w:rPr>
          <w:b/>
          <w:bCs/>
          <w:kern w:val="1"/>
          <w:szCs w:val="22"/>
          <w:u w:val="single"/>
          <w:lang w:val="el-GR"/>
        </w:rPr>
        <w:t>δεν στηρίζεται</w:t>
      </w:r>
      <w:r w:rsidRPr="00B1531F">
        <w:rPr>
          <w:b/>
          <w:bCs/>
          <w:kern w:val="1"/>
          <w:szCs w:val="22"/>
          <w:lang w:val="el-GR"/>
        </w:rPr>
        <w:t xml:space="preserve"> ο οικονομικός φορέας</w:t>
      </w:r>
      <w:r w:rsidRPr="00B1531F">
        <w:rPr>
          <w:kern w:val="1"/>
          <w:szCs w:val="22"/>
          <w:lang w:val="el-GR"/>
        </w:rPr>
        <w:t xml:space="preserve"> </w:t>
      </w:r>
    </w:p>
    <w:p w:rsidR="00B1531F" w:rsidRPr="00B1531F" w:rsidRDefault="00B1531F" w:rsidP="00B1531F">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i/>
          <w:kern w:val="1"/>
          <w:szCs w:val="22"/>
          <w:lang w:val="el-GR"/>
        </w:rPr>
      </w:pPr>
      <w:r w:rsidRPr="00B1531F">
        <w:rPr>
          <w:b/>
          <w:bCs/>
          <w:kern w:val="1"/>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i/>
                <w:kern w:val="1"/>
                <w:szCs w:val="22"/>
                <w:lang w:val="el-GR"/>
              </w:rPr>
            </w:pPr>
            <w:r w:rsidRPr="00B1531F">
              <w:rPr>
                <w:b/>
                <w:i/>
                <w:kern w:val="1"/>
                <w:szCs w:val="22"/>
                <w:lang w:val="el-GR"/>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i/>
                <w:kern w:val="1"/>
                <w:szCs w:val="22"/>
                <w:lang w:val="el-GR"/>
              </w:rPr>
              <w:t>Απάντηση:</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[]Ναι []Όχι</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 xml:space="preserve">Εάν </w:t>
            </w:r>
            <w:r w:rsidRPr="00B1531F">
              <w:rPr>
                <w:b/>
                <w:kern w:val="1"/>
                <w:szCs w:val="22"/>
                <w:lang w:val="el-GR"/>
              </w:rPr>
              <w:t xml:space="preserve">ναι </w:t>
            </w:r>
            <w:r w:rsidRPr="00B1531F">
              <w:rPr>
                <w:kern w:val="1"/>
                <w:szCs w:val="22"/>
                <w:lang w:val="el-GR"/>
              </w:rPr>
              <w:t xml:space="preserve">παραθέστε κατάλογο των προτεινόμενων υπεργολάβων και το ποσοστό της σύμβασης που θα αναλάβουν: </w:t>
            </w:r>
          </w:p>
          <w:p w:rsidR="00B1531F" w:rsidRPr="00B1531F" w:rsidRDefault="00B1531F" w:rsidP="00B1531F">
            <w:pPr>
              <w:spacing w:after="0" w:line="276" w:lineRule="auto"/>
              <w:rPr>
                <w:kern w:val="1"/>
                <w:szCs w:val="22"/>
                <w:lang w:val="el-GR"/>
              </w:rPr>
            </w:pPr>
            <w:r w:rsidRPr="00B1531F">
              <w:rPr>
                <w:kern w:val="1"/>
                <w:szCs w:val="22"/>
                <w:lang w:val="el-GR"/>
              </w:rPr>
              <w:t>[…]</w:t>
            </w:r>
          </w:p>
        </w:tc>
      </w:tr>
    </w:tbl>
    <w:p w:rsidR="00B1531F" w:rsidRPr="00B1531F" w:rsidRDefault="00B1531F" w:rsidP="00B1531F">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bCs/>
          <w:kern w:val="1"/>
          <w:szCs w:val="22"/>
          <w:u w:val="single"/>
          <w:lang w:val="el-GR"/>
        </w:rPr>
      </w:pPr>
      <w:r w:rsidRPr="00B1531F">
        <w:rPr>
          <w:b/>
          <w:i/>
          <w:kern w:val="1"/>
          <w:szCs w:val="22"/>
          <w:lang w:val="el-GR"/>
        </w:rPr>
        <w:t>Εάν</w:t>
      </w:r>
      <w:r w:rsidRPr="00B1531F">
        <w:rPr>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1531F">
        <w:rPr>
          <w:i/>
          <w:kern w:val="1"/>
          <w:szCs w:val="22"/>
          <w:lang w:val="el-GR"/>
        </w:rPr>
        <w:t xml:space="preserve">επιπλέον των πληροφοριών </w:t>
      </w:r>
      <w:r w:rsidRPr="00B1531F">
        <w:rPr>
          <w:b/>
          <w:i/>
          <w:kern w:val="1"/>
          <w:szCs w:val="22"/>
          <w:lang w:val="el-GR"/>
        </w:rPr>
        <w:t xml:space="preserve">που προβλέπονται στην παρούσα ενότητα, </w:t>
      </w:r>
      <w:r w:rsidRPr="00B1531F">
        <w:rPr>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1531F" w:rsidRPr="00B1531F" w:rsidRDefault="00B1531F" w:rsidP="00B1531F">
      <w:pPr>
        <w:pageBreakBefore/>
        <w:spacing w:after="200" w:line="276" w:lineRule="auto"/>
        <w:jc w:val="center"/>
        <w:rPr>
          <w:b/>
          <w:bCs/>
          <w:color w:val="000000"/>
          <w:kern w:val="1"/>
          <w:szCs w:val="22"/>
          <w:lang w:val="el-GR"/>
        </w:rPr>
      </w:pPr>
      <w:r w:rsidRPr="00B1531F">
        <w:rPr>
          <w:b/>
          <w:bCs/>
          <w:kern w:val="1"/>
          <w:szCs w:val="22"/>
          <w:u w:val="single"/>
          <w:lang w:val="el-GR"/>
        </w:rPr>
        <w:lastRenderedPageBreak/>
        <w:t>Μέρος III: Λόγοι αποκλεισμού</w:t>
      </w:r>
    </w:p>
    <w:p w:rsidR="00B1531F" w:rsidRPr="00B1531F" w:rsidRDefault="00B1531F" w:rsidP="00B1531F">
      <w:pPr>
        <w:spacing w:after="200" w:line="276" w:lineRule="auto"/>
        <w:jc w:val="center"/>
        <w:rPr>
          <w:kern w:val="1"/>
          <w:szCs w:val="22"/>
          <w:lang w:val="el-GR"/>
        </w:rPr>
      </w:pPr>
      <w:r w:rsidRPr="00B1531F">
        <w:rPr>
          <w:b/>
          <w:bCs/>
          <w:color w:val="000000"/>
          <w:kern w:val="1"/>
          <w:szCs w:val="22"/>
          <w:lang w:val="el-GR"/>
        </w:rPr>
        <w:t>Α: Λόγοι αποκλεισμού που σχετίζονται με ποινικές καταδίκες</w:t>
      </w:r>
      <w:r w:rsidRPr="00B1531F">
        <w:rPr>
          <w:color w:val="000000"/>
          <w:kern w:val="1"/>
          <w:szCs w:val="22"/>
          <w:vertAlign w:val="superscript"/>
          <w:lang w:val="el-GR"/>
        </w:rPr>
        <w:endnoteReference w:id="9"/>
      </w:r>
    </w:p>
    <w:p w:rsidR="00B1531F" w:rsidRPr="00B1531F" w:rsidRDefault="00B1531F" w:rsidP="00B1531F">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color w:val="000000"/>
          <w:kern w:val="1"/>
          <w:szCs w:val="22"/>
          <w:lang w:val="el-GR"/>
        </w:rPr>
      </w:pPr>
      <w:r w:rsidRPr="00B1531F">
        <w:rPr>
          <w:kern w:val="1"/>
          <w:szCs w:val="22"/>
          <w:lang w:val="el-GR"/>
        </w:rPr>
        <w:t>Στο άρθρο 73 παρ. 1 ορίζονται οι ακόλουθοι λόγοι αποκλεισμού:</w:t>
      </w:r>
    </w:p>
    <w:p w:rsidR="00B1531F" w:rsidRPr="00B1531F" w:rsidRDefault="00B1531F" w:rsidP="00B1531F">
      <w:pPr>
        <w:numPr>
          <w:ilvl w:val="0"/>
          <w:numId w:val="8"/>
        </w:numPr>
        <w:pBdr>
          <w:top w:val="single" w:sz="1" w:space="1" w:color="000000"/>
          <w:left w:val="single" w:sz="1" w:space="1" w:color="000000"/>
          <w:bottom w:val="single" w:sz="1" w:space="1" w:color="000000"/>
          <w:right w:val="single" w:sz="1" w:space="1" w:color="000000"/>
        </w:pBdr>
        <w:shd w:val="clear" w:color="auto" w:fill="CCCCCC"/>
        <w:spacing w:after="200" w:line="276" w:lineRule="auto"/>
        <w:ind w:left="0" w:firstLine="0"/>
        <w:jc w:val="left"/>
        <w:rPr>
          <w:b/>
          <w:color w:val="000000"/>
          <w:kern w:val="1"/>
          <w:szCs w:val="22"/>
          <w:lang w:val="el-GR"/>
        </w:rPr>
      </w:pPr>
      <w:r w:rsidRPr="00B1531F">
        <w:rPr>
          <w:color w:val="000000"/>
          <w:kern w:val="1"/>
          <w:szCs w:val="22"/>
          <w:lang w:val="el-GR"/>
        </w:rPr>
        <w:t xml:space="preserve">συμμετοχή σε </w:t>
      </w:r>
      <w:r w:rsidRPr="00B1531F">
        <w:rPr>
          <w:b/>
          <w:color w:val="000000"/>
          <w:kern w:val="1"/>
          <w:szCs w:val="22"/>
          <w:lang w:val="el-GR"/>
        </w:rPr>
        <w:t>εγκληματική οργάνωση</w:t>
      </w:r>
      <w:r w:rsidRPr="00B1531F">
        <w:rPr>
          <w:color w:val="000000"/>
          <w:kern w:val="1"/>
          <w:szCs w:val="22"/>
          <w:vertAlign w:val="superscript"/>
          <w:lang w:val="el-GR"/>
        </w:rPr>
        <w:endnoteReference w:id="10"/>
      </w:r>
      <w:r w:rsidRPr="00B1531F">
        <w:rPr>
          <w:color w:val="000000"/>
          <w:kern w:val="1"/>
          <w:szCs w:val="22"/>
          <w:lang w:val="el-GR"/>
        </w:rPr>
        <w:t>·</w:t>
      </w:r>
    </w:p>
    <w:p w:rsidR="00B1531F" w:rsidRPr="00B1531F" w:rsidRDefault="00B1531F" w:rsidP="00B1531F">
      <w:pPr>
        <w:numPr>
          <w:ilvl w:val="0"/>
          <w:numId w:val="8"/>
        </w:numPr>
        <w:pBdr>
          <w:top w:val="single" w:sz="1" w:space="1" w:color="000000"/>
          <w:left w:val="single" w:sz="1" w:space="1" w:color="000000"/>
          <w:bottom w:val="single" w:sz="1" w:space="1" w:color="000000"/>
          <w:right w:val="single" w:sz="1" w:space="1" w:color="000000"/>
        </w:pBdr>
        <w:shd w:val="clear" w:color="auto" w:fill="CCCCCC"/>
        <w:spacing w:after="200" w:line="276" w:lineRule="auto"/>
        <w:ind w:left="0" w:firstLine="0"/>
        <w:jc w:val="left"/>
        <w:rPr>
          <w:b/>
          <w:color w:val="000000"/>
          <w:kern w:val="1"/>
          <w:szCs w:val="22"/>
          <w:lang w:val="el-GR"/>
        </w:rPr>
      </w:pPr>
      <w:r w:rsidRPr="00B1531F">
        <w:rPr>
          <w:b/>
          <w:color w:val="000000"/>
          <w:kern w:val="1"/>
          <w:szCs w:val="22"/>
          <w:lang w:val="el-GR"/>
        </w:rPr>
        <w:t>δωροδοκία</w:t>
      </w:r>
      <w:r w:rsidRPr="00B1531F">
        <w:rPr>
          <w:color w:val="000000"/>
          <w:kern w:val="1"/>
          <w:szCs w:val="22"/>
          <w:vertAlign w:val="superscript"/>
          <w:lang w:val="el-GR"/>
        </w:rPr>
        <w:endnoteReference w:id="11"/>
      </w:r>
      <w:r w:rsidRPr="00B1531F">
        <w:rPr>
          <w:color w:val="000000"/>
          <w:kern w:val="1"/>
          <w:szCs w:val="22"/>
          <w:vertAlign w:val="superscript"/>
          <w:lang w:val="el-GR"/>
        </w:rPr>
        <w:t>,</w:t>
      </w:r>
      <w:r w:rsidRPr="00B1531F">
        <w:rPr>
          <w:color w:val="000000"/>
          <w:kern w:val="1"/>
          <w:szCs w:val="22"/>
          <w:vertAlign w:val="superscript"/>
          <w:lang w:val="el-GR"/>
        </w:rPr>
        <w:endnoteReference w:id="12"/>
      </w:r>
      <w:r w:rsidRPr="00B1531F">
        <w:rPr>
          <w:color w:val="000000"/>
          <w:kern w:val="1"/>
          <w:szCs w:val="22"/>
          <w:lang w:val="el-GR"/>
        </w:rPr>
        <w:t>·</w:t>
      </w:r>
    </w:p>
    <w:p w:rsidR="00B1531F" w:rsidRPr="00B1531F" w:rsidRDefault="00B1531F" w:rsidP="00B1531F">
      <w:pPr>
        <w:numPr>
          <w:ilvl w:val="0"/>
          <w:numId w:val="8"/>
        </w:numPr>
        <w:pBdr>
          <w:top w:val="single" w:sz="1" w:space="1" w:color="000000"/>
          <w:left w:val="single" w:sz="1" w:space="1" w:color="000000"/>
          <w:bottom w:val="single" w:sz="1" w:space="1" w:color="000000"/>
          <w:right w:val="single" w:sz="1" w:space="1" w:color="000000"/>
        </w:pBdr>
        <w:shd w:val="clear" w:color="auto" w:fill="CCCCCC"/>
        <w:spacing w:after="200" w:line="276" w:lineRule="auto"/>
        <w:ind w:left="0" w:firstLine="0"/>
        <w:jc w:val="left"/>
        <w:rPr>
          <w:b/>
          <w:color w:val="000000"/>
          <w:kern w:val="1"/>
          <w:szCs w:val="22"/>
          <w:lang w:val="el-GR"/>
        </w:rPr>
      </w:pPr>
      <w:r w:rsidRPr="00B1531F">
        <w:rPr>
          <w:b/>
          <w:color w:val="000000"/>
          <w:kern w:val="1"/>
          <w:szCs w:val="22"/>
          <w:lang w:val="el-GR"/>
        </w:rPr>
        <w:t>απάτη</w:t>
      </w:r>
      <w:r w:rsidRPr="00B1531F">
        <w:rPr>
          <w:color w:val="000000"/>
          <w:kern w:val="1"/>
          <w:szCs w:val="22"/>
          <w:vertAlign w:val="superscript"/>
          <w:lang w:val="el-GR"/>
        </w:rPr>
        <w:endnoteReference w:id="13"/>
      </w:r>
      <w:r w:rsidRPr="00B1531F">
        <w:rPr>
          <w:color w:val="000000"/>
          <w:kern w:val="1"/>
          <w:szCs w:val="22"/>
          <w:lang w:val="el-GR"/>
        </w:rPr>
        <w:t>·</w:t>
      </w:r>
    </w:p>
    <w:p w:rsidR="00B1531F" w:rsidRPr="00B1531F" w:rsidRDefault="00B1531F" w:rsidP="00B1531F">
      <w:pPr>
        <w:numPr>
          <w:ilvl w:val="0"/>
          <w:numId w:val="8"/>
        </w:numPr>
        <w:pBdr>
          <w:top w:val="single" w:sz="1" w:space="1" w:color="000000"/>
          <w:left w:val="single" w:sz="1" w:space="1" w:color="000000"/>
          <w:bottom w:val="single" w:sz="1" w:space="1" w:color="000000"/>
          <w:right w:val="single" w:sz="1" w:space="1" w:color="000000"/>
        </w:pBdr>
        <w:shd w:val="clear" w:color="auto" w:fill="CCCCCC"/>
        <w:spacing w:after="200" w:line="276" w:lineRule="auto"/>
        <w:ind w:left="0" w:firstLine="0"/>
        <w:jc w:val="left"/>
        <w:rPr>
          <w:b/>
          <w:color w:val="000000"/>
          <w:kern w:val="1"/>
          <w:szCs w:val="22"/>
          <w:lang w:val="el-GR"/>
        </w:rPr>
      </w:pPr>
      <w:r w:rsidRPr="00B1531F">
        <w:rPr>
          <w:b/>
          <w:color w:val="000000"/>
          <w:kern w:val="1"/>
          <w:szCs w:val="22"/>
          <w:lang w:val="el-GR"/>
        </w:rPr>
        <w:t>τρομοκρατικά εγκλήματα ή εγκλήματα συνδεόμενα με τρομοκρατικές δραστηριότητες</w:t>
      </w:r>
      <w:r w:rsidRPr="00B1531F">
        <w:rPr>
          <w:color w:val="000000"/>
          <w:kern w:val="1"/>
          <w:szCs w:val="22"/>
          <w:vertAlign w:val="superscript"/>
          <w:lang w:val="el-GR"/>
        </w:rPr>
        <w:endnoteReference w:id="14"/>
      </w:r>
      <w:r w:rsidRPr="00B1531F">
        <w:rPr>
          <w:color w:val="000000"/>
          <w:kern w:val="1"/>
          <w:szCs w:val="22"/>
          <w:lang w:val="el-GR"/>
        </w:rPr>
        <w:t>·</w:t>
      </w:r>
    </w:p>
    <w:p w:rsidR="00B1531F" w:rsidRPr="00B1531F" w:rsidRDefault="00B1531F" w:rsidP="00B1531F">
      <w:pPr>
        <w:numPr>
          <w:ilvl w:val="0"/>
          <w:numId w:val="8"/>
        </w:numPr>
        <w:pBdr>
          <w:top w:val="single" w:sz="1" w:space="1" w:color="000000"/>
          <w:left w:val="single" w:sz="1" w:space="1" w:color="000000"/>
          <w:bottom w:val="single" w:sz="1" w:space="1" w:color="000000"/>
          <w:right w:val="single" w:sz="1" w:space="1" w:color="000000"/>
        </w:pBdr>
        <w:shd w:val="clear" w:color="auto" w:fill="CCCCCC"/>
        <w:spacing w:after="200" w:line="276" w:lineRule="auto"/>
        <w:ind w:left="0" w:firstLine="0"/>
        <w:jc w:val="left"/>
        <w:rPr>
          <w:b/>
          <w:color w:val="000000"/>
          <w:kern w:val="1"/>
          <w:szCs w:val="22"/>
          <w:lang w:val="el-GR"/>
        </w:rPr>
      </w:pPr>
      <w:r w:rsidRPr="00B1531F">
        <w:rPr>
          <w:b/>
          <w:color w:val="000000"/>
          <w:kern w:val="1"/>
          <w:szCs w:val="22"/>
          <w:lang w:val="el-GR"/>
        </w:rPr>
        <w:t>νομιμοποίηση εσόδων από παράνομες δραστηριότητες ή χρηματοδότηση της τρομοκρατίας</w:t>
      </w:r>
      <w:r w:rsidRPr="00B1531F">
        <w:rPr>
          <w:color w:val="000000"/>
          <w:kern w:val="1"/>
          <w:szCs w:val="22"/>
          <w:vertAlign w:val="superscript"/>
          <w:lang w:val="el-GR"/>
        </w:rPr>
        <w:endnoteReference w:id="15"/>
      </w:r>
      <w:r w:rsidRPr="00B1531F">
        <w:rPr>
          <w:color w:val="000000"/>
          <w:kern w:val="1"/>
          <w:szCs w:val="22"/>
          <w:lang w:val="el-GR"/>
        </w:rPr>
        <w:t>·</w:t>
      </w:r>
    </w:p>
    <w:p w:rsidR="00B1531F" w:rsidRPr="00B1531F" w:rsidRDefault="00B1531F" w:rsidP="00B1531F">
      <w:pPr>
        <w:numPr>
          <w:ilvl w:val="0"/>
          <w:numId w:val="8"/>
        </w:numPr>
        <w:pBdr>
          <w:top w:val="single" w:sz="1" w:space="1" w:color="000000"/>
          <w:left w:val="single" w:sz="1" w:space="1" w:color="000000"/>
          <w:bottom w:val="single" w:sz="1" w:space="1" w:color="000000"/>
          <w:right w:val="single" w:sz="1" w:space="1" w:color="000000"/>
        </w:pBdr>
        <w:shd w:val="clear" w:color="auto" w:fill="CCCCCC"/>
        <w:spacing w:after="200" w:line="276" w:lineRule="auto"/>
        <w:ind w:left="0" w:firstLine="0"/>
        <w:jc w:val="left"/>
        <w:rPr>
          <w:b/>
          <w:bCs/>
          <w:i/>
          <w:iCs/>
          <w:kern w:val="1"/>
          <w:szCs w:val="22"/>
          <w:lang w:val="el-GR"/>
        </w:rPr>
      </w:pPr>
      <w:r w:rsidRPr="00B1531F">
        <w:rPr>
          <w:b/>
          <w:color w:val="000000"/>
          <w:kern w:val="1"/>
          <w:szCs w:val="22"/>
          <w:lang w:val="el-GR"/>
        </w:rPr>
        <w:t>παιδική εργασία και άλλες μορφές εμπορίας ανθρώπων</w:t>
      </w:r>
      <w:r w:rsidRPr="00B1531F">
        <w:rPr>
          <w:color w:val="000000"/>
          <w:kern w:val="1"/>
          <w:szCs w:val="22"/>
          <w:vertAlign w:val="superscript"/>
          <w:lang w:val="el-GR"/>
        </w:rPr>
        <w:endnoteReference w:id="16"/>
      </w:r>
      <w:r w:rsidRPr="00B1531F">
        <w:rPr>
          <w:color w:val="000000"/>
          <w:kern w:val="1"/>
          <w:szCs w:val="22"/>
          <w:lang w:val="el-GR"/>
        </w:rPr>
        <w:t>.</w:t>
      </w:r>
    </w:p>
    <w:tbl>
      <w:tblPr>
        <w:tblW w:w="8959" w:type="dxa"/>
        <w:jc w:val="center"/>
        <w:tblLayout w:type="fixed"/>
        <w:tblLook w:val="0000" w:firstRow="0" w:lastRow="0" w:firstColumn="0" w:lastColumn="0" w:noHBand="0" w:noVBand="0"/>
      </w:tblPr>
      <w:tblGrid>
        <w:gridCol w:w="4479"/>
        <w:gridCol w:w="4480"/>
      </w:tblGrid>
      <w:tr w:rsidR="00B1531F" w:rsidRPr="00B1531F" w:rsidTr="00D8769B">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bCs/>
                <w:i/>
                <w:iCs/>
                <w:kern w:val="1"/>
                <w:szCs w:val="22"/>
                <w:lang w:val="el-GR"/>
              </w:rPr>
            </w:pPr>
            <w:r w:rsidRPr="00B1531F">
              <w:rPr>
                <w:b/>
                <w:bCs/>
                <w:i/>
                <w:iCs/>
                <w:kern w:val="1"/>
                <w:szCs w:val="22"/>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r w:rsidRPr="00B1531F">
              <w:rPr>
                <w:b/>
                <w:bCs/>
                <w:i/>
                <w:iCs/>
                <w:kern w:val="1"/>
                <w:szCs w:val="22"/>
                <w:lang w:val="el-GR"/>
              </w:rPr>
              <w:t>Απάντηση:</w:t>
            </w:r>
          </w:p>
        </w:tc>
      </w:tr>
      <w:tr w:rsidR="00B1531F" w:rsidRPr="00B1531F" w:rsidTr="00D8769B">
        <w:trPr>
          <w:jc w:val="center"/>
        </w:trPr>
        <w:tc>
          <w:tcPr>
            <w:tcW w:w="4479" w:type="dxa"/>
            <w:tcBorders>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Υπάρχει τελεσίδικη καταδικαστική </w:t>
            </w:r>
            <w:r w:rsidRPr="00B1531F">
              <w:rPr>
                <w:b/>
                <w:kern w:val="1"/>
                <w:szCs w:val="22"/>
                <w:lang w:val="el-GR"/>
              </w:rPr>
              <w:t>απόφαση εις βάρος του οικονομικού φορέα</w:t>
            </w:r>
            <w:r w:rsidRPr="00B1531F">
              <w:rPr>
                <w:kern w:val="1"/>
                <w:szCs w:val="22"/>
                <w:lang w:val="el-GR"/>
              </w:rPr>
              <w:t xml:space="preserve"> ή </w:t>
            </w:r>
            <w:r w:rsidRPr="00B1531F">
              <w:rPr>
                <w:b/>
                <w:kern w:val="1"/>
                <w:szCs w:val="22"/>
                <w:lang w:val="el-GR"/>
              </w:rPr>
              <w:t>οποιουδήποτε</w:t>
            </w:r>
            <w:r w:rsidRPr="00B1531F">
              <w:rPr>
                <w:kern w:val="1"/>
                <w:szCs w:val="22"/>
                <w:lang w:val="el-GR"/>
              </w:rPr>
              <w:t xml:space="preserve"> προσώπου</w:t>
            </w:r>
            <w:r w:rsidRPr="00B1531F">
              <w:rPr>
                <w:kern w:val="1"/>
                <w:szCs w:val="22"/>
                <w:vertAlign w:val="superscript"/>
                <w:lang w:val="el-GR"/>
              </w:rPr>
              <w:endnoteReference w:id="17"/>
            </w:r>
            <w:r w:rsidRPr="00B1531F">
              <w:rPr>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i/>
                <w:kern w:val="1"/>
                <w:szCs w:val="22"/>
                <w:lang w:val="el-GR"/>
              </w:rPr>
            </w:pPr>
            <w:r w:rsidRPr="00B1531F">
              <w:rPr>
                <w:kern w:val="1"/>
                <w:szCs w:val="22"/>
                <w:lang w:val="el-GR"/>
              </w:rPr>
              <w:t>[] Ναι [] Όχι</w:t>
            </w: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r w:rsidRPr="00B1531F">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1531F" w:rsidRPr="00B1531F" w:rsidRDefault="00B1531F" w:rsidP="00B1531F">
            <w:pPr>
              <w:spacing w:after="0" w:line="276" w:lineRule="auto"/>
              <w:rPr>
                <w:kern w:val="1"/>
                <w:szCs w:val="22"/>
                <w:lang w:val="el-GR"/>
              </w:rPr>
            </w:pPr>
            <w:r w:rsidRPr="00B1531F">
              <w:rPr>
                <w:i/>
                <w:kern w:val="1"/>
                <w:szCs w:val="22"/>
                <w:lang w:val="el-GR"/>
              </w:rPr>
              <w:t>[……][……][……][……]</w:t>
            </w:r>
            <w:r w:rsidRPr="00B1531F">
              <w:rPr>
                <w:kern w:val="1"/>
                <w:szCs w:val="22"/>
                <w:vertAlign w:val="superscript"/>
                <w:lang w:val="el-GR"/>
              </w:rPr>
              <w:endnoteReference w:id="18"/>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kern w:val="1"/>
                <w:szCs w:val="22"/>
                <w:lang w:val="el-GR"/>
              </w:rPr>
              <w:t>Εάν ναι</w:t>
            </w:r>
            <w:r w:rsidRPr="00B1531F">
              <w:rPr>
                <w:kern w:val="1"/>
                <w:szCs w:val="22"/>
                <w:lang w:val="el-GR"/>
              </w:rPr>
              <w:t>, αναφέρετε</w:t>
            </w:r>
            <w:r w:rsidRPr="00B1531F">
              <w:rPr>
                <w:kern w:val="1"/>
                <w:szCs w:val="22"/>
                <w:vertAlign w:val="superscript"/>
                <w:lang w:val="el-GR"/>
              </w:rPr>
              <w:endnoteReference w:id="19"/>
            </w: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B1531F" w:rsidRPr="00B1531F" w:rsidRDefault="00B1531F" w:rsidP="00B1531F">
            <w:pPr>
              <w:spacing w:after="0" w:line="276" w:lineRule="auto"/>
              <w:jc w:val="left"/>
              <w:rPr>
                <w:kern w:val="1"/>
                <w:szCs w:val="22"/>
                <w:lang w:val="el-GR"/>
              </w:rPr>
            </w:pPr>
            <w:r w:rsidRPr="00B1531F">
              <w:rPr>
                <w:kern w:val="1"/>
                <w:szCs w:val="22"/>
                <w:lang w:val="el-GR"/>
              </w:rPr>
              <w:t>β) Προσδιορίστε ποιος έχει καταδικαστεί [ ]·</w:t>
            </w:r>
          </w:p>
          <w:p w:rsidR="00B1531F" w:rsidRPr="00B1531F" w:rsidRDefault="00B1531F" w:rsidP="00B1531F">
            <w:pPr>
              <w:spacing w:after="0" w:line="276" w:lineRule="auto"/>
              <w:rPr>
                <w:kern w:val="1"/>
                <w:szCs w:val="22"/>
                <w:lang w:val="el-GR"/>
              </w:rPr>
            </w:pPr>
            <w:r w:rsidRPr="00B1531F">
              <w:rPr>
                <w:b/>
                <w:kern w:val="1"/>
                <w:szCs w:val="22"/>
                <w:lang w:val="el-GR"/>
              </w:rPr>
              <w:t xml:space="preserve">γ) </w:t>
            </w:r>
            <w:r w:rsidRPr="00B1531F">
              <w:rPr>
                <w:b/>
                <w:bCs/>
                <w:kern w:val="1"/>
                <w:szCs w:val="22"/>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napToGrid w:val="0"/>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r w:rsidRPr="00B1531F">
              <w:rPr>
                <w:kern w:val="1"/>
                <w:szCs w:val="22"/>
                <w:lang w:val="el-GR"/>
              </w:rPr>
              <w:t xml:space="preserve">α) Ημερομηνία:[   ], </w:t>
            </w:r>
          </w:p>
          <w:p w:rsidR="00B1531F" w:rsidRPr="00B1531F" w:rsidRDefault="00B1531F" w:rsidP="00B1531F">
            <w:pPr>
              <w:spacing w:after="0" w:line="276" w:lineRule="auto"/>
              <w:jc w:val="left"/>
              <w:rPr>
                <w:kern w:val="1"/>
                <w:szCs w:val="22"/>
                <w:lang w:val="el-GR"/>
              </w:rPr>
            </w:pPr>
            <w:r w:rsidRPr="00B1531F">
              <w:rPr>
                <w:kern w:val="1"/>
                <w:szCs w:val="22"/>
                <w:lang w:val="el-GR"/>
              </w:rPr>
              <w:t xml:space="preserve">σημείο-(-α): [   ], </w:t>
            </w:r>
          </w:p>
          <w:p w:rsidR="00B1531F" w:rsidRPr="00B1531F" w:rsidRDefault="00B1531F" w:rsidP="00B1531F">
            <w:pPr>
              <w:spacing w:after="0" w:line="276" w:lineRule="auto"/>
              <w:jc w:val="left"/>
              <w:rPr>
                <w:kern w:val="1"/>
                <w:szCs w:val="22"/>
                <w:lang w:val="el-GR"/>
              </w:rPr>
            </w:pPr>
            <w:r w:rsidRPr="00B1531F">
              <w:rPr>
                <w:kern w:val="1"/>
                <w:szCs w:val="22"/>
                <w:lang w:val="el-GR"/>
              </w:rPr>
              <w:t>λόγος(-οι):[   ]</w:t>
            </w: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r w:rsidRPr="00B1531F">
              <w:rPr>
                <w:kern w:val="1"/>
                <w:szCs w:val="22"/>
                <w:lang w:val="el-GR"/>
              </w:rPr>
              <w:t>β) [……]</w:t>
            </w:r>
          </w:p>
          <w:p w:rsidR="00B1531F" w:rsidRPr="00B1531F" w:rsidRDefault="00B1531F" w:rsidP="00B1531F">
            <w:pPr>
              <w:spacing w:after="0" w:line="276" w:lineRule="auto"/>
              <w:jc w:val="left"/>
              <w:rPr>
                <w:i/>
                <w:kern w:val="1"/>
                <w:szCs w:val="22"/>
                <w:lang w:val="el-GR"/>
              </w:rPr>
            </w:pPr>
            <w:r w:rsidRPr="00B1531F">
              <w:rPr>
                <w:kern w:val="1"/>
                <w:szCs w:val="22"/>
                <w:lang w:val="el-GR"/>
              </w:rPr>
              <w:t>γ) Διάρκεια της περιόδου αποκλεισμού [……] και σχετικό(-ά) σημείο(-α) [   ]</w:t>
            </w:r>
          </w:p>
          <w:p w:rsidR="00B1531F" w:rsidRPr="00B1531F" w:rsidRDefault="00B1531F" w:rsidP="00B1531F">
            <w:pPr>
              <w:spacing w:after="0" w:line="276" w:lineRule="auto"/>
              <w:rPr>
                <w:i/>
                <w:kern w:val="1"/>
                <w:szCs w:val="22"/>
                <w:lang w:val="el-GR"/>
              </w:rPr>
            </w:pPr>
            <w:r w:rsidRPr="00B1531F">
              <w:rPr>
                <w:i/>
                <w:kern w:val="1"/>
                <w:szCs w:val="22"/>
                <w:lang w:val="el-GR"/>
              </w:rPr>
              <w:t xml:space="preserve">Εάν η σχετική τεκμηρίωση διατίθεται ηλεκτρονικά, αναφέρετε: (διαδικτυακή διεύθυνση, αρχή ή φορέας έκδοσης, επακριβή </w:t>
            </w:r>
            <w:r w:rsidRPr="00B1531F">
              <w:rPr>
                <w:i/>
                <w:kern w:val="1"/>
                <w:szCs w:val="22"/>
                <w:lang w:val="el-GR"/>
              </w:rPr>
              <w:lastRenderedPageBreak/>
              <w:t>στοιχεία αναφοράς των εγγράφων):</w:t>
            </w:r>
          </w:p>
          <w:p w:rsidR="00B1531F" w:rsidRPr="00B1531F" w:rsidRDefault="00B1531F" w:rsidP="00B1531F">
            <w:pPr>
              <w:spacing w:after="0" w:line="276" w:lineRule="auto"/>
              <w:rPr>
                <w:kern w:val="1"/>
                <w:szCs w:val="22"/>
                <w:lang w:val="el-GR"/>
              </w:rPr>
            </w:pPr>
            <w:r w:rsidRPr="00B1531F">
              <w:rPr>
                <w:i/>
                <w:kern w:val="1"/>
                <w:szCs w:val="22"/>
                <w:lang w:val="el-GR"/>
              </w:rPr>
              <w:t>[……][……][……][……]</w:t>
            </w:r>
            <w:r w:rsidRPr="00B1531F">
              <w:rPr>
                <w:kern w:val="1"/>
                <w:szCs w:val="22"/>
                <w:vertAlign w:val="superscript"/>
                <w:lang w:val="el-GR"/>
              </w:rPr>
              <w:endnoteReference w:id="20"/>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1531F">
              <w:rPr>
                <w:rFonts w:ascii="Times New Roman" w:eastAsia="Calibri" w:hAnsi="Times New Roman" w:cs="Times New Roman"/>
                <w:kern w:val="1"/>
                <w:sz w:val="24"/>
                <w:szCs w:val="22"/>
                <w:lang w:val="el-GR"/>
              </w:rPr>
              <w:t>αυτοκάθαρση»)</w:t>
            </w:r>
            <w:r w:rsidRPr="00B1531F">
              <w:rPr>
                <w:rFonts w:ascii="Times New Roman" w:eastAsia="Calibri" w:hAnsi="Times New Roman" w:cs="Times New Roman"/>
                <w:kern w:val="1"/>
                <w:sz w:val="24"/>
                <w:szCs w:val="22"/>
                <w:vertAlign w:val="superscript"/>
                <w:lang w:val="el-GR"/>
              </w:rPr>
              <w:endnoteReference w:id="21"/>
            </w:r>
            <w:r w:rsidRPr="00B1531F">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 Ναι [] Όχι </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kern w:val="1"/>
                <w:szCs w:val="22"/>
                <w:lang w:val="el-GR"/>
              </w:rPr>
              <w:t>Εάν ναι,</w:t>
            </w:r>
            <w:r w:rsidRPr="00B1531F">
              <w:rPr>
                <w:kern w:val="1"/>
                <w:szCs w:val="22"/>
                <w:lang w:val="el-GR"/>
              </w:rPr>
              <w:t xml:space="preserve"> περιγράψτε τα μέτρα που λήφθηκαν</w:t>
            </w:r>
            <w:r w:rsidRPr="00B1531F">
              <w:rPr>
                <w:kern w:val="1"/>
                <w:szCs w:val="22"/>
                <w:vertAlign w:val="superscript"/>
                <w:lang w:val="el-GR"/>
              </w:rPr>
              <w:endnoteReference w:id="22"/>
            </w:r>
            <w:r w:rsidRPr="00B1531F">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tc>
      </w:tr>
    </w:tbl>
    <w:p w:rsidR="00B1531F" w:rsidRPr="00B1531F" w:rsidRDefault="00B1531F" w:rsidP="00B1531F">
      <w:pPr>
        <w:keepNext/>
        <w:spacing w:before="120" w:after="360" w:line="276" w:lineRule="auto"/>
        <w:jc w:val="center"/>
        <w:rPr>
          <w:b/>
          <w:smallCaps/>
          <w:kern w:val="1"/>
          <w:sz w:val="28"/>
          <w:szCs w:val="22"/>
          <w:lang w:val="el-GR"/>
        </w:rPr>
      </w:pPr>
    </w:p>
    <w:p w:rsidR="00B1531F" w:rsidRPr="00B1531F" w:rsidRDefault="00B1531F" w:rsidP="00B1531F">
      <w:pPr>
        <w:pageBreakBefore/>
        <w:spacing w:after="200" w:line="276" w:lineRule="auto"/>
        <w:jc w:val="center"/>
        <w:rPr>
          <w:b/>
          <w:i/>
          <w:kern w:val="1"/>
          <w:szCs w:val="22"/>
          <w:lang w:val="el-GR"/>
        </w:rPr>
      </w:pPr>
      <w:r w:rsidRPr="00B1531F">
        <w:rPr>
          <w:b/>
          <w:bCs/>
          <w:kern w:val="1"/>
          <w:szCs w:val="22"/>
          <w:lang w:val="el-GR"/>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B1531F" w:rsidRPr="00B1531F" w:rsidTr="00D8769B">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i/>
                <w:kern w:val="1"/>
                <w:szCs w:val="22"/>
                <w:lang w:val="el-GR"/>
              </w:rPr>
            </w:pPr>
            <w:r w:rsidRPr="00B1531F">
              <w:rPr>
                <w:b/>
                <w:i/>
                <w:kern w:val="1"/>
                <w:szCs w:val="22"/>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i/>
                <w:kern w:val="1"/>
                <w:szCs w:val="22"/>
                <w:lang w:val="el-GR"/>
              </w:rPr>
              <w:t>Απάντηση:</w:t>
            </w:r>
          </w:p>
        </w:tc>
      </w:tr>
      <w:tr w:rsidR="00B1531F" w:rsidRPr="00B1531F" w:rsidTr="00D8769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1) Ο οικονομικός φορέας έχει εκπληρώσει όλες </w:t>
            </w:r>
            <w:r w:rsidRPr="00B1531F">
              <w:rPr>
                <w:b/>
                <w:kern w:val="1"/>
                <w:szCs w:val="22"/>
                <w:lang w:val="el-GR"/>
              </w:rPr>
              <w:t>τις υποχρεώσεις του όσον αφορά την πληρωμή φόρων ή εισφορών κοινωνικής ασφάλισης</w:t>
            </w:r>
            <w:r w:rsidRPr="00B1531F">
              <w:rPr>
                <w:kern w:val="1"/>
                <w:szCs w:val="22"/>
                <w:vertAlign w:val="superscript"/>
                <w:lang w:val="el-GR"/>
              </w:rPr>
              <w:endnoteReference w:id="23"/>
            </w:r>
            <w:r w:rsidRPr="00B1531F">
              <w:rPr>
                <w:b/>
                <w:kern w:val="1"/>
                <w:szCs w:val="22"/>
                <w:lang w:val="el-GR"/>
              </w:rPr>
              <w:t>,</w:t>
            </w:r>
            <w:r w:rsidRPr="00B1531F">
              <w:rPr>
                <w:kern w:val="1"/>
                <w:szCs w:val="22"/>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 Ναι [] Όχι </w:t>
            </w:r>
          </w:p>
        </w:tc>
      </w:tr>
      <w:tr w:rsidR="00B1531F" w:rsidRPr="00B1531F" w:rsidTr="00D8769B">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p w:rsidR="00B1531F" w:rsidRPr="00B1531F" w:rsidRDefault="00B1531F" w:rsidP="00B1531F">
            <w:pPr>
              <w:snapToGrid w:val="0"/>
              <w:spacing w:after="0" w:line="276" w:lineRule="auto"/>
              <w:rPr>
                <w:kern w:val="1"/>
                <w:szCs w:val="22"/>
                <w:lang w:val="el-GR"/>
              </w:rPr>
            </w:pPr>
          </w:p>
          <w:p w:rsidR="00B1531F" w:rsidRPr="00B1531F" w:rsidRDefault="00B1531F" w:rsidP="00B1531F">
            <w:pPr>
              <w:snapToGrid w:val="0"/>
              <w:spacing w:after="0" w:line="276" w:lineRule="auto"/>
              <w:rPr>
                <w:kern w:val="1"/>
                <w:szCs w:val="22"/>
                <w:lang w:val="el-GR"/>
              </w:rPr>
            </w:pPr>
            <w:r w:rsidRPr="00B1531F">
              <w:rPr>
                <w:kern w:val="1"/>
                <w:szCs w:val="22"/>
                <w:lang w:val="el-GR"/>
              </w:rPr>
              <w:t xml:space="preserve">Εάν όχι αναφέρετε: </w:t>
            </w:r>
          </w:p>
          <w:p w:rsidR="00B1531F" w:rsidRPr="00B1531F" w:rsidRDefault="00B1531F" w:rsidP="00B1531F">
            <w:pPr>
              <w:snapToGrid w:val="0"/>
              <w:spacing w:after="0" w:line="276" w:lineRule="auto"/>
              <w:rPr>
                <w:kern w:val="1"/>
                <w:szCs w:val="22"/>
                <w:lang w:val="el-GR"/>
              </w:rPr>
            </w:pPr>
            <w:r w:rsidRPr="00B1531F">
              <w:rPr>
                <w:kern w:val="1"/>
                <w:szCs w:val="22"/>
                <w:lang w:val="el-GR"/>
              </w:rPr>
              <w:t>α) Χώρα ή κράτος μέλος για το οποίο πρόκειται:</w:t>
            </w:r>
          </w:p>
          <w:p w:rsidR="00B1531F" w:rsidRPr="00B1531F" w:rsidRDefault="00B1531F" w:rsidP="00B1531F">
            <w:pPr>
              <w:snapToGrid w:val="0"/>
              <w:spacing w:after="0" w:line="276" w:lineRule="auto"/>
              <w:rPr>
                <w:kern w:val="1"/>
                <w:szCs w:val="22"/>
                <w:lang w:val="el-GR"/>
              </w:rPr>
            </w:pPr>
            <w:r w:rsidRPr="00B1531F">
              <w:rPr>
                <w:kern w:val="1"/>
                <w:szCs w:val="22"/>
                <w:lang w:val="el-GR"/>
              </w:rPr>
              <w:t>β) Ποιο είναι το σχετικό ποσό;</w:t>
            </w:r>
          </w:p>
          <w:p w:rsidR="00B1531F" w:rsidRPr="00B1531F" w:rsidRDefault="00B1531F" w:rsidP="00B1531F">
            <w:pPr>
              <w:snapToGrid w:val="0"/>
              <w:spacing w:after="0" w:line="276" w:lineRule="auto"/>
              <w:rPr>
                <w:kern w:val="1"/>
                <w:szCs w:val="22"/>
                <w:lang w:val="el-GR"/>
              </w:rPr>
            </w:pPr>
            <w:proofErr w:type="spellStart"/>
            <w:r w:rsidRPr="00B1531F">
              <w:rPr>
                <w:kern w:val="1"/>
                <w:szCs w:val="22"/>
                <w:lang w:val="el-GR"/>
              </w:rPr>
              <w:t>γ)Πως</w:t>
            </w:r>
            <w:proofErr w:type="spellEnd"/>
            <w:r w:rsidRPr="00B1531F">
              <w:rPr>
                <w:kern w:val="1"/>
                <w:szCs w:val="22"/>
                <w:lang w:val="el-GR"/>
              </w:rPr>
              <w:t xml:space="preserve"> διαπιστώθηκε η αθέτηση των υποχρεώσεων;</w:t>
            </w:r>
          </w:p>
          <w:p w:rsidR="00B1531F" w:rsidRPr="00B1531F" w:rsidRDefault="00B1531F" w:rsidP="00B1531F">
            <w:pPr>
              <w:snapToGrid w:val="0"/>
              <w:spacing w:after="0" w:line="276" w:lineRule="auto"/>
              <w:rPr>
                <w:b/>
                <w:kern w:val="1"/>
                <w:szCs w:val="22"/>
                <w:lang w:val="el-GR"/>
              </w:rPr>
            </w:pPr>
            <w:r w:rsidRPr="00B1531F">
              <w:rPr>
                <w:kern w:val="1"/>
                <w:szCs w:val="22"/>
                <w:lang w:val="el-GR"/>
              </w:rPr>
              <w:t>1) Μέσω δικαστικής ή διοικητικής απόφασης;</w:t>
            </w:r>
          </w:p>
          <w:p w:rsidR="00B1531F" w:rsidRPr="00B1531F" w:rsidRDefault="00B1531F" w:rsidP="00B1531F">
            <w:pPr>
              <w:snapToGrid w:val="0"/>
              <w:spacing w:after="0" w:line="276" w:lineRule="auto"/>
              <w:rPr>
                <w:kern w:val="1"/>
                <w:szCs w:val="22"/>
                <w:lang w:val="el-GR"/>
              </w:rPr>
            </w:pPr>
            <w:r w:rsidRPr="00B1531F">
              <w:rPr>
                <w:b/>
                <w:kern w:val="1"/>
                <w:szCs w:val="22"/>
                <w:lang w:val="el-GR"/>
              </w:rPr>
              <w:t xml:space="preserve">- </w:t>
            </w:r>
            <w:r w:rsidRPr="00B1531F">
              <w:rPr>
                <w:kern w:val="1"/>
                <w:szCs w:val="22"/>
                <w:lang w:val="el-GR"/>
              </w:rPr>
              <w:t>Η εν λόγω απόφαση είναι τελεσίδικη και δεσμευτική;</w:t>
            </w:r>
          </w:p>
          <w:p w:rsidR="00B1531F" w:rsidRPr="00B1531F" w:rsidRDefault="00B1531F" w:rsidP="00B1531F">
            <w:pPr>
              <w:snapToGrid w:val="0"/>
              <w:spacing w:after="0" w:line="276" w:lineRule="auto"/>
              <w:rPr>
                <w:kern w:val="1"/>
                <w:szCs w:val="22"/>
                <w:lang w:val="el-GR"/>
              </w:rPr>
            </w:pPr>
            <w:r w:rsidRPr="00B1531F">
              <w:rPr>
                <w:kern w:val="1"/>
                <w:szCs w:val="22"/>
                <w:lang w:val="el-GR"/>
              </w:rPr>
              <w:t>- Αναφέρατε την ημερομηνία καταδίκης ή έκδοσης απόφασης</w:t>
            </w:r>
          </w:p>
          <w:p w:rsidR="00B1531F" w:rsidRPr="00B1531F" w:rsidRDefault="00B1531F" w:rsidP="00B1531F">
            <w:pPr>
              <w:snapToGrid w:val="0"/>
              <w:spacing w:after="0" w:line="276" w:lineRule="auto"/>
              <w:rPr>
                <w:kern w:val="1"/>
                <w:szCs w:val="22"/>
                <w:lang w:val="el-GR"/>
              </w:rPr>
            </w:pPr>
            <w:r w:rsidRPr="00B1531F">
              <w:rPr>
                <w:kern w:val="1"/>
                <w:szCs w:val="22"/>
                <w:lang w:val="el-GR"/>
              </w:rPr>
              <w:t>- Σε περίπτωση καταδικαστικής απόφασης, εφόσον ορίζεται απευθείας σε αυτήν, τη διάρκεια της περιόδου αποκλεισμού:</w:t>
            </w:r>
          </w:p>
          <w:p w:rsidR="00B1531F" w:rsidRPr="00B1531F" w:rsidRDefault="00B1531F" w:rsidP="00B1531F">
            <w:pPr>
              <w:snapToGrid w:val="0"/>
              <w:spacing w:after="0" w:line="276" w:lineRule="auto"/>
              <w:jc w:val="left"/>
              <w:rPr>
                <w:kern w:val="1"/>
                <w:szCs w:val="22"/>
                <w:lang w:val="el-GR"/>
              </w:rPr>
            </w:pPr>
            <w:r w:rsidRPr="00B1531F">
              <w:rPr>
                <w:kern w:val="1"/>
                <w:szCs w:val="22"/>
                <w:lang w:val="el-GR"/>
              </w:rPr>
              <w:t xml:space="preserve">2) Με άλλα μέσα; </w:t>
            </w:r>
            <w:proofErr w:type="spellStart"/>
            <w:r w:rsidRPr="00B1531F">
              <w:rPr>
                <w:kern w:val="1"/>
                <w:szCs w:val="22"/>
                <w:lang w:val="el-GR"/>
              </w:rPr>
              <w:t>Διευκρινήστε</w:t>
            </w:r>
            <w:proofErr w:type="spellEnd"/>
            <w:r w:rsidRPr="00B1531F">
              <w:rPr>
                <w:kern w:val="1"/>
                <w:szCs w:val="22"/>
                <w:lang w:val="el-GR"/>
              </w:rPr>
              <w:t>:</w:t>
            </w:r>
          </w:p>
          <w:p w:rsidR="00B1531F" w:rsidRPr="00B1531F" w:rsidRDefault="00B1531F" w:rsidP="00B1531F">
            <w:pPr>
              <w:snapToGrid w:val="0"/>
              <w:spacing w:after="0" w:line="276" w:lineRule="auto"/>
              <w:jc w:val="left"/>
              <w:rPr>
                <w:b/>
                <w:bCs/>
                <w:kern w:val="1"/>
                <w:szCs w:val="22"/>
                <w:lang w:val="el-GR"/>
              </w:rPr>
            </w:pPr>
            <w:r w:rsidRPr="00B1531F">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1531F">
              <w:rPr>
                <w:kern w:val="1"/>
                <w:szCs w:val="22"/>
                <w:vertAlign w:val="superscript"/>
                <w:lang w:val="el-GR"/>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B1531F" w:rsidRPr="00B1531F" w:rsidTr="00D8769B">
              <w:tc>
                <w:tcPr>
                  <w:tcW w:w="2036" w:type="dxa"/>
                  <w:tcBorders>
                    <w:top w:val="single" w:sz="1" w:space="0" w:color="000000"/>
                    <w:left w:val="single" w:sz="1" w:space="0" w:color="000000"/>
                    <w:bottom w:val="single" w:sz="1" w:space="0" w:color="000000"/>
                  </w:tcBorders>
                  <w:shd w:val="clear" w:color="auto" w:fill="auto"/>
                </w:tcPr>
                <w:p w:rsidR="00B1531F" w:rsidRPr="00B1531F" w:rsidRDefault="00B1531F" w:rsidP="00B1531F">
                  <w:pPr>
                    <w:spacing w:after="0" w:line="276" w:lineRule="auto"/>
                    <w:jc w:val="left"/>
                    <w:rPr>
                      <w:kern w:val="1"/>
                      <w:szCs w:val="22"/>
                      <w:lang w:val="el-GR"/>
                    </w:rPr>
                  </w:pPr>
                  <w:r w:rsidRPr="00B1531F">
                    <w:rPr>
                      <w:b/>
                      <w:bCs/>
                      <w:kern w:val="1"/>
                      <w:szCs w:val="22"/>
                      <w:lang w:val="el-GR"/>
                    </w:rPr>
                    <w:t>ΦΟΡΟΙ</w:t>
                  </w:r>
                </w:p>
                <w:p w:rsidR="00B1531F" w:rsidRPr="00B1531F" w:rsidRDefault="00B1531F" w:rsidP="00B1531F">
                  <w:pPr>
                    <w:spacing w:after="0" w:line="276" w:lineRule="auto"/>
                    <w:rPr>
                      <w:kern w:val="1"/>
                      <w:szCs w:val="22"/>
                      <w:lang w:val="el-GR"/>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B1531F" w:rsidRPr="00B1531F" w:rsidRDefault="00B1531F" w:rsidP="00B1531F">
                  <w:pPr>
                    <w:spacing w:after="0" w:line="276" w:lineRule="auto"/>
                    <w:jc w:val="left"/>
                    <w:rPr>
                      <w:kern w:val="1"/>
                      <w:szCs w:val="22"/>
                      <w:lang w:val="el-GR"/>
                    </w:rPr>
                  </w:pPr>
                  <w:r w:rsidRPr="00B1531F">
                    <w:rPr>
                      <w:b/>
                      <w:bCs/>
                      <w:kern w:val="1"/>
                      <w:szCs w:val="22"/>
                      <w:lang w:val="el-GR"/>
                    </w:rPr>
                    <w:t>ΕΙΣΦΟΡΕΣ ΚΟΙΝΩΝΙΚΗΣ ΑΣΦΑΛΙΣΗΣ</w:t>
                  </w:r>
                </w:p>
              </w:tc>
            </w:tr>
            <w:tr w:rsidR="00B1531F" w:rsidRPr="00B1531F" w:rsidTr="00D8769B">
              <w:tc>
                <w:tcPr>
                  <w:tcW w:w="2036" w:type="dxa"/>
                  <w:tcBorders>
                    <w:left w:val="single" w:sz="1" w:space="0" w:color="000000"/>
                    <w:bottom w:val="single" w:sz="1" w:space="0" w:color="000000"/>
                  </w:tcBorders>
                  <w:shd w:val="clear" w:color="auto" w:fill="auto"/>
                </w:tcPr>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α)[……]·</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β)[……]</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 xml:space="preserve">γ.1) [] Ναι [] Όχι </w:t>
                  </w:r>
                </w:p>
                <w:p w:rsidR="00B1531F" w:rsidRPr="00B1531F" w:rsidRDefault="00B1531F" w:rsidP="00B1531F">
                  <w:pPr>
                    <w:spacing w:after="0" w:line="276" w:lineRule="auto"/>
                    <w:rPr>
                      <w:kern w:val="1"/>
                      <w:szCs w:val="22"/>
                      <w:lang w:val="el-GR"/>
                    </w:rPr>
                  </w:pPr>
                  <w:r w:rsidRPr="00B1531F">
                    <w:rPr>
                      <w:kern w:val="1"/>
                      <w:szCs w:val="22"/>
                      <w:lang w:val="el-GR"/>
                    </w:rPr>
                    <w:t xml:space="preserve">-[] Ναι [] Όχι </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γ.2)[……]·</w:t>
                  </w:r>
                </w:p>
                <w:p w:rsidR="00B1531F" w:rsidRPr="00B1531F" w:rsidRDefault="00B1531F" w:rsidP="00B1531F">
                  <w:pPr>
                    <w:spacing w:after="0" w:line="276" w:lineRule="auto"/>
                    <w:rPr>
                      <w:kern w:val="1"/>
                      <w:sz w:val="21"/>
                      <w:szCs w:val="21"/>
                      <w:lang w:val="el-GR"/>
                    </w:rPr>
                  </w:pPr>
                  <w:r w:rsidRPr="00B1531F">
                    <w:rPr>
                      <w:kern w:val="1"/>
                      <w:szCs w:val="22"/>
                      <w:lang w:val="el-GR"/>
                    </w:rPr>
                    <w:t xml:space="preserve">δ) [] Ναι [] Όχι </w:t>
                  </w:r>
                </w:p>
                <w:p w:rsidR="00B1531F" w:rsidRPr="00B1531F" w:rsidRDefault="00B1531F" w:rsidP="00B1531F">
                  <w:pPr>
                    <w:spacing w:after="0" w:line="276" w:lineRule="auto"/>
                    <w:jc w:val="left"/>
                    <w:rPr>
                      <w:kern w:val="1"/>
                      <w:szCs w:val="22"/>
                      <w:lang w:val="el-GR"/>
                    </w:rPr>
                  </w:pPr>
                  <w:r w:rsidRPr="00B1531F">
                    <w:rPr>
                      <w:kern w:val="1"/>
                      <w:sz w:val="21"/>
                      <w:szCs w:val="21"/>
                      <w:lang w:val="el-GR"/>
                    </w:rPr>
                    <w:t>Εάν ναι, να αναφερθούν λεπτομερείς πληροφορίες</w:t>
                  </w:r>
                </w:p>
                <w:p w:rsidR="00B1531F" w:rsidRPr="00B1531F" w:rsidRDefault="00B1531F" w:rsidP="00B1531F">
                  <w:pPr>
                    <w:spacing w:after="0" w:line="276" w:lineRule="auto"/>
                    <w:rPr>
                      <w:kern w:val="1"/>
                      <w:szCs w:val="22"/>
                      <w:lang w:val="el-GR"/>
                    </w:rPr>
                  </w:pPr>
                  <w:r w:rsidRPr="00B1531F">
                    <w:rPr>
                      <w:kern w:val="1"/>
                      <w:szCs w:val="22"/>
                      <w:lang w:val="el-GR"/>
                    </w:rPr>
                    <w:t>[……]</w:t>
                  </w:r>
                </w:p>
              </w:tc>
              <w:tc>
                <w:tcPr>
                  <w:tcW w:w="2192" w:type="dxa"/>
                  <w:tcBorders>
                    <w:left w:val="single" w:sz="1" w:space="0" w:color="000000"/>
                    <w:bottom w:val="single" w:sz="1" w:space="0" w:color="000000"/>
                    <w:right w:val="single" w:sz="1" w:space="0" w:color="000000"/>
                  </w:tcBorders>
                  <w:shd w:val="clear" w:color="auto" w:fill="auto"/>
                </w:tcPr>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α)[……]·</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β)[……]</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 xml:space="preserve">γ.1) [] Ναι [] Όχι </w:t>
                  </w:r>
                </w:p>
                <w:p w:rsidR="00B1531F" w:rsidRPr="00B1531F" w:rsidRDefault="00B1531F" w:rsidP="00B1531F">
                  <w:pPr>
                    <w:spacing w:after="0" w:line="276" w:lineRule="auto"/>
                    <w:rPr>
                      <w:kern w:val="1"/>
                      <w:szCs w:val="22"/>
                      <w:lang w:val="el-GR"/>
                    </w:rPr>
                  </w:pPr>
                  <w:r w:rsidRPr="00B1531F">
                    <w:rPr>
                      <w:kern w:val="1"/>
                      <w:szCs w:val="22"/>
                      <w:lang w:val="el-GR"/>
                    </w:rPr>
                    <w:t xml:space="preserve">-[] Ναι [] Όχι </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γ.2)[……]·</w:t>
                  </w:r>
                </w:p>
                <w:p w:rsidR="00B1531F" w:rsidRPr="00B1531F" w:rsidRDefault="00B1531F" w:rsidP="00B1531F">
                  <w:pPr>
                    <w:spacing w:after="0" w:line="276" w:lineRule="auto"/>
                    <w:rPr>
                      <w:kern w:val="1"/>
                      <w:szCs w:val="22"/>
                      <w:lang w:val="el-GR"/>
                    </w:rPr>
                  </w:pPr>
                  <w:r w:rsidRPr="00B1531F">
                    <w:rPr>
                      <w:kern w:val="1"/>
                      <w:szCs w:val="22"/>
                      <w:lang w:val="el-GR"/>
                    </w:rPr>
                    <w:t xml:space="preserve">δ) [] Ναι [] Όχι </w:t>
                  </w:r>
                </w:p>
                <w:p w:rsidR="00B1531F" w:rsidRPr="00B1531F" w:rsidRDefault="00B1531F" w:rsidP="00B1531F">
                  <w:pPr>
                    <w:spacing w:after="0" w:line="276" w:lineRule="auto"/>
                    <w:jc w:val="left"/>
                    <w:rPr>
                      <w:kern w:val="1"/>
                      <w:szCs w:val="22"/>
                      <w:lang w:val="el-GR"/>
                    </w:rPr>
                  </w:pPr>
                  <w:r w:rsidRPr="00B1531F">
                    <w:rPr>
                      <w:kern w:val="1"/>
                      <w:szCs w:val="22"/>
                      <w:lang w:val="el-GR"/>
                    </w:rPr>
                    <w:t>Εάν ναι, να αναφερθούν λεπτομερείς πληροφορίες</w:t>
                  </w:r>
                </w:p>
                <w:p w:rsidR="00B1531F" w:rsidRPr="00B1531F" w:rsidRDefault="00B1531F" w:rsidP="00B1531F">
                  <w:pPr>
                    <w:spacing w:after="0" w:line="276" w:lineRule="auto"/>
                    <w:rPr>
                      <w:kern w:val="1"/>
                      <w:szCs w:val="22"/>
                      <w:lang w:val="el-GR"/>
                    </w:rPr>
                  </w:pPr>
                  <w:r w:rsidRPr="00B1531F">
                    <w:rPr>
                      <w:kern w:val="1"/>
                      <w:szCs w:val="22"/>
                      <w:lang w:val="el-GR"/>
                    </w:rPr>
                    <w:t>[……]</w:t>
                  </w:r>
                </w:p>
              </w:tc>
            </w:tr>
          </w:tbl>
          <w:p w:rsidR="00B1531F" w:rsidRPr="00B1531F" w:rsidRDefault="00B1531F" w:rsidP="00B1531F">
            <w:pPr>
              <w:spacing w:after="0" w:line="276" w:lineRule="auto"/>
              <w:jc w:val="left"/>
              <w:rPr>
                <w:kern w:val="1"/>
                <w:szCs w:val="22"/>
                <w:lang w:val="el-GR"/>
              </w:rPr>
            </w:pPr>
          </w:p>
        </w:tc>
      </w:tr>
      <w:tr w:rsidR="00B1531F" w:rsidRPr="00B1531F" w:rsidTr="00D8769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i/>
                <w:kern w:val="1"/>
                <w:szCs w:val="22"/>
                <w:lang w:val="el-GR"/>
              </w:rPr>
            </w:pPr>
            <w:r w:rsidRPr="00B1531F">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jc w:val="left"/>
              <w:rPr>
                <w:i/>
                <w:kern w:val="1"/>
                <w:szCs w:val="22"/>
                <w:lang w:val="el-GR"/>
              </w:rPr>
            </w:pPr>
            <w:r w:rsidRPr="00B1531F">
              <w:rPr>
                <w:i/>
                <w:kern w:val="1"/>
                <w:szCs w:val="22"/>
                <w:lang w:val="el-GR"/>
              </w:rPr>
              <w:t xml:space="preserve">(διαδικτυακή διεύθυνση, αρχή ή φορέας έκδοσης, επακριβή στοιχεία αναφοράς των εγγράφων): </w:t>
            </w:r>
            <w:r w:rsidRPr="00B1531F">
              <w:rPr>
                <w:kern w:val="1"/>
                <w:szCs w:val="22"/>
                <w:vertAlign w:val="superscript"/>
                <w:lang w:val="el-GR"/>
              </w:rPr>
              <w:endnoteReference w:id="25"/>
            </w:r>
          </w:p>
          <w:p w:rsidR="00B1531F" w:rsidRPr="00B1531F" w:rsidRDefault="00B1531F" w:rsidP="00B1531F">
            <w:pPr>
              <w:spacing w:after="0" w:line="276" w:lineRule="auto"/>
              <w:jc w:val="left"/>
              <w:rPr>
                <w:kern w:val="1"/>
                <w:szCs w:val="22"/>
                <w:lang w:val="el-GR"/>
              </w:rPr>
            </w:pPr>
            <w:r w:rsidRPr="00B1531F">
              <w:rPr>
                <w:i/>
                <w:kern w:val="1"/>
                <w:szCs w:val="22"/>
                <w:lang w:val="el-GR"/>
              </w:rPr>
              <w:t>[……][……][……]</w:t>
            </w:r>
          </w:p>
        </w:tc>
      </w:tr>
    </w:tbl>
    <w:p w:rsidR="00B1531F" w:rsidRPr="00B1531F" w:rsidRDefault="00B1531F" w:rsidP="00B1531F">
      <w:pPr>
        <w:keepNext/>
        <w:spacing w:before="120" w:after="360" w:line="276" w:lineRule="auto"/>
        <w:jc w:val="center"/>
        <w:rPr>
          <w:b/>
          <w:smallCaps/>
          <w:kern w:val="1"/>
          <w:sz w:val="28"/>
          <w:szCs w:val="22"/>
          <w:lang w:val="el-GR"/>
        </w:rPr>
      </w:pPr>
    </w:p>
    <w:p w:rsidR="00B1531F" w:rsidRPr="00B1531F" w:rsidRDefault="00B1531F" w:rsidP="00B1531F">
      <w:pPr>
        <w:pageBreakBefore/>
        <w:spacing w:after="200" w:line="276" w:lineRule="auto"/>
        <w:jc w:val="center"/>
        <w:rPr>
          <w:b/>
          <w:i/>
          <w:kern w:val="1"/>
          <w:szCs w:val="22"/>
          <w:lang w:val="el-GR"/>
        </w:rPr>
      </w:pPr>
      <w:r w:rsidRPr="00B1531F">
        <w:rPr>
          <w:b/>
          <w:bCs/>
          <w:kern w:val="1"/>
          <w:szCs w:val="22"/>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i/>
                <w:kern w:val="1"/>
                <w:szCs w:val="22"/>
                <w:lang w:val="el-GR"/>
              </w:rPr>
            </w:pPr>
            <w:r w:rsidRPr="00B1531F">
              <w:rPr>
                <w:b/>
                <w:i/>
                <w:kern w:val="1"/>
                <w:szCs w:val="22"/>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i/>
                <w:kern w:val="1"/>
                <w:szCs w:val="22"/>
                <w:lang w:val="el-GR"/>
              </w:rPr>
              <w:t>Απάντηση:</w:t>
            </w:r>
          </w:p>
        </w:tc>
      </w:tr>
      <w:tr w:rsidR="00B1531F" w:rsidRPr="00B1531F" w:rsidTr="00D8769B">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Ο οικονομικός φορέας έχει,</w:t>
            </w:r>
            <w:r w:rsidRPr="00B1531F">
              <w:rPr>
                <w:b/>
                <w:kern w:val="1"/>
                <w:szCs w:val="22"/>
                <w:lang w:val="el-GR"/>
              </w:rPr>
              <w:t xml:space="preserve"> εν γνώσει του</w:t>
            </w:r>
            <w:r w:rsidRPr="00B1531F">
              <w:rPr>
                <w:kern w:val="1"/>
                <w:szCs w:val="22"/>
                <w:lang w:val="el-GR"/>
              </w:rPr>
              <w:t xml:space="preserve">, αθετήσει </w:t>
            </w:r>
            <w:r w:rsidRPr="00B1531F">
              <w:rPr>
                <w:b/>
                <w:kern w:val="1"/>
                <w:szCs w:val="22"/>
                <w:lang w:val="el-GR"/>
              </w:rPr>
              <w:t xml:space="preserve">τις υποχρεώσεις του </w:t>
            </w:r>
            <w:r w:rsidRPr="00B1531F">
              <w:rPr>
                <w:kern w:val="1"/>
                <w:szCs w:val="22"/>
                <w:lang w:val="el-GR"/>
              </w:rPr>
              <w:t xml:space="preserve">στους τομείς του </w:t>
            </w:r>
            <w:r w:rsidRPr="00B1531F">
              <w:rPr>
                <w:b/>
                <w:kern w:val="1"/>
                <w:szCs w:val="22"/>
                <w:lang w:val="el-GR"/>
              </w:rPr>
              <w:t>περιβαλλοντικού, κοινωνικού και εργατικού δικαίου</w:t>
            </w:r>
            <w:r w:rsidRPr="00B1531F">
              <w:rPr>
                <w:kern w:val="1"/>
                <w:szCs w:val="22"/>
                <w:vertAlign w:val="superscript"/>
                <w:lang w:val="el-GR"/>
              </w:rPr>
              <w:endnoteReference w:id="26"/>
            </w:r>
            <w:r w:rsidRPr="00B1531F">
              <w:rPr>
                <w:b/>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Ναι [] Όχι</w:t>
            </w:r>
          </w:p>
        </w:tc>
      </w:tr>
      <w:tr w:rsidR="00B1531F" w:rsidRPr="00F46448" w:rsidTr="00D8769B">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jc w:val="left"/>
              <w:rPr>
                <w:b/>
                <w:kern w:val="1"/>
                <w:szCs w:val="22"/>
                <w:lang w:val="el-GR"/>
              </w:rPr>
            </w:pPr>
          </w:p>
          <w:p w:rsidR="00B1531F" w:rsidRPr="00B1531F" w:rsidRDefault="00B1531F" w:rsidP="00B1531F">
            <w:pPr>
              <w:spacing w:after="0" w:line="276" w:lineRule="auto"/>
              <w:jc w:val="left"/>
              <w:rPr>
                <w:b/>
                <w:kern w:val="1"/>
                <w:szCs w:val="22"/>
                <w:lang w:val="el-GR"/>
              </w:rPr>
            </w:pPr>
          </w:p>
          <w:p w:rsidR="00B1531F" w:rsidRPr="00B1531F" w:rsidRDefault="00B1531F" w:rsidP="00B1531F">
            <w:pPr>
              <w:spacing w:after="0" w:line="276" w:lineRule="auto"/>
              <w:jc w:val="left"/>
              <w:rPr>
                <w:kern w:val="1"/>
                <w:szCs w:val="22"/>
                <w:lang w:val="el-GR"/>
              </w:rPr>
            </w:pPr>
            <w:r w:rsidRPr="00B1531F">
              <w:rPr>
                <w:b/>
                <w:kern w:val="1"/>
                <w:szCs w:val="22"/>
                <w:lang w:val="el-GR"/>
              </w:rPr>
              <w:t>Εάν ναι</w:t>
            </w:r>
            <w:r w:rsidRPr="00B1531F">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B1531F" w:rsidRPr="00B1531F" w:rsidRDefault="00B1531F" w:rsidP="00B1531F">
            <w:pPr>
              <w:spacing w:after="0" w:line="276" w:lineRule="auto"/>
              <w:jc w:val="left"/>
              <w:rPr>
                <w:b/>
                <w:kern w:val="1"/>
                <w:szCs w:val="22"/>
                <w:lang w:val="el-GR"/>
              </w:rPr>
            </w:pPr>
            <w:r w:rsidRPr="00B1531F">
              <w:rPr>
                <w:kern w:val="1"/>
                <w:szCs w:val="22"/>
                <w:lang w:val="el-GR"/>
              </w:rPr>
              <w:t>[] Ναι [] Όχι</w:t>
            </w:r>
          </w:p>
          <w:p w:rsidR="00B1531F" w:rsidRPr="00B1531F" w:rsidRDefault="00B1531F" w:rsidP="00B1531F">
            <w:pPr>
              <w:spacing w:after="0" w:line="276" w:lineRule="auto"/>
              <w:jc w:val="left"/>
              <w:rPr>
                <w:kern w:val="1"/>
                <w:szCs w:val="22"/>
                <w:lang w:val="el-GR"/>
              </w:rPr>
            </w:pPr>
            <w:r w:rsidRPr="00B1531F">
              <w:rPr>
                <w:b/>
                <w:kern w:val="1"/>
                <w:szCs w:val="22"/>
                <w:lang w:val="el-GR"/>
              </w:rPr>
              <w:t>Εάν το έχει πράξει,</w:t>
            </w:r>
            <w:r w:rsidRPr="00B1531F">
              <w:rPr>
                <w:kern w:val="1"/>
                <w:szCs w:val="22"/>
                <w:lang w:val="el-GR"/>
              </w:rPr>
              <w:t xml:space="preserve"> περιγράψτε τα μέτρα που λήφθηκαν: […….............]</w:t>
            </w:r>
          </w:p>
        </w:tc>
      </w:tr>
      <w:tr w:rsidR="00B1531F" w:rsidRPr="00F46448"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Βρίσκεται ο οικονομικός φορέας σε οποιαδήποτε από τις ακόλουθες καταστάσεις</w:t>
            </w:r>
            <w:r w:rsidRPr="00B1531F">
              <w:rPr>
                <w:kern w:val="1"/>
                <w:szCs w:val="22"/>
                <w:vertAlign w:val="superscript"/>
                <w:lang w:val="el-GR"/>
              </w:rPr>
              <w:endnoteReference w:id="27"/>
            </w:r>
            <w:r w:rsidRPr="00B1531F">
              <w:rPr>
                <w:kern w:val="1"/>
                <w:szCs w:val="22"/>
                <w:lang w:val="el-GR"/>
              </w:rPr>
              <w:t xml:space="preserve"> :</w:t>
            </w:r>
          </w:p>
          <w:p w:rsidR="00B1531F" w:rsidRPr="00B1531F" w:rsidRDefault="00B1531F" w:rsidP="00B1531F">
            <w:pPr>
              <w:spacing w:after="0" w:line="276" w:lineRule="auto"/>
              <w:rPr>
                <w:kern w:val="1"/>
                <w:szCs w:val="22"/>
                <w:lang w:val="el-GR"/>
              </w:rPr>
            </w:pPr>
            <w:r w:rsidRPr="00B1531F">
              <w:rPr>
                <w:kern w:val="1"/>
                <w:szCs w:val="22"/>
                <w:lang w:val="el-GR"/>
              </w:rPr>
              <w:t xml:space="preserve">α) πτώχευση, ή </w:t>
            </w:r>
          </w:p>
          <w:p w:rsidR="00B1531F" w:rsidRPr="00B1531F" w:rsidRDefault="00B1531F" w:rsidP="00B1531F">
            <w:pPr>
              <w:spacing w:after="0" w:line="276" w:lineRule="auto"/>
              <w:rPr>
                <w:kern w:val="1"/>
                <w:szCs w:val="22"/>
                <w:lang w:val="el-GR"/>
              </w:rPr>
            </w:pPr>
            <w:r w:rsidRPr="00B1531F">
              <w:rPr>
                <w:kern w:val="1"/>
                <w:szCs w:val="22"/>
                <w:lang w:val="el-GR"/>
              </w:rPr>
              <w:t>β) διαδικασία εξυγίανσης, ή</w:t>
            </w:r>
          </w:p>
          <w:p w:rsidR="00B1531F" w:rsidRPr="00B1531F" w:rsidRDefault="00B1531F" w:rsidP="00B1531F">
            <w:pPr>
              <w:spacing w:after="0" w:line="276" w:lineRule="auto"/>
              <w:rPr>
                <w:kern w:val="1"/>
                <w:szCs w:val="22"/>
                <w:lang w:val="el-GR"/>
              </w:rPr>
            </w:pPr>
            <w:r w:rsidRPr="00B1531F">
              <w:rPr>
                <w:kern w:val="1"/>
                <w:szCs w:val="22"/>
                <w:lang w:val="el-GR"/>
              </w:rPr>
              <w:t>γ) ειδική εκκαθάριση, ή</w:t>
            </w:r>
          </w:p>
          <w:p w:rsidR="00B1531F" w:rsidRPr="00B1531F" w:rsidRDefault="00B1531F" w:rsidP="00B1531F">
            <w:pPr>
              <w:spacing w:after="0" w:line="276" w:lineRule="auto"/>
              <w:rPr>
                <w:kern w:val="1"/>
                <w:szCs w:val="22"/>
                <w:lang w:val="el-GR"/>
              </w:rPr>
            </w:pPr>
            <w:r w:rsidRPr="00B1531F">
              <w:rPr>
                <w:kern w:val="1"/>
                <w:szCs w:val="22"/>
                <w:lang w:val="el-GR"/>
              </w:rPr>
              <w:t>δ) αναγκαστική διαχείριση από εκκαθαριστή ή από το δικαστήριο, ή</w:t>
            </w:r>
          </w:p>
          <w:p w:rsidR="00B1531F" w:rsidRPr="00B1531F" w:rsidRDefault="00B1531F" w:rsidP="00B1531F">
            <w:pPr>
              <w:spacing w:after="0" w:line="276" w:lineRule="auto"/>
              <w:rPr>
                <w:kern w:val="1"/>
                <w:szCs w:val="22"/>
                <w:lang w:val="el-GR"/>
              </w:rPr>
            </w:pPr>
            <w:r w:rsidRPr="00B1531F">
              <w:rPr>
                <w:kern w:val="1"/>
                <w:szCs w:val="22"/>
                <w:lang w:val="el-GR"/>
              </w:rPr>
              <w:t xml:space="preserve">ε) έχει υπαχθεί σε διαδικασία πτωχευτικού συμβιβασμού, ή </w:t>
            </w:r>
          </w:p>
          <w:p w:rsidR="00B1531F" w:rsidRPr="00B1531F" w:rsidRDefault="00B1531F" w:rsidP="00B1531F">
            <w:pPr>
              <w:spacing w:after="0" w:line="276" w:lineRule="auto"/>
              <w:rPr>
                <w:color w:val="000000"/>
                <w:kern w:val="1"/>
                <w:szCs w:val="22"/>
                <w:lang w:val="el-GR"/>
              </w:rPr>
            </w:pPr>
            <w:r w:rsidRPr="00B1531F">
              <w:rPr>
                <w:kern w:val="1"/>
                <w:szCs w:val="22"/>
                <w:lang w:val="el-GR"/>
              </w:rPr>
              <w:t xml:space="preserve">στ) αναστολή επιχειρηματικών δραστηριοτήτων, ή </w:t>
            </w:r>
          </w:p>
          <w:p w:rsidR="00B1531F" w:rsidRPr="00B1531F" w:rsidRDefault="00B1531F" w:rsidP="00B1531F">
            <w:pPr>
              <w:spacing w:after="0" w:line="276" w:lineRule="auto"/>
              <w:rPr>
                <w:kern w:val="1"/>
                <w:szCs w:val="22"/>
                <w:lang w:val="el-GR"/>
              </w:rPr>
            </w:pPr>
            <w:r w:rsidRPr="00B1531F">
              <w:rPr>
                <w:color w:val="000000"/>
                <w:kern w:val="1"/>
                <w:szCs w:val="22"/>
                <w:lang w:val="el-GR"/>
              </w:rPr>
              <w:t>ζ) σε οποιαδήποτε ανάλογη κατάσταση προκύπτουσα από παρόμοια διαδικασία προβλεπόμενη σε εθνικές διατάξεις νόμου</w:t>
            </w:r>
          </w:p>
          <w:p w:rsidR="00B1531F" w:rsidRPr="00B1531F" w:rsidRDefault="00B1531F" w:rsidP="00B1531F">
            <w:pPr>
              <w:spacing w:after="0" w:line="276" w:lineRule="auto"/>
              <w:rPr>
                <w:kern w:val="1"/>
                <w:szCs w:val="22"/>
                <w:lang w:val="el-GR"/>
              </w:rPr>
            </w:pPr>
            <w:r w:rsidRPr="00B1531F">
              <w:rPr>
                <w:kern w:val="1"/>
                <w:szCs w:val="22"/>
                <w:lang w:val="el-GR"/>
              </w:rPr>
              <w:t>Εάν ναι:</w:t>
            </w:r>
          </w:p>
          <w:p w:rsidR="00B1531F" w:rsidRPr="00B1531F" w:rsidRDefault="00B1531F" w:rsidP="00B1531F">
            <w:pPr>
              <w:spacing w:after="0" w:line="276" w:lineRule="auto"/>
              <w:rPr>
                <w:kern w:val="1"/>
                <w:szCs w:val="22"/>
                <w:lang w:val="el-GR"/>
              </w:rPr>
            </w:pPr>
            <w:r w:rsidRPr="00B1531F">
              <w:rPr>
                <w:kern w:val="1"/>
                <w:szCs w:val="22"/>
                <w:lang w:val="el-GR"/>
              </w:rPr>
              <w:t>- Παραθέστε λεπτομερή στοιχεία:</w:t>
            </w:r>
          </w:p>
          <w:p w:rsidR="00B1531F" w:rsidRPr="00B1531F" w:rsidRDefault="00B1531F" w:rsidP="00B1531F">
            <w:pPr>
              <w:spacing w:after="0" w:line="276" w:lineRule="auto"/>
              <w:rPr>
                <w:kern w:val="1"/>
                <w:szCs w:val="22"/>
                <w:lang w:val="el-GR"/>
              </w:rPr>
            </w:pPr>
            <w:r w:rsidRPr="00B1531F">
              <w:rPr>
                <w:kern w:val="1"/>
                <w:szCs w:val="22"/>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B1531F">
              <w:rPr>
                <w:kern w:val="1"/>
                <w:szCs w:val="22"/>
                <w:lang w:val="el-GR"/>
              </w:rPr>
              <w:t>συνέχε</w:t>
            </w:r>
            <w:proofErr w:type="spellEnd"/>
            <w:r w:rsidRPr="00B1531F">
              <w:rPr>
                <w:kern w:val="1"/>
                <w:szCs w:val="22"/>
                <w:lang w:val="el-GR"/>
              </w:rPr>
              <w:t xml:space="preserve"> συνέχιση της επιχειρηματικής του λειτουργίας υπό αυτές </w:t>
            </w:r>
            <w:proofErr w:type="spellStart"/>
            <w:r w:rsidRPr="00B1531F">
              <w:rPr>
                <w:kern w:val="1"/>
                <w:szCs w:val="22"/>
                <w:lang w:val="el-GR"/>
              </w:rPr>
              <w:t>αυτές</w:t>
            </w:r>
            <w:proofErr w:type="spellEnd"/>
            <w:r w:rsidRPr="00B1531F">
              <w:rPr>
                <w:kern w:val="1"/>
                <w:szCs w:val="22"/>
                <w:lang w:val="el-GR"/>
              </w:rPr>
              <w:t xml:space="preserve"> τις περιστάσεις</w:t>
            </w:r>
            <w:r w:rsidRPr="00B1531F">
              <w:rPr>
                <w:kern w:val="1"/>
                <w:szCs w:val="22"/>
                <w:vertAlign w:val="superscript"/>
                <w:lang w:val="el-GR"/>
              </w:rPr>
              <w:endnoteReference w:id="28"/>
            </w:r>
            <w:r w:rsidRPr="00B1531F">
              <w:rPr>
                <w:kern w:val="1"/>
                <w:szCs w:val="22"/>
                <w:vertAlign w:val="superscript"/>
                <w:lang w:val="el-GR"/>
              </w:rPr>
              <w:t xml:space="preserve"> </w:t>
            </w:r>
          </w:p>
          <w:p w:rsidR="00B1531F" w:rsidRPr="00B1531F" w:rsidRDefault="00B1531F" w:rsidP="00B1531F">
            <w:pPr>
              <w:spacing w:after="0" w:line="276" w:lineRule="auto"/>
              <w:rPr>
                <w:kern w:val="1"/>
                <w:szCs w:val="22"/>
                <w:lang w:val="el-GR"/>
              </w:rPr>
            </w:pPr>
            <w:r w:rsidRPr="00B1531F">
              <w:rPr>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napToGrid w:val="0"/>
              <w:spacing w:after="0" w:line="276" w:lineRule="auto"/>
              <w:jc w:val="left"/>
              <w:rPr>
                <w:kern w:val="1"/>
                <w:szCs w:val="22"/>
                <w:lang w:val="el-GR"/>
              </w:rPr>
            </w:pPr>
            <w:r w:rsidRPr="00B1531F">
              <w:rPr>
                <w:kern w:val="1"/>
                <w:szCs w:val="22"/>
                <w:lang w:val="el-GR"/>
              </w:rPr>
              <w:t>[] Ναι [] Όχι</w:t>
            </w:r>
          </w:p>
          <w:p w:rsidR="00B1531F" w:rsidRPr="00B1531F" w:rsidRDefault="00B1531F" w:rsidP="00B1531F">
            <w:pPr>
              <w:snapToGrid w:val="0"/>
              <w:spacing w:after="0" w:line="276" w:lineRule="auto"/>
              <w:jc w:val="left"/>
              <w:rPr>
                <w:kern w:val="1"/>
                <w:szCs w:val="22"/>
                <w:lang w:val="el-GR"/>
              </w:rPr>
            </w:pPr>
          </w:p>
          <w:p w:rsidR="00B1531F" w:rsidRPr="00B1531F" w:rsidRDefault="00B1531F" w:rsidP="00B1531F">
            <w:pPr>
              <w:snapToGrid w:val="0"/>
              <w:spacing w:after="0" w:line="276" w:lineRule="auto"/>
              <w:jc w:val="left"/>
              <w:rPr>
                <w:kern w:val="1"/>
                <w:szCs w:val="22"/>
                <w:lang w:val="el-GR"/>
              </w:rPr>
            </w:pPr>
          </w:p>
          <w:p w:rsidR="00B1531F" w:rsidRPr="00B1531F" w:rsidRDefault="00B1531F" w:rsidP="00B1531F">
            <w:pPr>
              <w:snapToGrid w:val="0"/>
              <w:spacing w:after="0" w:line="276" w:lineRule="auto"/>
              <w:jc w:val="left"/>
              <w:rPr>
                <w:kern w:val="1"/>
                <w:szCs w:val="22"/>
                <w:lang w:val="el-GR"/>
              </w:rPr>
            </w:pPr>
          </w:p>
          <w:p w:rsidR="00B1531F" w:rsidRPr="00B1531F" w:rsidRDefault="00B1531F" w:rsidP="00B1531F">
            <w:pPr>
              <w:snapToGrid w:val="0"/>
              <w:spacing w:after="0" w:line="276" w:lineRule="auto"/>
              <w:jc w:val="left"/>
              <w:rPr>
                <w:kern w:val="1"/>
                <w:szCs w:val="22"/>
                <w:lang w:val="el-GR"/>
              </w:rPr>
            </w:pPr>
          </w:p>
          <w:p w:rsidR="00B1531F" w:rsidRPr="00B1531F" w:rsidRDefault="00B1531F" w:rsidP="00B1531F">
            <w:pPr>
              <w:snapToGrid w:val="0"/>
              <w:spacing w:after="0" w:line="276" w:lineRule="auto"/>
              <w:jc w:val="left"/>
              <w:rPr>
                <w:kern w:val="1"/>
                <w:szCs w:val="22"/>
                <w:lang w:val="el-GR"/>
              </w:rPr>
            </w:pPr>
          </w:p>
          <w:p w:rsidR="00B1531F" w:rsidRPr="00B1531F" w:rsidRDefault="00B1531F" w:rsidP="00B1531F">
            <w:pPr>
              <w:snapToGrid w:val="0"/>
              <w:spacing w:after="0" w:line="276" w:lineRule="auto"/>
              <w:jc w:val="left"/>
              <w:rPr>
                <w:kern w:val="1"/>
                <w:szCs w:val="22"/>
                <w:lang w:val="el-GR"/>
              </w:rPr>
            </w:pPr>
          </w:p>
          <w:p w:rsidR="00B1531F" w:rsidRPr="00B1531F" w:rsidRDefault="00B1531F" w:rsidP="00B1531F">
            <w:pPr>
              <w:snapToGrid w:val="0"/>
              <w:spacing w:after="0" w:line="276" w:lineRule="auto"/>
              <w:jc w:val="left"/>
              <w:rPr>
                <w:kern w:val="1"/>
                <w:szCs w:val="22"/>
                <w:lang w:val="el-GR"/>
              </w:rPr>
            </w:pPr>
          </w:p>
          <w:p w:rsidR="00B1531F" w:rsidRPr="00B1531F" w:rsidRDefault="00B1531F" w:rsidP="00B1531F">
            <w:pPr>
              <w:snapToGrid w:val="0"/>
              <w:spacing w:after="0" w:line="276" w:lineRule="auto"/>
              <w:jc w:val="left"/>
              <w:rPr>
                <w:kern w:val="1"/>
                <w:szCs w:val="22"/>
                <w:lang w:val="el-GR"/>
              </w:rPr>
            </w:pPr>
          </w:p>
          <w:p w:rsidR="00B1531F" w:rsidRPr="00B1531F" w:rsidRDefault="00B1531F" w:rsidP="00B1531F">
            <w:pPr>
              <w:snapToGrid w:val="0"/>
              <w:spacing w:after="0" w:line="276" w:lineRule="auto"/>
              <w:jc w:val="left"/>
              <w:rPr>
                <w:kern w:val="1"/>
                <w:szCs w:val="22"/>
                <w:lang w:val="el-GR"/>
              </w:rPr>
            </w:pPr>
          </w:p>
          <w:p w:rsidR="00B1531F" w:rsidRPr="00B1531F" w:rsidRDefault="00B1531F" w:rsidP="00B1531F">
            <w:pPr>
              <w:snapToGrid w:val="0"/>
              <w:spacing w:after="0" w:line="276" w:lineRule="auto"/>
              <w:jc w:val="left"/>
              <w:rPr>
                <w:kern w:val="1"/>
                <w:szCs w:val="22"/>
                <w:lang w:val="el-GR"/>
              </w:rPr>
            </w:pPr>
          </w:p>
          <w:p w:rsidR="00B1531F" w:rsidRPr="00B1531F" w:rsidRDefault="00B1531F" w:rsidP="00B1531F">
            <w:pPr>
              <w:snapToGrid w:val="0"/>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r w:rsidRPr="00B1531F">
              <w:rPr>
                <w:kern w:val="1"/>
                <w:szCs w:val="22"/>
                <w:lang w:val="el-GR"/>
              </w:rPr>
              <w:t>-[.......................]</w:t>
            </w:r>
          </w:p>
          <w:p w:rsidR="00B1531F" w:rsidRPr="00B1531F" w:rsidRDefault="00B1531F" w:rsidP="00B1531F">
            <w:pPr>
              <w:spacing w:after="0" w:line="276" w:lineRule="auto"/>
              <w:jc w:val="left"/>
              <w:rPr>
                <w:kern w:val="1"/>
                <w:szCs w:val="22"/>
                <w:lang w:val="el-GR"/>
              </w:rPr>
            </w:pPr>
            <w:r w:rsidRPr="00B1531F">
              <w:rPr>
                <w:kern w:val="1"/>
                <w:szCs w:val="22"/>
                <w:lang w:val="el-GR"/>
              </w:rPr>
              <w:t>-[.......................]</w:t>
            </w: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i/>
                <w:kern w:val="1"/>
                <w:szCs w:val="22"/>
                <w:lang w:val="el-GR"/>
              </w:rPr>
            </w:pPr>
          </w:p>
          <w:p w:rsidR="00B1531F" w:rsidRPr="00B1531F" w:rsidRDefault="00B1531F" w:rsidP="00B1531F">
            <w:pPr>
              <w:spacing w:after="0" w:line="276" w:lineRule="auto"/>
              <w:jc w:val="left"/>
              <w:rPr>
                <w:i/>
                <w:kern w:val="1"/>
                <w:szCs w:val="22"/>
                <w:lang w:val="el-GR"/>
              </w:rPr>
            </w:pPr>
          </w:p>
          <w:p w:rsidR="00B1531F" w:rsidRPr="00B1531F" w:rsidRDefault="00B1531F" w:rsidP="00B1531F">
            <w:pPr>
              <w:spacing w:after="0" w:line="276" w:lineRule="auto"/>
              <w:jc w:val="left"/>
              <w:rPr>
                <w:i/>
                <w:kern w:val="1"/>
                <w:szCs w:val="22"/>
                <w:lang w:val="el-GR"/>
              </w:rPr>
            </w:pPr>
          </w:p>
          <w:p w:rsidR="00B1531F" w:rsidRPr="00B1531F" w:rsidRDefault="00B1531F" w:rsidP="00B1531F">
            <w:pPr>
              <w:spacing w:after="0" w:line="276" w:lineRule="auto"/>
              <w:jc w:val="left"/>
              <w:rPr>
                <w:kern w:val="1"/>
                <w:szCs w:val="22"/>
                <w:lang w:val="el-GR"/>
              </w:rPr>
            </w:pPr>
            <w:r w:rsidRPr="00B1531F">
              <w:rPr>
                <w:i/>
                <w:kern w:val="1"/>
                <w:szCs w:val="22"/>
                <w:lang w:val="el-GR"/>
              </w:rPr>
              <w:t>(διαδικτυακή διεύθυνση, αρχή ή φορέας έκδοσης, επακριβή στοιχεία αναφοράς των εγγράφων): [……][……][……]</w:t>
            </w:r>
          </w:p>
        </w:tc>
      </w:tr>
      <w:tr w:rsidR="00B1531F" w:rsidRPr="00B1531F" w:rsidTr="00D8769B">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kern w:val="1"/>
                <w:szCs w:val="22"/>
                <w:lang w:val="el-GR"/>
              </w:rPr>
            </w:pPr>
            <w:r w:rsidRPr="00B1531F">
              <w:rPr>
                <w:rFonts w:ascii="Times New Roman" w:eastAsia="Calibri" w:hAnsi="Times New Roman" w:cs="Times New Roman"/>
                <w:kern w:val="1"/>
                <w:sz w:val="24"/>
                <w:szCs w:val="22"/>
                <w:lang w:val="el-GR"/>
              </w:rPr>
              <w:t xml:space="preserve">Έχει διαπράξει ο </w:t>
            </w:r>
            <w:r w:rsidRPr="00B1531F">
              <w:rPr>
                <w:kern w:val="1"/>
                <w:szCs w:val="22"/>
                <w:lang w:val="el-GR"/>
              </w:rPr>
              <w:t xml:space="preserve">οικονομικός φορέας </w:t>
            </w:r>
            <w:r w:rsidRPr="00B1531F">
              <w:rPr>
                <w:b/>
                <w:kern w:val="1"/>
                <w:szCs w:val="22"/>
                <w:lang w:val="el-GR"/>
              </w:rPr>
              <w:t>σοβαρό επαγγελματικό παράπτωμα</w:t>
            </w:r>
            <w:r w:rsidRPr="00B1531F">
              <w:rPr>
                <w:kern w:val="1"/>
                <w:szCs w:val="22"/>
                <w:vertAlign w:val="superscript"/>
                <w:lang w:val="el-GR"/>
              </w:rPr>
              <w:endnoteReference w:id="29"/>
            </w: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b/>
                <w:kern w:val="1"/>
                <w:szCs w:val="22"/>
                <w:lang w:val="el-GR"/>
              </w:rPr>
              <w:t>Εάν ναι</w:t>
            </w:r>
            <w:r w:rsidRPr="00B1531F">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jc w:val="left"/>
              <w:rPr>
                <w:kern w:val="1"/>
                <w:szCs w:val="22"/>
                <w:lang w:val="el-GR"/>
              </w:rPr>
            </w:pPr>
            <w:r w:rsidRPr="00B1531F">
              <w:rPr>
                <w:kern w:val="1"/>
                <w:szCs w:val="22"/>
                <w:lang w:val="el-GR"/>
              </w:rPr>
              <w:t>[] Ναι [] Όχι</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trHeight w:val="257"/>
          <w:jc w:val="center"/>
        </w:trPr>
        <w:tc>
          <w:tcPr>
            <w:tcW w:w="4479" w:type="dxa"/>
            <w:vMerge/>
            <w:tcBorders>
              <w:left w:val="single" w:sz="4" w:space="0" w:color="000000"/>
              <w:bottom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tc>
        <w:tc>
          <w:tcPr>
            <w:tcW w:w="4479" w:type="dxa"/>
            <w:tcBorders>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b/>
                <w:kern w:val="1"/>
                <w:szCs w:val="22"/>
                <w:lang w:val="el-GR"/>
              </w:rPr>
            </w:pPr>
          </w:p>
          <w:p w:rsidR="00B1531F" w:rsidRPr="00B1531F" w:rsidRDefault="00B1531F" w:rsidP="00B1531F">
            <w:pPr>
              <w:spacing w:after="0" w:line="276" w:lineRule="auto"/>
              <w:rPr>
                <w:kern w:val="1"/>
                <w:szCs w:val="22"/>
                <w:lang w:val="el-GR"/>
              </w:rPr>
            </w:pPr>
            <w:r w:rsidRPr="00B1531F">
              <w:rPr>
                <w:b/>
                <w:kern w:val="1"/>
                <w:szCs w:val="22"/>
                <w:lang w:val="el-GR"/>
              </w:rPr>
              <w:lastRenderedPageBreak/>
              <w:t>Εάν ναι</w:t>
            </w:r>
            <w:r w:rsidRPr="00B1531F">
              <w:rPr>
                <w:kern w:val="1"/>
                <w:szCs w:val="22"/>
                <w:lang w:val="el-GR"/>
              </w:rPr>
              <w:t xml:space="preserve">, έχει λάβει ο οικονομικός φορέας μέτρα αυτοκάθαρσης; </w:t>
            </w:r>
          </w:p>
          <w:p w:rsidR="00B1531F" w:rsidRPr="00B1531F" w:rsidRDefault="00B1531F" w:rsidP="00B1531F">
            <w:pPr>
              <w:spacing w:after="0" w:line="276" w:lineRule="auto"/>
              <w:jc w:val="left"/>
              <w:rPr>
                <w:b/>
                <w:kern w:val="1"/>
                <w:szCs w:val="22"/>
                <w:lang w:val="el-GR"/>
              </w:rPr>
            </w:pPr>
            <w:r w:rsidRPr="00B1531F">
              <w:rPr>
                <w:kern w:val="1"/>
                <w:szCs w:val="22"/>
                <w:lang w:val="el-GR"/>
              </w:rPr>
              <w:t>[] Ναι [] Όχι</w:t>
            </w:r>
          </w:p>
          <w:p w:rsidR="00B1531F" w:rsidRPr="00B1531F" w:rsidRDefault="00B1531F" w:rsidP="00B1531F">
            <w:pPr>
              <w:spacing w:after="0" w:line="276" w:lineRule="auto"/>
              <w:jc w:val="left"/>
              <w:rPr>
                <w:kern w:val="1"/>
                <w:szCs w:val="22"/>
                <w:lang w:val="el-GR"/>
              </w:rPr>
            </w:pPr>
            <w:r w:rsidRPr="00B1531F">
              <w:rPr>
                <w:b/>
                <w:kern w:val="1"/>
                <w:szCs w:val="22"/>
                <w:lang w:val="el-GR"/>
              </w:rPr>
              <w:t>Εάν το έχει πράξει,</w:t>
            </w:r>
            <w:r w:rsidRPr="00B1531F">
              <w:rPr>
                <w:kern w:val="1"/>
                <w:szCs w:val="22"/>
                <w:lang w:val="el-GR"/>
              </w:rPr>
              <w:t xml:space="preserve"> περιγράψτε τα μέτρα που λήφθηκαν: </w:t>
            </w:r>
          </w:p>
          <w:p w:rsidR="00B1531F" w:rsidRPr="00B1531F" w:rsidRDefault="00B1531F" w:rsidP="00B1531F">
            <w:pPr>
              <w:spacing w:after="0" w:line="276" w:lineRule="auto"/>
              <w:jc w:val="left"/>
              <w:rPr>
                <w:kern w:val="1"/>
                <w:szCs w:val="22"/>
                <w:lang w:val="el-GR"/>
              </w:rPr>
            </w:pPr>
            <w:r w:rsidRPr="00B1531F">
              <w:rPr>
                <w:kern w:val="1"/>
                <w:szCs w:val="22"/>
                <w:lang w:val="el-GR"/>
              </w:rPr>
              <w:t>[..........……]</w:t>
            </w:r>
          </w:p>
        </w:tc>
      </w:tr>
      <w:tr w:rsidR="00B1531F" w:rsidRPr="00B1531F" w:rsidTr="00D8769B">
        <w:trPr>
          <w:trHeight w:val="1544"/>
          <w:jc w:val="center"/>
        </w:trPr>
        <w:tc>
          <w:tcPr>
            <w:tcW w:w="4479" w:type="dxa"/>
            <w:vMerge w:val="restart"/>
            <w:tcBorders>
              <w:left w:val="single" w:sz="4" w:space="0" w:color="000000"/>
              <w:bottom w:val="single" w:sz="4" w:space="0" w:color="000000"/>
            </w:tcBorders>
            <w:shd w:val="clear" w:color="auto" w:fill="auto"/>
          </w:tcPr>
          <w:p w:rsidR="00B1531F" w:rsidRPr="00B1531F" w:rsidRDefault="00B1531F" w:rsidP="00B1531F">
            <w:pPr>
              <w:spacing w:after="0" w:line="276" w:lineRule="auto"/>
              <w:rPr>
                <w:b/>
                <w:kern w:val="1"/>
                <w:szCs w:val="22"/>
                <w:lang w:val="el-GR"/>
              </w:rPr>
            </w:pPr>
            <w:r w:rsidRPr="00B1531F">
              <w:rPr>
                <w:rFonts w:ascii="Times New Roman" w:eastAsia="Calibri" w:hAnsi="Times New Roman" w:cs="Times New Roman"/>
                <w:kern w:val="1"/>
                <w:sz w:val="24"/>
                <w:szCs w:val="22"/>
                <w:lang w:val="el-GR"/>
              </w:rPr>
              <w:lastRenderedPageBreak/>
              <w:t>Έχει συνάψει</w:t>
            </w:r>
            <w:r w:rsidRPr="00B1531F">
              <w:rPr>
                <w:kern w:val="1"/>
                <w:szCs w:val="22"/>
                <w:lang w:val="el-GR"/>
              </w:rPr>
              <w:t xml:space="preserve"> ο οικονομικός φορέας </w:t>
            </w:r>
            <w:r w:rsidRPr="00B1531F">
              <w:rPr>
                <w:b/>
                <w:kern w:val="1"/>
                <w:szCs w:val="22"/>
                <w:lang w:val="el-GR"/>
              </w:rPr>
              <w:t>συμφωνίες</w:t>
            </w:r>
            <w:r w:rsidRPr="00B1531F">
              <w:rPr>
                <w:kern w:val="1"/>
                <w:szCs w:val="22"/>
                <w:lang w:val="el-GR"/>
              </w:rPr>
              <w:t xml:space="preserve"> με άλλους οικονομικούς φορείς </w:t>
            </w:r>
            <w:r w:rsidRPr="00B1531F">
              <w:rPr>
                <w:b/>
                <w:kern w:val="1"/>
                <w:szCs w:val="22"/>
                <w:lang w:val="el-GR"/>
              </w:rPr>
              <w:t>με σκοπό τη στρέβλωση του ανταγωνισμού</w:t>
            </w: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b/>
                <w:kern w:val="1"/>
                <w:szCs w:val="22"/>
                <w:lang w:val="el-GR"/>
              </w:rPr>
              <w:t>Εάν ναι</w:t>
            </w:r>
            <w:r w:rsidRPr="00B1531F">
              <w:rPr>
                <w:kern w:val="1"/>
                <w:szCs w:val="22"/>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B1531F" w:rsidRPr="00B1531F" w:rsidRDefault="00B1531F" w:rsidP="00B1531F">
            <w:pPr>
              <w:spacing w:after="0" w:line="276" w:lineRule="auto"/>
              <w:jc w:val="left"/>
              <w:rPr>
                <w:kern w:val="1"/>
                <w:szCs w:val="22"/>
                <w:lang w:val="el-GR"/>
              </w:rPr>
            </w:pPr>
            <w:r w:rsidRPr="00B1531F">
              <w:rPr>
                <w:kern w:val="1"/>
                <w:szCs w:val="22"/>
                <w:lang w:val="el-GR"/>
              </w:rPr>
              <w:t>[] Ναι [] Όχι</w:t>
            </w: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r w:rsidRPr="00B1531F">
              <w:rPr>
                <w:kern w:val="1"/>
                <w:szCs w:val="22"/>
                <w:lang w:val="el-GR"/>
              </w:rPr>
              <w:t>[…...........]</w:t>
            </w:r>
          </w:p>
        </w:tc>
      </w:tr>
      <w:tr w:rsidR="00B1531F" w:rsidRPr="00B1531F" w:rsidTr="00D8769B">
        <w:trPr>
          <w:trHeight w:val="514"/>
          <w:jc w:val="center"/>
        </w:trPr>
        <w:tc>
          <w:tcPr>
            <w:tcW w:w="4479" w:type="dxa"/>
            <w:vMerge/>
            <w:tcBorders>
              <w:left w:val="single" w:sz="4" w:space="0" w:color="000000"/>
              <w:bottom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kern w:val="1"/>
                <w:szCs w:val="22"/>
                <w:lang w:val="el-GR"/>
              </w:rPr>
              <w:t>Εάν ναι</w:t>
            </w:r>
            <w:r w:rsidRPr="00B1531F">
              <w:rPr>
                <w:kern w:val="1"/>
                <w:szCs w:val="22"/>
                <w:lang w:val="el-GR"/>
              </w:rPr>
              <w:t xml:space="preserve">, έχει λάβει ο οικονομικός φορέας μέτρα αυτοκάθαρσης; </w:t>
            </w:r>
          </w:p>
          <w:p w:rsidR="00B1531F" w:rsidRPr="00B1531F" w:rsidRDefault="00B1531F" w:rsidP="00B1531F">
            <w:pPr>
              <w:spacing w:after="0" w:line="276" w:lineRule="auto"/>
              <w:jc w:val="left"/>
              <w:rPr>
                <w:b/>
                <w:kern w:val="1"/>
                <w:szCs w:val="22"/>
                <w:lang w:val="el-GR"/>
              </w:rPr>
            </w:pPr>
            <w:r w:rsidRPr="00B1531F">
              <w:rPr>
                <w:kern w:val="1"/>
                <w:szCs w:val="22"/>
                <w:lang w:val="el-GR"/>
              </w:rPr>
              <w:t>[] Ναι [] Όχι</w:t>
            </w:r>
          </w:p>
          <w:p w:rsidR="00B1531F" w:rsidRPr="00B1531F" w:rsidRDefault="00B1531F" w:rsidP="00B1531F">
            <w:pPr>
              <w:spacing w:after="0" w:line="276" w:lineRule="auto"/>
              <w:jc w:val="left"/>
              <w:rPr>
                <w:kern w:val="1"/>
                <w:szCs w:val="22"/>
                <w:lang w:val="el-GR"/>
              </w:rPr>
            </w:pPr>
            <w:r w:rsidRPr="00B1531F">
              <w:rPr>
                <w:b/>
                <w:kern w:val="1"/>
                <w:szCs w:val="22"/>
                <w:lang w:val="el-GR"/>
              </w:rPr>
              <w:t>Εάν το έχει πράξει,</w:t>
            </w:r>
            <w:r w:rsidRPr="00B1531F">
              <w:rPr>
                <w:kern w:val="1"/>
                <w:szCs w:val="22"/>
                <w:lang w:val="el-GR"/>
              </w:rPr>
              <w:t xml:space="preserve"> περιγράψτε τα μέτρα που λήφθηκαν:</w:t>
            </w:r>
          </w:p>
          <w:p w:rsidR="00B1531F" w:rsidRPr="00B1531F" w:rsidRDefault="00B1531F" w:rsidP="00B1531F">
            <w:pPr>
              <w:spacing w:after="0" w:line="276" w:lineRule="auto"/>
              <w:jc w:val="left"/>
              <w:rPr>
                <w:kern w:val="1"/>
                <w:szCs w:val="22"/>
                <w:lang w:val="el-GR"/>
              </w:rPr>
            </w:pPr>
            <w:r w:rsidRPr="00B1531F">
              <w:rPr>
                <w:kern w:val="1"/>
                <w:szCs w:val="22"/>
                <w:lang w:val="el-GR"/>
              </w:rPr>
              <w:t>[……]</w:t>
            </w:r>
          </w:p>
        </w:tc>
      </w:tr>
      <w:tr w:rsidR="00B1531F" w:rsidRPr="00B1531F" w:rsidTr="00D8769B">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kern w:val="1"/>
                <w:szCs w:val="22"/>
                <w:lang w:val="el-GR"/>
              </w:rPr>
            </w:pPr>
            <w:r w:rsidRPr="00B1531F">
              <w:rPr>
                <w:rFonts w:ascii="Times New Roman" w:eastAsia="Calibri" w:hAnsi="Times New Roman" w:cs="Times New Roman"/>
                <w:kern w:val="1"/>
                <w:sz w:val="24"/>
                <w:szCs w:val="22"/>
                <w:lang w:val="el-GR"/>
              </w:rPr>
              <w:t xml:space="preserve">Γνωρίζει ο οικονομικός φορέας την ύπαρξη τυχόν </w:t>
            </w:r>
            <w:r w:rsidRPr="00B1531F">
              <w:rPr>
                <w:b/>
                <w:kern w:val="1"/>
                <w:szCs w:val="22"/>
                <w:lang w:val="el-GR"/>
              </w:rPr>
              <w:t>σύγκρουσης συμφερόντων</w:t>
            </w:r>
            <w:r w:rsidRPr="00B1531F">
              <w:rPr>
                <w:b/>
                <w:kern w:val="1"/>
                <w:szCs w:val="22"/>
                <w:lang w:val="el-GR"/>
              </w:rPr>
              <w:endnoteReference w:id="30"/>
            </w:r>
            <w:r w:rsidRPr="00B1531F">
              <w:rPr>
                <w:kern w:val="1"/>
                <w:szCs w:val="22"/>
                <w:lang w:val="el-GR"/>
              </w:rPr>
              <w:t>, λόγω της συμμετοχής του στη διαδικασία ανάθεσης της σύμβασης;</w:t>
            </w:r>
          </w:p>
          <w:p w:rsidR="00B1531F" w:rsidRPr="00B1531F" w:rsidRDefault="00B1531F" w:rsidP="00B1531F">
            <w:pPr>
              <w:spacing w:after="0" w:line="276" w:lineRule="auto"/>
              <w:rPr>
                <w:kern w:val="1"/>
                <w:szCs w:val="22"/>
                <w:lang w:val="el-GR"/>
              </w:rPr>
            </w:pPr>
            <w:r w:rsidRPr="00B1531F">
              <w:rPr>
                <w:b/>
                <w:kern w:val="1"/>
                <w:szCs w:val="22"/>
                <w:lang w:val="el-GR"/>
              </w:rPr>
              <w:t>Εάν ναι</w:t>
            </w:r>
            <w:r w:rsidRPr="00B1531F">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jc w:val="left"/>
              <w:rPr>
                <w:kern w:val="1"/>
                <w:szCs w:val="22"/>
                <w:lang w:val="el-GR"/>
              </w:rPr>
            </w:pPr>
            <w:r w:rsidRPr="00B1531F">
              <w:rPr>
                <w:kern w:val="1"/>
                <w:szCs w:val="22"/>
                <w:lang w:val="el-GR"/>
              </w:rPr>
              <w:t>[] Ναι [] Όχι</w:t>
            </w: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r w:rsidRPr="00B1531F">
              <w:rPr>
                <w:kern w:val="1"/>
                <w:szCs w:val="22"/>
                <w:lang w:val="el-GR"/>
              </w:rPr>
              <w:t>[.........…]</w:t>
            </w:r>
          </w:p>
        </w:tc>
      </w:tr>
      <w:tr w:rsidR="00B1531F" w:rsidRPr="00B1531F" w:rsidTr="00D8769B">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kern w:val="1"/>
                <w:szCs w:val="22"/>
                <w:lang w:val="el-GR"/>
              </w:rPr>
            </w:pPr>
            <w:r w:rsidRPr="00B1531F">
              <w:rPr>
                <w:rFonts w:ascii="Times New Roman" w:eastAsia="Calibri" w:hAnsi="Times New Roman" w:cs="Times New Roman"/>
                <w:kern w:val="1"/>
                <w:sz w:val="24"/>
                <w:szCs w:val="22"/>
                <w:lang w:val="el-GR"/>
              </w:rPr>
              <w:t xml:space="preserve">Έχει παράσχει ο οικονομικός φορέας ή </w:t>
            </w:r>
            <w:r w:rsidRPr="00B1531F">
              <w:rPr>
                <w:kern w:val="1"/>
                <w:szCs w:val="22"/>
                <w:lang w:val="el-GR"/>
              </w:rPr>
              <w:t xml:space="preserve">επιχείρηση συνδεδεμένη με αυτόν </w:t>
            </w:r>
            <w:r w:rsidRPr="00B1531F">
              <w:rPr>
                <w:b/>
                <w:kern w:val="1"/>
                <w:szCs w:val="22"/>
                <w:lang w:val="el-GR"/>
              </w:rPr>
              <w:t>συμβουλές</w:t>
            </w:r>
            <w:r w:rsidRPr="00B1531F">
              <w:rPr>
                <w:kern w:val="1"/>
                <w:szCs w:val="22"/>
                <w:lang w:val="el-GR"/>
              </w:rPr>
              <w:t xml:space="preserve"> στην αναθέτουσα αρχή ή στον αναθέτοντα φορέα ή έχει με άλλο τρόπο </w:t>
            </w:r>
            <w:r w:rsidRPr="00B1531F">
              <w:rPr>
                <w:b/>
                <w:kern w:val="1"/>
                <w:szCs w:val="22"/>
                <w:lang w:val="el-GR"/>
              </w:rPr>
              <w:t>αναμειχθεί στην προετοιμασία</w:t>
            </w:r>
            <w:r w:rsidRPr="00B1531F">
              <w:rPr>
                <w:kern w:val="1"/>
                <w:szCs w:val="22"/>
                <w:lang w:val="el-GR"/>
              </w:rPr>
              <w:t xml:space="preserve"> της διαδικασίας σύναψης της σύμβασης</w:t>
            </w:r>
            <w:r w:rsidRPr="00B1531F">
              <w:rPr>
                <w:kern w:val="1"/>
                <w:szCs w:val="22"/>
                <w:vertAlign w:val="superscript"/>
                <w:lang w:val="el-GR"/>
              </w:rPr>
              <w:endnoteReference w:id="31"/>
            </w: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b/>
                <w:kern w:val="1"/>
                <w:szCs w:val="22"/>
                <w:lang w:val="el-GR"/>
              </w:rPr>
              <w:t>Εάν ναι</w:t>
            </w:r>
            <w:r w:rsidRPr="00B1531F">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jc w:val="left"/>
              <w:rPr>
                <w:kern w:val="1"/>
                <w:szCs w:val="22"/>
                <w:lang w:val="el-GR"/>
              </w:rPr>
            </w:pPr>
            <w:r w:rsidRPr="00B1531F">
              <w:rPr>
                <w:kern w:val="1"/>
                <w:szCs w:val="22"/>
                <w:lang w:val="el-GR"/>
              </w:rPr>
              <w:t>[] Ναι [] Όχι</w:t>
            </w: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r w:rsidRPr="00B1531F">
              <w:rPr>
                <w:kern w:val="1"/>
                <w:szCs w:val="22"/>
                <w:lang w:val="el-GR"/>
              </w:rPr>
              <w:t>[...................…]</w:t>
            </w:r>
          </w:p>
        </w:tc>
      </w:tr>
      <w:tr w:rsidR="00B1531F" w:rsidRPr="00B1531F" w:rsidTr="00D8769B">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kern w:val="1"/>
                <w:szCs w:val="22"/>
                <w:lang w:val="el-GR"/>
              </w:rPr>
            </w:pPr>
            <w:r w:rsidRPr="00B1531F">
              <w:rPr>
                <w:kern w:val="1"/>
                <w:szCs w:val="22"/>
                <w:lang w:val="el-GR"/>
              </w:rPr>
              <w:t>Έχει επιδείξει ο οικονομικός φορέας σοβαρή ή επαναλαμβανόμενη πλημμέλεια</w:t>
            </w:r>
            <w:r w:rsidRPr="00B1531F">
              <w:rPr>
                <w:kern w:val="1"/>
                <w:szCs w:val="22"/>
                <w:vertAlign w:val="superscript"/>
                <w:lang w:val="el-GR"/>
              </w:rPr>
              <w:endnoteReference w:id="32"/>
            </w:r>
            <w:r w:rsidRPr="00B1531F">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B1531F" w:rsidRPr="00B1531F" w:rsidRDefault="00B1531F" w:rsidP="00B1531F">
            <w:pPr>
              <w:spacing w:after="0" w:line="276" w:lineRule="auto"/>
              <w:rPr>
                <w:kern w:val="1"/>
                <w:szCs w:val="22"/>
                <w:lang w:val="el-GR"/>
              </w:rPr>
            </w:pPr>
            <w:r w:rsidRPr="00B1531F">
              <w:rPr>
                <w:b/>
                <w:kern w:val="1"/>
                <w:szCs w:val="22"/>
                <w:lang w:val="el-GR"/>
              </w:rPr>
              <w:t>Εάν ναι</w:t>
            </w:r>
            <w:r w:rsidRPr="00B1531F">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jc w:val="left"/>
              <w:rPr>
                <w:kern w:val="1"/>
                <w:szCs w:val="22"/>
                <w:lang w:val="el-GR"/>
              </w:rPr>
            </w:pPr>
            <w:r w:rsidRPr="00B1531F">
              <w:rPr>
                <w:kern w:val="1"/>
                <w:szCs w:val="22"/>
                <w:lang w:val="el-GR"/>
              </w:rPr>
              <w:t>[] Ναι [] Όχι</w:t>
            </w: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r w:rsidRPr="00B1531F">
              <w:rPr>
                <w:kern w:val="1"/>
                <w:szCs w:val="22"/>
                <w:lang w:val="el-GR"/>
              </w:rPr>
              <w:t>[….................]</w:t>
            </w:r>
          </w:p>
        </w:tc>
      </w:tr>
      <w:tr w:rsidR="00B1531F" w:rsidRPr="00B1531F" w:rsidTr="00D8769B">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jc w:val="left"/>
              <w:rPr>
                <w:kern w:val="1"/>
                <w:szCs w:val="22"/>
                <w:lang w:val="el-GR"/>
              </w:rPr>
            </w:pPr>
            <w:r w:rsidRPr="00B1531F">
              <w:rPr>
                <w:b/>
                <w:kern w:val="1"/>
                <w:szCs w:val="22"/>
                <w:lang w:val="el-GR"/>
              </w:rPr>
              <w:t>Εάν ναι</w:t>
            </w:r>
            <w:r w:rsidRPr="00B1531F">
              <w:rPr>
                <w:kern w:val="1"/>
                <w:szCs w:val="22"/>
                <w:lang w:val="el-GR"/>
              </w:rPr>
              <w:t xml:space="preserve">, έχει λάβει ο οικονομικός φορέας μέτρα αυτοκάθαρσης; </w:t>
            </w:r>
          </w:p>
          <w:p w:rsidR="00B1531F" w:rsidRPr="00B1531F" w:rsidRDefault="00B1531F" w:rsidP="00B1531F">
            <w:pPr>
              <w:spacing w:after="0" w:line="276" w:lineRule="auto"/>
              <w:jc w:val="left"/>
              <w:rPr>
                <w:b/>
                <w:kern w:val="1"/>
                <w:szCs w:val="22"/>
                <w:lang w:val="el-GR"/>
              </w:rPr>
            </w:pPr>
            <w:r w:rsidRPr="00B1531F">
              <w:rPr>
                <w:kern w:val="1"/>
                <w:szCs w:val="22"/>
                <w:lang w:val="el-GR"/>
              </w:rPr>
              <w:t>[] Ναι [] Όχι</w:t>
            </w:r>
          </w:p>
          <w:p w:rsidR="00B1531F" w:rsidRPr="00B1531F" w:rsidRDefault="00B1531F" w:rsidP="00B1531F">
            <w:pPr>
              <w:spacing w:after="0" w:line="276" w:lineRule="auto"/>
              <w:jc w:val="left"/>
              <w:rPr>
                <w:kern w:val="1"/>
                <w:szCs w:val="22"/>
                <w:lang w:val="el-GR"/>
              </w:rPr>
            </w:pPr>
            <w:r w:rsidRPr="00B1531F">
              <w:rPr>
                <w:b/>
                <w:kern w:val="1"/>
                <w:szCs w:val="22"/>
                <w:lang w:val="el-GR"/>
              </w:rPr>
              <w:lastRenderedPageBreak/>
              <w:t>Εάν το έχει πράξει,</w:t>
            </w:r>
            <w:r w:rsidRPr="00B1531F">
              <w:rPr>
                <w:kern w:val="1"/>
                <w:szCs w:val="22"/>
                <w:lang w:val="el-GR"/>
              </w:rPr>
              <w:t xml:space="preserve"> περιγράψτε τα μέτρα που λήφθηκαν:</w:t>
            </w:r>
          </w:p>
          <w:p w:rsidR="00B1531F" w:rsidRPr="00B1531F" w:rsidRDefault="00B1531F" w:rsidP="00B1531F">
            <w:pPr>
              <w:spacing w:after="0" w:line="276" w:lineRule="auto"/>
              <w:jc w:val="left"/>
              <w:rPr>
                <w:kern w:val="1"/>
                <w:szCs w:val="22"/>
                <w:lang w:val="el-GR"/>
              </w:rPr>
            </w:pPr>
            <w:r w:rsidRPr="00B1531F">
              <w:rPr>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lastRenderedPageBreak/>
              <w:t>Μπορεί ο οικονομικός φορέας να επιβεβαιώσει ότι:</w:t>
            </w:r>
          </w:p>
          <w:p w:rsidR="00B1531F" w:rsidRPr="00B1531F" w:rsidRDefault="00B1531F" w:rsidP="00B1531F">
            <w:pPr>
              <w:spacing w:after="0" w:line="276" w:lineRule="auto"/>
              <w:rPr>
                <w:kern w:val="1"/>
                <w:szCs w:val="22"/>
                <w:lang w:val="el-GR"/>
              </w:rPr>
            </w:pPr>
            <w:r w:rsidRPr="00B1531F">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B1531F" w:rsidRPr="00B1531F" w:rsidRDefault="00B1531F" w:rsidP="00B1531F">
            <w:pPr>
              <w:spacing w:after="0" w:line="276" w:lineRule="auto"/>
              <w:rPr>
                <w:kern w:val="1"/>
                <w:szCs w:val="22"/>
                <w:lang w:val="el-GR"/>
              </w:rPr>
            </w:pPr>
            <w:r w:rsidRPr="00B1531F">
              <w:rPr>
                <w:kern w:val="1"/>
                <w:szCs w:val="22"/>
                <w:lang w:val="el-GR"/>
              </w:rPr>
              <w:t>β) δεν έχει αποκρύψει τις πληροφορίες αυτές,</w:t>
            </w:r>
          </w:p>
          <w:p w:rsidR="00B1531F" w:rsidRPr="00B1531F" w:rsidRDefault="00B1531F" w:rsidP="00B1531F">
            <w:pPr>
              <w:spacing w:after="0" w:line="276" w:lineRule="auto"/>
              <w:rPr>
                <w:kern w:val="1"/>
                <w:szCs w:val="22"/>
                <w:lang w:val="el-GR"/>
              </w:rPr>
            </w:pPr>
            <w:r w:rsidRPr="00B1531F">
              <w:rPr>
                <w:kern w:val="1"/>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B1531F" w:rsidRPr="00B1531F" w:rsidRDefault="00B1531F" w:rsidP="00B1531F">
            <w:pPr>
              <w:spacing w:after="0" w:line="276" w:lineRule="auto"/>
              <w:rPr>
                <w:kern w:val="1"/>
                <w:szCs w:val="22"/>
                <w:lang w:val="el-GR"/>
              </w:rPr>
            </w:pPr>
            <w:r w:rsidRPr="00B1531F">
              <w:rPr>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jc w:val="left"/>
              <w:rPr>
                <w:kern w:val="1"/>
                <w:szCs w:val="22"/>
                <w:lang w:val="el-GR"/>
              </w:rPr>
            </w:pPr>
            <w:r w:rsidRPr="00B1531F">
              <w:rPr>
                <w:kern w:val="1"/>
                <w:szCs w:val="22"/>
                <w:lang w:val="el-GR"/>
              </w:rPr>
              <w:t>[] Ναι [] Όχι</w:t>
            </w:r>
          </w:p>
        </w:tc>
      </w:tr>
    </w:tbl>
    <w:p w:rsidR="00B1531F" w:rsidRPr="00B1531F" w:rsidRDefault="00B1531F" w:rsidP="00B1531F">
      <w:pPr>
        <w:keepNext/>
        <w:spacing w:before="120" w:after="360" w:line="276" w:lineRule="auto"/>
        <w:jc w:val="center"/>
        <w:rPr>
          <w:b/>
          <w:kern w:val="1"/>
          <w:szCs w:val="22"/>
          <w:lang w:val="el-GR"/>
        </w:rPr>
      </w:pPr>
    </w:p>
    <w:p w:rsidR="00B1531F" w:rsidRPr="00B1531F" w:rsidRDefault="00B1531F" w:rsidP="00B1531F">
      <w:pPr>
        <w:spacing w:after="200" w:line="276" w:lineRule="auto"/>
        <w:jc w:val="center"/>
        <w:rPr>
          <w:b/>
          <w:bCs/>
          <w:kern w:val="1"/>
          <w:szCs w:val="22"/>
          <w:lang w:val="el-GR"/>
        </w:rPr>
      </w:pPr>
    </w:p>
    <w:p w:rsidR="00B1531F" w:rsidRPr="00B1531F" w:rsidRDefault="00B1531F" w:rsidP="00B1531F">
      <w:pPr>
        <w:pageBreakBefore/>
        <w:spacing w:after="200" w:line="276" w:lineRule="auto"/>
        <w:jc w:val="center"/>
        <w:rPr>
          <w:b/>
          <w:i/>
          <w:kern w:val="1"/>
          <w:szCs w:val="22"/>
          <w:lang w:val="el-GR"/>
        </w:rPr>
      </w:pPr>
      <w:r w:rsidRPr="00B1531F">
        <w:rPr>
          <w:b/>
          <w:bCs/>
          <w:kern w:val="1"/>
          <w:szCs w:val="22"/>
          <w:lang w:val="el-GR"/>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i/>
                <w:kern w:val="1"/>
                <w:szCs w:val="22"/>
                <w:lang w:val="el-GR"/>
              </w:rPr>
            </w:pPr>
            <w:r w:rsidRPr="00B1531F">
              <w:rPr>
                <w:b/>
                <w:i/>
                <w:kern w:val="1"/>
                <w:szCs w:val="22"/>
                <w:lang w:val="el-GR"/>
              </w:rPr>
              <w:t>Ονομαστικοποίηση μετοχών εταιρειών που συνάπτουν δημόσιες συμβάσεις Άρθρο 8 παρ. 4 ν. 3310/2005</w:t>
            </w:r>
            <w:r w:rsidRPr="00B1531F">
              <w:rPr>
                <w:kern w:val="1"/>
                <w:szCs w:val="22"/>
                <w:vertAlign w:val="superscript"/>
                <w:lang w:val="el-GR"/>
              </w:rPr>
              <w:endnoteReference w:id="33"/>
            </w:r>
            <w:r w:rsidRPr="00B1531F">
              <w:rPr>
                <w:b/>
                <w:i/>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i/>
                <w:kern w:val="1"/>
                <w:szCs w:val="22"/>
                <w:lang w:val="el-GR"/>
              </w:rPr>
              <w:t>Απάντηση:</w:t>
            </w:r>
          </w:p>
        </w:tc>
      </w:tr>
      <w:tr w:rsidR="00B1531F" w:rsidRPr="00B1531F" w:rsidTr="00D8769B">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 Ναι [] Όχι </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jc w:val="left"/>
              <w:rPr>
                <w:b/>
                <w:i/>
                <w:kern w:val="1"/>
                <w:szCs w:val="22"/>
                <w:lang w:val="el-GR"/>
              </w:rPr>
            </w:pPr>
            <w:r w:rsidRPr="00B1531F">
              <w:rPr>
                <w:i/>
                <w:kern w:val="1"/>
                <w:szCs w:val="22"/>
                <w:lang w:val="el-GR"/>
              </w:rPr>
              <w:t>(διαδικτυακή διεύθυνση, αρχή ή φορέας έκδοσης, επακριβή στοιχεία αναφοράς των εγγράφων): [……][……][……]</w:t>
            </w:r>
          </w:p>
          <w:p w:rsidR="00B1531F" w:rsidRPr="00B1531F" w:rsidRDefault="00B1531F" w:rsidP="00B1531F">
            <w:pPr>
              <w:spacing w:after="0" w:line="276" w:lineRule="auto"/>
              <w:jc w:val="left"/>
              <w:rPr>
                <w:i/>
                <w:kern w:val="1"/>
                <w:szCs w:val="22"/>
                <w:lang w:val="el-GR"/>
              </w:rPr>
            </w:pPr>
            <w:r w:rsidRPr="00B1531F">
              <w:rPr>
                <w:b/>
                <w:i/>
                <w:kern w:val="1"/>
                <w:szCs w:val="22"/>
                <w:lang w:val="el-GR"/>
              </w:rPr>
              <w:t>Εάν ναι</w:t>
            </w:r>
            <w:r w:rsidRPr="00B1531F">
              <w:rPr>
                <w:i/>
                <w:kern w:val="1"/>
                <w:szCs w:val="22"/>
                <w:lang w:val="el-GR"/>
              </w:rPr>
              <w:t xml:space="preserve">, έχει λάβει ο οικονομικός φορέας μέτρα αυτοκάθαρσης; </w:t>
            </w:r>
          </w:p>
          <w:p w:rsidR="00B1531F" w:rsidRPr="00B1531F" w:rsidRDefault="00B1531F" w:rsidP="00B1531F">
            <w:pPr>
              <w:spacing w:after="0" w:line="276" w:lineRule="auto"/>
              <w:jc w:val="left"/>
              <w:rPr>
                <w:b/>
                <w:i/>
                <w:kern w:val="1"/>
                <w:szCs w:val="22"/>
                <w:lang w:val="el-GR"/>
              </w:rPr>
            </w:pPr>
            <w:r w:rsidRPr="00B1531F">
              <w:rPr>
                <w:i/>
                <w:kern w:val="1"/>
                <w:szCs w:val="22"/>
                <w:lang w:val="el-GR"/>
              </w:rPr>
              <w:t>[] Ναι [] Όχι</w:t>
            </w:r>
          </w:p>
          <w:p w:rsidR="00B1531F" w:rsidRPr="00B1531F" w:rsidRDefault="00B1531F" w:rsidP="00B1531F">
            <w:pPr>
              <w:spacing w:after="0" w:line="276" w:lineRule="auto"/>
              <w:jc w:val="left"/>
              <w:rPr>
                <w:i/>
                <w:kern w:val="1"/>
                <w:szCs w:val="22"/>
                <w:lang w:val="el-GR"/>
              </w:rPr>
            </w:pPr>
            <w:r w:rsidRPr="00B1531F">
              <w:rPr>
                <w:b/>
                <w:i/>
                <w:kern w:val="1"/>
                <w:szCs w:val="22"/>
                <w:lang w:val="el-GR"/>
              </w:rPr>
              <w:t>Εάν το έχει πράξει,</w:t>
            </w:r>
            <w:r w:rsidRPr="00B1531F">
              <w:rPr>
                <w:i/>
                <w:kern w:val="1"/>
                <w:szCs w:val="22"/>
                <w:lang w:val="el-GR"/>
              </w:rPr>
              <w:t xml:space="preserve"> περιγράψτε τα μέτρα που λήφθηκαν: </w:t>
            </w:r>
          </w:p>
          <w:p w:rsidR="00B1531F" w:rsidRPr="00B1531F" w:rsidRDefault="00B1531F" w:rsidP="00B1531F">
            <w:pPr>
              <w:spacing w:after="0" w:line="276" w:lineRule="auto"/>
              <w:jc w:val="left"/>
              <w:rPr>
                <w:kern w:val="1"/>
                <w:szCs w:val="22"/>
                <w:lang w:val="el-GR"/>
              </w:rPr>
            </w:pPr>
            <w:r w:rsidRPr="00B1531F">
              <w:rPr>
                <w:i/>
                <w:kern w:val="1"/>
                <w:szCs w:val="22"/>
                <w:lang w:val="el-GR"/>
              </w:rPr>
              <w:t>[……]</w:t>
            </w:r>
          </w:p>
        </w:tc>
      </w:tr>
    </w:tbl>
    <w:p w:rsidR="00B1531F" w:rsidRPr="00B1531F" w:rsidRDefault="00B1531F" w:rsidP="00B1531F">
      <w:pPr>
        <w:pageBreakBefore/>
        <w:spacing w:after="200" w:line="276" w:lineRule="auto"/>
        <w:jc w:val="center"/>
        <w:rPr>
          <w:kern w:val="1"/>
          <w:szCs w:val="22"/>
          <w:lang w:val="el-GR"/>
        </w:rPr>
      </w:pPr>
      <w:r w:rsidRPr="00B1531F">
        <w:rPr>
          <w:b/>
          <w:bCs/>
          <w:kern w:val="1"/>
          <w:szCs w:val="22"/>
          <w:u w:val="single"/>
          <w:lang w:val="el-GR"/>
        </w:rPr>
        <w:lastRenderedPageBreak/>
        <w:t>Μέρος IV: Κριτήρια επιλογής</w:t>
      </w:r>
    </w:p>
    <w:p w:rsidR="00B1531F" w:rsidRPr="00B1531F" w:rsidRDefault="00B1531F" w:rsidP="00B1531F">
      <w:pPr>
        <w:spacing w:after="200" w:line="276" w:lineRule="auto"/>
        <w:rPr>
          <w:b/>
          <w:bCs/>
          <w:kern w:val="1"/>
          <w:szCs w:val="22"/>
          <w:lang w:val="el-GR"/>
        </w:rPr>
      </w:pPr>
      <w:r w:rsidRPr="00B1531F">
        <w:rPr>
          <w:kern w:val="1"/>
          <w:szCs w:val="22"/>
          <w:lang w:val="el-GR"/>
        </w:rPr>
        <w:t xml:space="preserve">Όσον αφορά τα κριτήρια επιλογής (ενότητα </w:t>
      </w:r>
      <w:r w:rsidRPr="00B1531F">
        <w:rPr>
          <w:rFonts w:ascii="Symbol" w:hAnsi="Symbol" w:cs="Symbol"/>
          <w:kern w:val="1"/>
          <w:szCs w:val="22"/>
          <w:lang w:val="el-GR"/>
        </w:rPr>
        <w:t></w:t>
      </w:r>
      <w:r w:rsidRPr="00B1531F">
        <w:rPr>
          <w:kern w:val="1"/>
          <w:szCs w:val="22"/>
          <w:lang w:val="el-GR"/>
        </w:rPr>
        <w:t xml:space="preserve"> ή ενότητες Α έως Δ του παρόντος μέρους), ο οικονομικός φορέας δηλώνει ότι: </w:t>
      </w:r>
    </w:p>
    <w:p w:rsidR="00B1531F" w:rsidRPr="00B1531F" w:rsidRDefault="00B1531F" w:rsidP="00B1531F">
      <w:pPr>
        <w:spacing w:after="200" w:line="276" w:lineRule="auto"/>
        <w:jc w:val="center"/>
        <w:rPr>
          <w:b/>
          <w:i/>
          <w:kern w:val="1"/>
          <w:sz w:val="21"/>
          <w:szCs w:val="21"/>
          <w:lang w:val="el-GR"/>
        </w:rPr>
      </w:pPr>
      <w:r w:rsidRPr="00B1531F">
        <w:rPr>
          <w:b/>
          <w:bCs/>
          <w:kern w:val="1"/>
          <w:szCs w:val="22"/>
          <w:lang w:val="el-GR"/>
        </w:rPr>
        <w:t>α: Γενική ένδειξη για όλα τα κριτήρια επιλογής</w:t>
      </w:r>
    </w:p>
    <w:p w:rsidR="00B1531F" w:rsidRPr="00B1531F" w:rsidRDefault="00B1531F" w:rsidP="00B1531F">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B1531F">
        <w:rPr>
          <w:b/>
          <w:i/>
          <w:kern w:val="1"/>
          <w:sz w:val="21"/>
          <w:szCs w:val="21"/>
          <w:lang w:val="el-GR"/>
        </w:rPr>
        <w:t xml:space="preserve">Ο οικονομικός φορέας πρέπει να συμπληρώσει αυτό το πεδίο </w:t>
      </w:r>
      <w:r w:rsidRPr="00B1531F">
        <w:rPr>
          <w:b/>
          <w:kern w:val="1"/>
          <w:sz w:val="21"/>
          <w:szCs w:val="21"/>
          <w:u w:val="single"/>
          <w:lang w:val="el-GR"/>
        </w:rPr>
        <w:t>μόνο</w:t>
      </w:r>
      <w:r w:rsidRPr="00B1531F">
        <w:rPr>
          <w:b/>
          <w:i/>
          <w:kern w:val="1"/>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B1531F">
        <w:rPr>
          <w:b/>
          <w:i/>
          <w:kern w:val="1"/>
          <w:sz w:val="21"/>
          <w:szCs w:val="21"/>
          <w:lang w:val="en-US"/>
        </w:rPr>
        <w:t>a</w:t>
      </w:r>
      <w:r w:rsidRPr="00B1531F">
        <w:rPr>
          <w:b/>
          <w:i/>
          <w:kern w:val="1"/>
          <w:sz w:val="21"/>
          <w:szCs w:val="21"/>
          <w:lang w:val="el-GR"/>
        </w:rPr>
        <w:t xml:space="preserve"> του Μέρους Ι</w:t>
      </w:r>
      <w:r w:rsidRPr="00B1531F">
        <w:rPr>
          <w:b/>
          <w:i/>
          <w:kern w:val="1"/>
          <w:sz w:val="21"/>
          <w:szCs w:val="21"/>
          <w:lang w:val="en-US"/>
        </w:rPr>
        <w:t>V</w:t>
      </w:r>
      <w:r w:rsidRPr="00B1531F">
        <w:rPr>
          <w:b/>
          <w:i/>
          <w:kern w:val="1"/>
          <w:sz w:val="21"/>
          <w:szCs w:val="21"/>
          <w:lang w:val="el-GR"/>
        </w:rPr>
        <w:t xml:space="preserve"> χωρίς να υποχρεούται να συμπληρώσει οποιαδήποτε άλλη ενότητα του Μέρους Ι</w:t>
      </w:r>
      <w:r w:rsidRPr="00B1531F">
        <w:rPr>
          <w:b/>
          <w:i/>
          <w:kern w:val="1"/>
          <w:sz w:val="21"/>
          <w:szCs w:val="21"/>
          <w:lang w:val="en-US"/>
        </w:rPr>
        <w:t>V</w:t>
      </w:r>
      <w:r w:rsidRPr="00B1531F">
        <w:rPr>
          <w:b/>
          <w:i/>
          <w:kern w:val="1"/>
          <w:sz w:val="21"/>
          <w:szCs w:val="21"/>
          <w:lang w:val="el-GR"/>
        </w:rPr>
        <w:t>:</w:t>
      </w:r>
    </w:p>
    <w:tbl>
      <w:tblPr>
        <w:tblW w:w="8959" w:type="dxa"/>
        <w:jc w:val="center"/>
        <w:tblLayout w:type="fixed"/>
        <w:tblLook w:val="0000" w:firstRow="0" w:lastRow="0" w:firstColumn="0" w:lastColumn="0" w:noHBand="0" w:noVBand="0"/>
      </w:tblPr>
      <w:tblGrid>
        <w:gridCol w:w="4479"/>
        <w:gridCol w:w="4480"/>
      </w:tblGrid>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i/>
                <w:kern w:val="1"/>
                <w:szCs w:val="22"/>
                <w:lang w:val="el-GR"/>
              </w:rPr>
            </w:pPr>
            <w:r w:rsidRPr="00B1531F">
              <w:rPr>
                <w:b/>
                <w:i/>
                <w:kern w:val="1"/>
                <w:szCs w:val="22"/>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i/>
                <w:kern w:val="1"/>
                <w:szCs w:val="22"/>
                <w:lang w:val="el-GR"/>
              </w:rPr>
              <w:t>Απάντηση</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Ναι [] Όχι</w:t>
            </w:r>
          </w:p>
        </w:tc>
      </w:tr>
    </w:tbl>
    <w:p w:rsidR="00B1531F" w:rsidRPr="00B1531F" w:rsidRDefault="00B1531F" w:rsidP="00B1531F">
      <w:pPr>
        <w:keepNext/>
        <w:spacing w:before="120" w:after="360" w:line="276" w:lineRule="auto"/>
        <w:jc w:val="center"/>
        <w:rPr>
          <w:b/>
          <w:smallCaps/>
          <w:kern w:val="1"/>
          <w:szCs w:val="22"/>
          <w:lang w:val="el-GR"/>
        </w:rPr>
      </w:pPr>
    </w:p>
    <w:p w:rsidR="00B1531F" w:rsidRPr="00B1531F" w:rsidRDefault="00B1531F" w:rsidP="00B1531F">
      <w:pPr>
        <w:spacing w:after="200" w:line="276" w:lineRule="auto"/>
        <w:jc w:val="center"/>
        <w:rPr>
          <w:b/>
          <w:i/>
          <w:kern w:val="1"/>
          <w:sz w:val="21"/>
          <w:szCs w:val="21"/>
          <w:lang w:val="el-GR"/>
        </w:rPr>
      </w:pPr>
      <w:r w:rsidRPr="00B1531F">
        <w:rPr>
          <w:b/>
          <w:bCs/>
          <w:kern w:val="1"/>
          <w:szCs w:val="22"/>
          <w:lang w:val="el-GR"/>
        </w:rPr>
        <w:t>Α: Καταλληλότητα</w:t>
      </w:r>
    </w:p>
    <w:p w:rsidR="00B1531F" w:rsidRPr="00B1531F" w:rsidRDefault="00B1531F" w:rsidP="00B1531F">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B1531F">
        <w:rPr>
          <w:b/>
          <w:i/>
          <w:kern w:val="1"/>
          <w:sz w:val="21"/>
          <w:szCs w:val="21"/>
          <w:lang w:val="el-GR"/>
        </w:rPr>
        <w:t xml:space="preserve">Ο οικονομικός φορέας πρέπει να  παράσχει πληροφορίες </w:t>
      </w:r>
      <w:r w:rsidRPr="00B1531F">
        <w:rPr>
          <w:b/>
          <w:i/>
          <w:kern w:val="1"/>
          <w:sz w:val="21"/>
          <w:szCs w:val="21"/>
          <w:u w:val="single"/>
          <w:lang w:val="el-GR"/>
        </w:rPr>
        <w:t>μόνον</w:t>
      </w:r>
      <w:r w:rsidRPr="00B1531F">
        <w:rPr>
          <w:b/>
          <w:i/>
          <w:kern w:val="1"/>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i/>
                <w:kern w:val="1"/>
                <w:szCs w:val="22"/>
                <w:lang w:val="el-GR"/>
              </w:rPr>
            </w:pPr>
            <w:r w:rsidRPr="00B1531F">
              <w:rPr>
                <w:b/>
                <w:i/>
                <w:kern w:val="1"/>
                <w:szCs w:val="22"/>
                <w:lang w:val="el-GR"/>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i/>
                <w:kern w:val="1"/>
                <w:szCs w:val="22"/>
                <w:lang w:val="el-GR"/>
              </w:rPr>
              <w:t>Απάντηση</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i/>
                <w:kern w:val="1"/>
                <w:sz w:val="21"/>
                <w:szCs w:val="21"/>
                <w:lang w:val="el-GR"/>
              </w:rPr>
            </w:pPr>
            <w:r w:rsidRPr="00B1531F">
              <w:rPr>
                <w:b/>
                <w:kern w:val="1"/>
                <w:sz w:val="21"/>
                <w:szCs w:val="21"/>
                <w:lang w:val="el-GR"/>
              </w:rPr>
              <w:t>1) Ο οικονομικός φορέας είναι εγγεγραμμένος στα σχετικά επαγγελματικά ή εμπορικά μητρώα</w:t>
            </w:r>
            <w:r w:rsidRPr="00B1531F">
              <w:rPr>
                <w:kern w:val="1"/>
                <w:sz w:val="21"/>
                <w:szCs w:val="21"/>
                <w:lang w:val="el-GR"/>
              </w:rPr>
              <w:t xml:space="preserve"> που τηρούνται στην Ελλάδα ή στο κράτος μέλος εγκατάστασής</w:t>
            </w:r>
            <w:r w:rsidRPr="00B1531F">
              <w:rPr>
                <w:kern w:val="1"/>
                <w:sz w:val="20"/>
                <w:szCs w:val="20"/>
                <w:vertAlign w:val="superscript"/>
                <w:lang w:val="el-GR"/>
              </w:rPr>
              <w:endnoteReference w:id="34"/>
            </w:r>
            <w:r w:rsidRPr="00B1531F">
              <w:rPr>
                <w:kern w:val="1"/>
                <w:sz w:val="20"/>
                <w:szCs w:val="20"/>
                <w:lang w:val="el-GR"/>
              </w:rPr>
              <w:t>;</w:t>
            </w:r>
            <w:r w:rsidRPr="00B1531F">
              <w:rPr>
                <w:kern w:val="1"/>
                <w:sz w:val="21"/>
                <w:szCs w:val="21"/>
                <w:lang w:val="el-GR"/>
              </w:rPr>
              <w:t xml:space="preserve"> του:</w:t>
            </w:r>
          </w:p>
          <w:p w:rsidR="00B1531F" w:rsidRPr="00B1531F" w:rsidRDefault="00B1531F" w:rsidP="00B1531F">
            <w:pPr>
              <w:spacing w:after="0" w:line="276" w:lineRule="auto"/>
              <w:rPr>
                <w:kern w:val="1"/>
                <w:szCs w:val="22"/>
                <w:lang w:val="el-GR"/>
              </w:rPr>
            </w:pPr>
            <w:r w:rsidRPr="00B1531F">
              <w:rPr>
                <w:i/>
                <w:kern w:val="1"/>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jc w:val="left"/>
              <w:rPr>
                <w:i/>
                <w:kern w:val="1"/>
                <w:sz w:val="21"/>
                <w:szCs w:val="21"/>
                <w:lang w:val="el-GR"/>
              </w:rPr>
            </w:pPr>
            <w:r w:rsidRPr="00B1531F">
              <w:rPr>
                <w:kern w:val="1"/>
                <w:szCs w:val="22"/>
                <w:lang w:val="el-GR"/>
              </w:rPr>
              <w:t>[…]</w:t>
            </w:r>
          </w:p>
          <w:p w:rsidR="00B1531F" w:rsidRPr="00B1531F" w:rsidRDefault="00B1531F" w:rsidP="00B1531F">
            <w:pPr>
              <w:spacing w:after="0" w:line="276" w:lineRule="auto"/>
              <w:jc w:val="left"/>
              <w:rPr>
                <w:i/>
                <w:kern w:val="1"/>
                <w:sz w:val="21"/>
                <w:szCs w:val="21"/>
                <w:lang w:val="el-GR"/>
              </w:rPr>
            </w:pPr>
          </w:p>
          <w:p w:rsidR="00B1531F" w:rsidRPr="00B1531F" w:rsidRDefault="00B1531F" w:rsidP="00B1531F">
            <w:pPr>
              <w:spacing w:after="0" w:line="276" w:lineRule="auto"/>
              <w:jc w:val="left"/>
              <w:rPr>
                <w:i/>
                <w:kern w:val="1"/>
                <w:sz w:val="21"/>
                <w:szCs w:val="21"/>
                <w:lang w:val="el-GR"/>
              </w:rPr>
            </w:pPr>
          </w:p>
          <w:p w:rsidR="00B1531F" w:rsidRPr="00B1531F" w:rsidRDefault="00B1531F" w:rsidP="00B1531F">
            <w:pPr>
              <w:spacing w:after="0" w:line="276" w:lineRule="auto"/>
              <w:jc w:val="left"/>
              <w:rPr>
                <w:i/>
                <w:kern w:val="1"/>
                <w:sz w:val="21"/>
                <w:szCs w:val="21"/>
                <w:lang w:val="el-GR"/>
              </w:rPr>
            </w:pPr>
          </w:p>
          <w:p w:rsidR="00B1531F" w:rsidRPr="00B1531F" w:rsidRDefault="00B1531F" w:rsidP="00B1531F">
            <w:pPr>
              <w:spacing w:after="0" w:line="276" w:lineRule="auto"/>
              <w:jc w:val="left"/>
              <w:rPr>
                <w:i/>
                <w:kern w:val="1"/>
                <w:sz w:val="21"/>
                <w:szCs w:val="21"/>
                <w:lang w:val="el-GR"/>
              </w:rPr>
            </w:pPr>
            <w:r w:rsidRPr="00B1531F">
              <w:rPr>
                <w:i/>
                <w:kern w:val="1"/>
                <w:sz w:val="21"/>
                <w:szCs w:val="21"/>
                <w:lang w:val="el-GR"/>
              </w:rPr>
              <w:t xml:space="preserve">(διαδικτυακή διεύθυνση, αρχή ή φορέας έκδοσης, επακριβή στοιχεία αναφοράς των εγγράφων): </w:t>
            </w:r>
          </w:p>
          <w:p w:rsidR="00B1531F" w:rsidRPr="00B1531F" w:rsidRDefault="00B1531F" w:rsidP="00B1531F">
            <w:pPr>
              <w:spacing w:after="0" w:line="276" w:lineRule="auto"/>
              <w:jc w:val="left"/>
              <w:rPr>
                <w:kern w:val="1"/>
                <w:szCs w:val="22"/>
                <w:lang w:val="el-GR"/>
              </w:rPr>
            </w:pPr>
            <w:r w:rsidRPr="00B1531F">
              <w:rPr>
                <w:i/>
                <w:kern w:val="1"/>
                <w:sz w:val="21"/>
                <w:szCs w:val="21"/>
                <w:lang w:val="el-GR"/>
              </w:rPr>
              <w:t>[……][……][……]</w:t>
            </w:r>
          </w:p>
        </w:tc>
      </w:tr>
      <w:tr w:rsidR="00B1531F" w:rsidRPr="00F46448" w:rsidTr="00D8769B">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 w:val="20"/>
                <w:szCs w:val="20"/>
                <w:lang w:val="el-GR"/>
              </w:rPr>
            </w:pPr>
            <w:r w:rsidRPr="00B1531F">
              <w:rPr>
                <w:b/>
                <w:kern w:val="1"/>
                <w:sz w:val="20"/>
                <w:szCs w:val="20"/>
                <w:lang w:val="el-GR"/>
              </w:rPr>
              <w:t>2) Για συμβάσεις υπηρεσιών:</w:t>
            </w:r>
          </w:p>
          <w:p w:rsidR="00B1531F" w:rsidRPr="00B1531F" w:rsidRDefault="00B1531F" w:rsidP="00B1531F">
            <w:pPr>
              <w:spacing w:after="0" w:line="276" w:lineRule="auto"/>
              <w:rPr>
                <w:kern w:val="1"/>
                <w:szCs w:val="22"/>
                <w:lang w:val="el-GR"/>
              </w:rPr>
            </w:pPr>
            <w:r w:rsidRPr="00B1531F">
              <w:rPr>
                <w:kern w:val="1"/>
                <w:sz w:val="20"/>
                <w:szCs w:val="20"/>
                <w:lang w:val="el-GR"/>
              </w:rPr>
              <w:t xml:space="preserve">Χρειάζεται ειδική </w:t>
            </w:r>
            <w:r w:rsidRPr="00B1531F">
              <w:rPr>
                <w:b/>
                <w:kern w:val="1"/>
                <w:sz w:val="20"/>
                <w:szCs w:val="20"/>
                <w:lang w:val="el-GR"/>
              </w:rPr>
              <w:t>έγκριση ή να είναι ο οικονομικός φορέας μέλος</w:t>
            </w:r>
            <w:r w:rsidRPr="00B1531F">
              <w:rPr>
                <w:kern w:val="1"/>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 w:val="20"/>
                <w:szCs w:val="20"/>
                <w:lang w:val="el-GR"/>
              </w:rPr>
            </w:pPr>
            <w:r w:rsidRPr="00B1531F">
              <w:rPr>
                <w:i/>
                <w:kern w:val="1"/>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napToGrid w:val="0"/>
              <w:spacing w:after="0" w:line="276" w:lineRule="auto"/>
              <w:jc w:val="left"/>
              <w:rPr>
                <w:kern w:val="1"/>
                <w:sz w:val="20"/>
                <w:szCs w:val="20"/>
                <w:lang w:val="el-GR"/>
              </w:rPr>
            </w:pPr>
          </w:p>
          <w:p w:rsidR="00B1531F" w:rsidRPr="00B1531F" w:rsidRDefault="00B1531F" w:rsidP="00B1531F">
            <w:pPr>
              <w:spacing w:after="0" w:line="276" w:lineRule="auto"/>
              <w:jc w:val="left"/>
              <w:rPr>
                <w:kern w:val="1"/>
                <w:sz w:val="20"/>
                <w:szCs w:val="20"/>
                <w:lang w:val="el-GR"/>
              </w:rPr>
            </w:pPr>
            <w:r w:rsidRPr="00B1531F">
              <w:rPr>
                <w:kern w:val="1"/>
                <w:sz w:val="20"/>
                <w:szCs w:val="20"/>
                <w:lang w:val="el-GR"/>
              </w:rPr>
              <w:t>[] Ναι [] Όχι</w:t>
            </w:r>
          </w:p>
          <w:p w:rsidR="00B1531F" w:rsidRPr="00B1531F" w:rsidRDefault="00B1531F" w:rsidP="00B1531F">
            <w:pPr>
              <w:spacing w:after="0" w:line="276" w:lineRule="auto"/>
              <w:jc w:val="left"/>
              <w:rPr>
                <w:kern w:val="1"/>
                <w:sz w:val="20"/>
                <w:szCs w:val="20"/>
                <w:lang w:val="el-GR"/>
              </w:rPr>
            </w:pPr>
            <w:r w:rsidRPr="00B1531F">
              <w:rPr>
                <w:kern w:val="1"/>
                <w:sz w:val="20"/>
                <w:szCs w:val="20"/>
                <w:lang w:val="el-GR"/>
              </w:rPr>
              <w:t xml:space="preserve">Εάν ναι, διευκρινίστε για ποια πρόκειται και δηλώστε αν τη διαθέτει ο οικονομικός φορέας: </w:t>
            </w:r>
          </w:p>
          <w:p w:rsidR="00B1531F" w:rsidRPr="00B1531F" w:rsidRDefault="00B1531F" w:rsidP="00B1531F">
            <w:pPr>
              <w:spacing w:after="0" w:line="276" w:lineRule="auto"/>
              <w:jc w:val="left"/>
              <w:rPr>
                <w:i/>
                <w:kern w:val="1"/>
                <w:sz w:val="20"/>
                <w:szCs w:val="20"/>
                <w:lang w:val="el-GR"/>
              </w:rPr>
            </w:pPr>
            <w:r w:rsidRPr="00B1531F">
              <w:rPr>
                <w:kern w:val="1"/>
                <w:sz w:val="20"/>
                <w:szCs w:val="20"/>
                <w:lang w:val="el-GR"/>
              </w:rPr>
              <w:t>[ …] [] Ναι [] Όχι</w:t>
            </w:r>
          </w:p>
          <w:p w:rsidR="00B1531F" w:rsidRPr="00B1531F" w:rsidRDefault="00B1531F" w:rsidP="00B1531F">
            <w:pPr>
              <w:spacing w:after="0" w:line="276" w:lineRule="auto"/>
              <w:jc w:val="left"/>
              <w:rPr>
                <w:i/>
                <w:kern w:val="1"/>
                <w:sz w:val="20"/>
                <w:szCs w:val="20"/>
                <w:lang w:val="el-GR"/>
              </w:rPr>
            </w:pPr>
          </w:p>
          <w:p w:rsidR="00B1531F" w:rsidRPr="00B1531F" w:rsidRDefault="00B1531F" w:rsidP="00B1531F">
            <w:pPr>
              <w:spacing w:after="0" w:line="276" w:lineRule="auto"/>
              <w:jc w:val="left"/>
              <w:rPr>
                <w:kern w:val="1"/>
                <w:szCs w:val="22"/>
                <w:lang w:val="el-GR"/>
              </w:rPr>
            </w:pPr>
            <w:r w:rsidRPr="00B1531F">
              <w:rPr>
                <w:i/>
                <w:kern w:val="1"/>
                <w:sz w:val="20"/>
                <w:szCs w:val="20"/>
                <w:lang w:val="el-GR"/>
              </w:rPr>
              <w:t>(διαδικτυακή διεύθυνση, αρχή ή φορέας έκδοσης, επακριβή στοιχεία αναφοράς των εγγράφων): [……][……][……]</w:t>
            </w:r>
          </w:p>
        </w:tc>
      </w:tr>
    </w:tbl>
    <w:p w:rsidR="00B1531F" w:rsidRPr="00B1531F" w:rsidRDefault="00B1531F" w:rsidP="00B1531F">
      <w:pPr>
        <w:spacing w:after="200" w:line="276" w:lineRule="auto"/>
        <w:jc w:val="center"/>
        <w:rPr>
          <w:b/>
          <w:bCs/>
          <w:kern w:val="1"/>
          <w:szCs w:val="22"/>
          <w:lang w:val="el-GR"/>
        </w:rPr>
      </w:pPr>
    </w:p>
    <w:p w:rsidR="00B1531F" w:rsidRPr="00B1531F" w:rsidRDefault="00B1531F" w:rsidP="00B1531F">
      <w:pPr>
        <w:spacing w:after="200" w:line="276" w:lineRule="auto"/>
        <w:jc w:val="center"/>
        <w:rPr>
          <w:b/>
          <w:bCs/>
          <w:kern w:val="1"/>
          <w:szCs w:val="22"/>
          <w:lang w:val="el-GR"/>
        </w:rPr>
      </w:pPr>
    </w:p>
    <w:p w:rsidR="00B1531F" w:rsidRPr="00B1531F" w:rsidRDefault="00B1531F" w:rsidP="00B1531F">
      <w:pPr>
        <w:pageBreakBefore/>
        <w:spacing w:after="200" w:line="276" w:lineRule="auto"/>
        <w:jc w:val="center"/>
        <w:rPr>
          <w:b/>
          <w:i/>
          <w:kern w:val="1"/>
          <w:szCs w:val="22"/>
          <w:lang w:val="el-GR"/>
        </w:rPr>
      </w:pPr>
      <w:r w:rsidRPr="00B1531F">
        <w:rPr>
          <w:b/>
          <w:bCs/>
          <w:kern w:val="1"/>
          <w:szCs w:val="22"/>
          <w:lang w:val="el-GR"/>
        </w:rPr>
        <w:lastRenderedPageBreak/>
        <w:t>Β: Οικονομική και χρηματοοικονομική επάρκεια</w:t>
      </w:r>
    </w:p>
    <w:p w:rsidR="00B1531F" w:rsidRPr="00B1531F" w:rsidRDefault="00B1531F" w:rsidP="00B1531F">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B1531F">
        <w:rPr>
          <w:b/>
          <w:i/>
          <w:kern w:val="1"/>
          <w:szCs w:val="22"/>
          <w:lang w:val="el-GR"/>
        </w:rPr>
        <w:t xml:space="preserve">Ο οικονομικός φορέας πρέπει να παράσχει πληροφορίες </w:t>
      </w:r>
      <w:r w:rsidRPr="00B1531F">
        <w:rPr>
          <w:b/>
          <w:kern w:val="1"/>
          <w:szCs w:val="22"/>
          <w:u w:val="single"/>
          <w:lang w:val="el-GR"/>
        </w:rPr>
        <w:t>μόνον</w:t>
      </w:r>
      <w:r w:rsidRPr="00B1531F">
        <w:rPr>
          <w:b/>
          <w:i/>
          <w:kern w:val="1"/>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i/>
                <w:kern w:val="1"/>
                <w:szCs w:val="22"/>
                <w:lang w:val="el-GR"/>
              </w:rPr>
            </w:pPr>
            <w:r w:rsidRPr="00B1531F">
              <w:rPr>
                <w:b/>
                <w:i/>
                <w:kern w:val="1"/>
                <w:szCs w:val="22"/>
                <w:lang w:val="el-GR"/>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i/>
                <w:kern w:val="1"/>
                <w:szCs w:val="22"/>
                <w:lang w:val="el-GR"/>
              </w:rPr>
              <w:t>Απάντηση:</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bCs/>
                <w:kern w:val="1"/>
                <w:szCs w:val="22"/>
                <w:lang w:val="el-GR"/>
              </w:rPr>
            </w:pPr>
            <w:r w:rsidRPr="00B1531F">
              <w:rPr>
                <w:kern w:val="1"/>
                <w:szCs w:val="22"/>
                <w:lang w:val="el-GR"/>
              </w:rPr>
              <w:t xml:space="preserve">1α) Ο («γενικός») </w:t>
            </w:r>
            <w:r w:rsidRPr="00B1531F">
              <w:rPr>
                <w:b/>
                <w:kern w:val="1"/>
                <w:szCs w:val="22"/>
                <w:lang w:val="el-GR"/>
              </w:rPr>
              <w:t>ετήσιος κύκλος εργασιών</w:t>
            </w:r>
            <w:r w:rsidRPr="00B1531F">
              <w:rPr>
                <w:kern w:val="1"/>
                <w:szCs w:val="22"/>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B1531F">
              <w:rPr>
                <w:b/>
                <w:kern w:val="1"/>
                <w:szCs w:val="22"/>
                <w:lang w:val="el-GR"/>
              </w:rPr>
              <w:t>:</w:t>
            </w:r>
          </w:p>
          <w:p w:rsidR="00B1531F" w:rsidRPr="00B1531F" w:rsidRDefault="00B1531F" w:rsidP="00B1531F">
            <w:pPr>
              <w:spacing w:after="0" w:line="276" w:lineRule="auto"/>
              <w:rPr>
                <w:kern w:val="1"/>
                <w:szCs w:val="22"/>
                <w:lang w:val="el-GR"/>
              </w:rPr>
            </w:pPr>
            <w:r w:rsidRPr="00B1531F">
              <w:rPr>
                <w:b/>
                <w:bCs/>
                <w:kern w:val="1"/>
                <w:szCs w:val="22"/>
                <w:lang w:val="el-GR"/>
              </w:rPr>
              <w:t>και/ή,</w:t>
            </w:r>
          </w:p>
          <w:p w:rsidR="00B1531F" w:rsidRPr="00B1531F" w:rsidRDefault="00B1531F" w:rsidP="00B1531F">
            <w:pPr>
              <w:spacing w:after="0" w:line="276" w:lineRule="auto"/>
              <w:rPr>
                <w:i/>
                <w:kern w:val="1"/>
                <w:szCs w:val="22"/>
                <w:lang w:val="el-GR"/>
              </w:rPr>
            </w:pPr>
            <w:r w:rsidRPr="00B1531F">
              <w:rPr>
                <w:kern w:val="1"/>
                <w:szCs w:val="22"/>
                <w:lang w:val="el-GR"/>
              </w:rPr>
              <w:t xml:space="preserve">1β) Ο </w:t>
            </w:r>
            <w:r w:rsidRPr="00B1531F">
              <w:rPr>
                <w:b/>
                <w:kern w:val="1"/>
                <w:szCs w:val="22"/>
                <w:lang w:val="el-GR"/>
              </w:rPr>
              <w:t>μέσος</w:t>
            </w:r>
            <w:r w:rsidRPr="00B1531F">
              <w:rPr>
                <w:kern w:val="1"/>
                <w:szCs w:val="22"/>
                <w:lang w:val="el-GR"/>
              </w:rPr>
              <w:t xml:space="preserve"> ετήσιος </w:t>
            </w:r>
            <w:r w:rsidRPr="00B1531F">
              <w:rPr>
                <w:b/>
                <w:kern w:val="1"/>
                <w:szCs w:val="22"/>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B1531F">
              <w:rPr>
                <w:kern w:val="1"/>
                <w:szCs w:val="22"/>
                <w:vertAlign w:val="superscript"/>
                <w:lang w:val="el-GR"/>
              </w:rPr>
              <w:endnoteReference w:id="35"/>
            </w:r>
            <w:r w:rsidRPr="00B1531F">
              <w:rPr>
                <w:b/>
                <w:kern w:val="1"/>
                <w:szCs w:val="22"/>
                <w:lang w:val="el-GR"/>
              </w:rPr>
              <w:t>:</w:t>
            </w:r>
          </w:p>
          <w:p w:rsidR="00B1531F" w:rsidRPr="00B1531F" w:rsidRDefault="00B1531F" w:rsidP="00B1531F">
            <w:pPr>
              <w:spacing w:after="0" w:line="276" w:lineRule="auto"/>
              <w:rPr>
                <w:kern w:val="1"/>
                <w:szCs w:val="22"/>
                <w:lang w:val="el-GR"/>
              </w:rPr>
            </w:pPr>
            <w:r w:rsidRPr="00B1531F">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έτος: [……] κύκλος </w:t>
            </w:r>
            <w:proofErr w:type="spellStart"/>
            <w:r w:rsidRPr="00B1531F">
              <w:rPr>
                <w:kern w:val="1"/>
                <w:szCs w:val="22"/>
                <w:lang w:val="el-GR"/>
              </w:rPr>
              <w:t>εργασιών:[……][…]νόμισμα</w:t>
            </w:r>
            <w:proofErr w:type="spellEnd"/>
          </w:p>
          <w:p w:rsidR="00B1531F" w:rsidRPr="00B1531F" w:rsidRDefault="00B1531F" w:rsidP="00B1531F">
            <w:pPr>
              <w:spacing w:after="0" w:line="276" w:lineRule="auto"/>
              <w:rPr>
                <w:kern w:val="1"/>
                <w:szCs w:val="22"/>
                <w:lang w:val="el-GR"/>
              </w:rPr>
            </w:pPr>
            <w:r w:rsidRPr="00B1531F">
              <w:rPr>
                <w:kern w:val="1"/>
                <w:szCs w:val="22"/>
                <w:lang w:val="el-GR"/>
              </w:rPr>
              <w:t xml:space="preserve">έτος: [……] κύκλος </w:t>
            </w:r>
            <w:proofErr w:type="spellStart"/>
            <w:r w:rsidRPr="00B1531F">
              <w:rPr>
                <w:kern w:val="1"/>
                <w:szCs w:val="22"/>
                <w:lang w:val="el-GR"/>
              </w:rPr>
              <w:t>εργασιών:[……][…]νόμισμα</w:t>
            </w:r>
            <w:proofErr w:type="spellEnd"/>
          </w:p>
          <w:p w:rsidR="00B1531F" w:rsidRPr="00B1531F" w:rsidRDefault="00B1531F" w:rsidP="00B1531F">
            <w:pPr>
              <w:spacing w:after="0" w:line="276" w:lineRule="auto"/>
              <w:rPr>
                <w:kern w:val="1"/>
                <w:szCs w:val="22"/>
                <w:lang w:val="el-GR"/>
              </w:rPr>
            </w:pPr>
            <w:r w:rsidRPr="00B1531F">
              <w:rPr>
                <w:kern w:val="1"/>
                <w:szCs w:val="22"/>
                <w:lang w:val="el-GR"/>
              </w:rPr>
              <w:t xml:space="preserve">έτος: [……] κύκλος </w:t>
            </w:r>
            <w:proofErr w:type="spellStart"/>
            <w:r w:rsidRPr="00B1531F">
              <w:rPr>
                <w:kern w:val="1"/>
                <w:szCs w:val="22"/>
                <w:lang w:val="el-GR"/>
              </w:rPr>
              <w:t>εργασιών:[……][…]νόμισμα</w:t>
            </w:r>
            <w:proofErr w:type="spellEnd"/>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(αριθμός ετών, μέσος κύκλος εργασιών)</w:t>
            </w:r>
            <w:r w:rsidRPr="00B1531F">
              <w:rPr>
                <w:b/>
                <w:kern w:val="1"/>
                <w:szCs w:val="22"/>
                <w:lang w:val="el-GR"/>
              </w:rPr>
              <w:t>:</w:t>
            </w:r>
            <w:r w:rsidRPr="00B1531F">
              <w:rPr>
                <w:kern w:val="1"/>
                <w:szCs w:val="22"/>
                <w:lang w:val="el-GR"/>
              </w:rPr>
              <w:t xml:space="preserve"> </w:t>
            </w:r>
          </w:p>
          <w:p w:rsidR="00B1531F" w:rsidRPr="00B1531F" w:rsidRDefault="00B1531F" w:rsidP="00B1531F">
            <w:pPr>
              <w:spacing w:after="0" w:line="276" w:lineRule="auto"/>
              <w:rPr>
                <w:kern w:val="1"/>
                <w:szCs w:val="22"/>
                <w:lang w:val="el-GR"/>
              </w:rPr>
            </w:pPr>
            <w:r w:rsidRPr="00B1531F">
              <w:rPr>
                <w:kern w:val="1"/>
                <w:szCs w:val="22"/>
                <w:lang w:val="el-GR"/>
              </w:rPr>
              <w:t>[……],[……][…]νόμισμα</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r w:rsidRPr="00B1531F">
              <w:rPr>
                <w:i/>
                <w:kern w:val="1"/>
                <w:szCs w:val="22"/>
                <w:lang w:val="el-GR"/>
              </w:rPr>
              <w:t xml:space="preserve">(διαδικτυακή διεύθυνση, αρχή ή φορέας έκδοσης, επακριβή στοιχεία αναφοράς των εγγράφων): </w:t>
            </w:r>
          </w:p>
          <w:p w:rsidR="00B1531F" w:rsidRPr="00B1531F" w:rsidRDefault="00B1531F" w:rsidP="00B1531F">
            <w:pPr>
              <w:spacing w:after="0" w:line="276" w:lineRule="auto"/>
              <w:rPr>
                <w:kern w:val="1"/>
                <w:szCs w:val="22"/>
                <w:lang w:val="el-GR"/>
              </w:rPr>
            </w:pPr>
            <w:r w:rsidRPr="00B1531F">
              <w:rPr>
                <w:i/>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bCs/>
                <w:kern w:val="1"/>
                <w:szCs w:val="22"/>
                <w:lang w:val="el-GR"/>
              </w:rPr>
            </w:pPr>
            <w:r w:rsidRPr="00B1531F">
              <w:rPr>
                <w:kern w:val="1"/>
                <w:szCs w:val="22"/>
                <w:lang w:val="el-GR"/>
              </w:rPr>
              <w:t xml:space="preserve">2α) Ο ετήσιος («ειδικός») </w:t>
            </w:r>
            <w:r w:rsidRPr="00B1531F">
              <w:rPr>
                <w:b/>
                <w:kern w:val="1"/>
                <w:szCs w:val="22"/>
                <w:lang w:val="el-GR"/>
              </w:rPr>
              <w:t>κύκλος εργασιών του οικονομικού φορέα στον επιχειρηματικό τομέα που καλύπτεται από τη σύμβαση</w:t>
            </w:r>
            <w:r w:rsidRPr="00B1531F">
              <w:rPr>
                <w:kern w:val="1"/>
                <w:szCs w:val="22"/>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B1531F" w:rsidRPr="00B1531F" w:rsidRDefault="00B1531F" w:rsidP="00B1531F">
            <w:pPr>
              <w:spacing w:after="0" w:line="276" w:lineRule="auto"/>
              <w:rPr>
                <w:kern w:val="1"/>
                <w:szCs w:val="22"/>
                <w:lang w:val="el-GR"/>
              </w:rPr>
            </w:pPr>
            <w:r w:rsidRPr="00B1531F">
              <w:rPr>
                <w:b/>
                <w:bCs/>
                <w:kern w:val="1"/>
                <w:szCs w:val="22"/>
                <w:lang w:val="el-GR"/>
              </w:rPr>
              <w:t>και/ή,</w:t>
            </w:r>
          </w:p>
          <w:p w:rsidR="00B1531F" w:rsidRPr="00B1531F" w:rsidRDefault="00B1531F" w:rsidP="00B1531F">
            <w:pPr>
              <w:spacing w:after="0" w:line="276" w:lineRule="auto"/>
              <w:rPr>
                <w:i/>
                <w:kern w:val="1"/>
                <w:szCs w:val="22"/>
                <w:lang w:val="el-GR"/>
              </w:rPr>
            </w:pPr>
            <w:r w:rsidRPr="00B1531F">
              <w:rPr>
                <w:kern w:val="1"/>
                <w:szCs w:val="22"/>
                <w:lang w:val="el-GR"/>
              </w:rPr>
              <w:t xml:space="preserve">2β) Ο </w:t>
            </w:r>
            <w:r w:rsidRPr="00B1531F">
              <w:rPr>
                <w:b/>
                <w:kern w:val="1"/>
                <w:szCs w:val="22"/>
                <w:lang w:val="el-GR"/>
              </w:rPr>
              <w:t>μέσος</w:t>
            </w:r>
            <w:r w:rsidRPr="00B1531F">
              <w:rPr>
                <w:kern w:val="1"/>
                <w:szCs w:val="22"/>
                <w:lang w:val="el-GR"/>
              </w:rPr>
              <w:t xml:space="preserve"> ετήσιος </w:t>
            </w:r>
            <w:r w:rsidRPr="00B1531F">
              <w:rPr>
                <w:b/>
                <w:kern w:val="1"/>
                <w:szCs w:val="22"/>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B1531F">
              <w:rPr>
                <w:kern w:val="1"/>
                <w:szCs w:val="22"/>
                <w:vertAlign w:val="superscript"/>
                <w:lang w:val="el-GR"/>
              </w:rPr>
              <w:endnoteReference w:id="36"/>
            </w: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έτος: [……] κύκλος εργασιών: [……][…] νόμισμα</w:t>
            </w:r>
          </w:p>
          <w:p w:rsidR="00B1531F" w:rsidRPr="00B1531F" w:rsidRDefault="00B1531F" w:rsidP="00B1531F">
            <w:pPr>
              <w:spacing w:after="0" w:line="276" w:lineRule="auto"/>
              <w:rPr>
                <w:kern w:val="1"/>
                <w:szCs w:val="22"/>
                <w:lang w:val="el-GR"/>
              </w:rPr>
            </w:pPr>
            <w:r w:rsidRPr="00B1531F">
              <w:rPr>
                <w:kern w:val="1"/>
                <w:szCs w:val="22"/>
                <w:lang w:val="el-GR"/>
              </w:rPr>
              <w:t>έτος: [……] κύκλος εργασιών: [……][…] νόμισμα</w:t>
            </w:r>
          </w:p>
          <w:p w:rsidR="00B1531F" w:rsidRPr="00B1531F" w:rsidRDefault="00B1531F" w:rsidP="00B1531F">
            <w:pPr>
              <w:spacing w:after="0" w:line="276" w:lineRule="auto"/>
              <w:rPr>
                <w:kern w:val="1"/>
                <w:szCs w:val="22"/>
                <w:lang w:val="el-GR"/>
              </w:rPr>
            </w:pPr>
            <w:r w:rsidRPr="00B1531F">
              <w:rPr>
                <w:kern w:val="1"/>
                <w:szCs w:val="22"/>
                <w:lang w:val="el-GR"/>
              </w:rPr>
              <w:t>έτος: [……] κύκλος εργασιών: [……][…] νόμισμα</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(αριθμός ετών, μέσος κύκλος εργασιών)</w:t>
            </w:r>
            <w:r w:rsidRPr="00B1531F">
              <w:rPr>
                <w:b/>
                <w:kern w:val="1"/>
                <w:szCs w:val="22"/>
                <w:lang w:val="el-GR"/>
              </w:rPr>
              <w:t>:</w:t>
            </w:r>
            <w:r w:rsidRPr="00B1531F">
              <w:rPr>
                <w:kern w:val="1"/>
                <w:szCs w:val="22"/>
                <w:lang w:val="el-GR"/>
              </w:rPr>
              <w:t xml:space="preserve"> </w:t>
            </w:r>
          </w:p>
          <w:p w:rsidR="00B1531F" w:rsidRPr="00B1531F" w:rsidRDefault="00B1531F" w:rsidP="00B1531F">
            <w:pPr>
              <w:spacing w:after="0" w:line="276" w:lineRule="auto"/>
              <w:rPr>
                <w:i/>
                <w:kern w:val="1"/>
                <w:szCs w:val="22"/>
                <w:lang w:val="el-GR"/>
              </w:rPr>
            </w:pPr>
            <w:r w:rsidRPr="00B1531F">
              <w:rPr>
                <w:kern w:val="1"/>
                <w:szCs w:val="22"/>
                <w:lang w:val="el-GR"/>
              </w:rPr>
              <w:t>[……],[……][…] νόμισμα</w:t>
            </w: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r w:rsidRPr="00B1531F">
              <w:rPr>
                <w:i/>
                <w:kern w:val="1"/>
                <w:szCs w:val="22"/>
                <w:lang w:val="el-GR"/>
              </w:rPr>
              <w:t xml:space="preserve">(διαδικτυακή διεύθυνση, αρχή ή φορέας έκδοσης, επακριβή στοιχεία αναφοράς των εγγράφων): </w:t>
            </w:r>
          </w:p>
          <w:p w:rsidR="00B1531F" w:rsidRPr="00B1531F" w:rsidRDefault="00B1531F" w:rsidP="00B1531F">
            <w:pPr>
              <w:spacing w:after="0" w:line="276" w:lineRule="auto"/>
              <w:rPr>
                <w:kern w:val="1"/>
                <w:szCs w:val="22"/>
                <w:lang w:val="el-GR"/>
              </w:rPr>
            </w:pPr>
            <w:r w:rsidRPr="00B1531F">
              <w:rPr>
                <w:i/>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r w:rsidRPr="00B1531F">
              <w:rPr>
                <w:kern w:val="1"/>
                <w:szCs w:val="22"/>
                <w:lang w:val="el-GR"/>
              </w:rPr>
              <w:t xml:space="preserve">4)Όσον αφορά τις χρηματοοικονομικές </w:t>
            </w:r>
            <w:r w:rsidRPr="00B1531F">
              <w:rPr>
                <w:kern w:val="1"/>
                <w:szCs w:val="22"/>
                <w:lang w:val="el-GR"/>
              </w:rPr>
              <w:lastRenderedPageBreak/>
              <w:t>αναλογίες</w:t>
            </w:r>
            <w:r w:rsidRPr="00B1531F">
              <w:rPr>
                <w:kern w:val="1"/>
                <w:szCs w:val="22"/>
                <w:vertAlign w:val="superscript"/>
                <w:lang w:val="el-GR"/>
              </w:rPr>
              <w:endnoteReference w:id="37"/>
            </w:r>
            <w:r w:rsidRPr="00B1531F">
              <w:rPr>
                <w:kern w:val="1"/>
                <w:szCs w:val="22"/>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B1531F" w:rsidRPr="00B1531F" w:rsidRDefault="00B1531F" w:rsidP="00B1531F">
            <w:pPr>
              <w:snapToGrid w:val="0"/>
              <w:spacing w:after="0" w:line="276" w:lineRule="auto"/>
              <w:rPr>
                <w:kern w:val="1"/>
                <w:szCs w:val="22"/>
                <w:lang w:val="el-GR"/>
              </w:rPr>
            </w:pPr>
            <w:r w:rsidRPr="00B1531F">
              <w:rPr>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r w:rsidRPr="00B1531F">
              <w:rPr>
                <w:kern w:val="1"/>
                <w:szCs w:val="22"/>
                <w:lang w:val="el-GR"/>
              </w:rPr>
              <w:lastRenderedPageBreak/>
              <w:t>(προσδιορισμός της απαιτούμενης αναλογίας-</w:t>
            </w:r>
            <w:r w:rsidRPr="00B1531F">
              <w:rPr>
                <w:kern w:val="1"/>
                <w:szCs w:val="22"/>
                <w:lang w:val="el-GR"/>
              </w:rPr>
              <w:lastRenderedPageBreak/>
              <w:t xml:space="preserve">αναλογία μεταξύ </w:t>
            </w:r>
            <w:r w:rsidRPr="00B1531F">
              <w:rPr>
                <w:kern w:val="1"/>
                <w:szCs w:val="22"/>
                <w:lang w:val="en-US"/>
              </w:rPr>
              <w:t>x</w:t>
            </w:r>
            <w:r w:rsidRPr="00B1531F">
              <w:rPr>
                <w:kern w:val="1"/>
                <w:szCs w:val="22"/>
                <w:lang w:val="el-GR"/>
              </w:rPr>
              <w:t xml:space="preserve"> και </w:t>
            </w:r>
            <w:r w:rsidRPr="00B1531F">
              <w:rPr>
                <w:kern w:val="1"/>
                <w:szCs w:val="22"/>
                <w:lang w:val="en-US"/>
              </w:rPr>
              <w:t>y</w:t>
            </w:r>
            <w:r w:rsidRPr="00B1531F">
              <w:rPr>
                <w:kern w:val="1"/>
                <w:szCs w:val="22"/>
                <w:vertAlign w:val="superscript"/>
                <w:lang w:val="en-US"/>
              </w:rPr>
              <w:endnoteReference w:id="38"/>
            </w:r>
            <w:r w:rsidRPr="00B1531F">
              <w:rPr>
                <w:kern w:val="1"/>
                <w:szCs w:val="22"/>
                <w:lang w:val="el-GR"/>
              </w:rPr>
              <w:t xml:space="preserve"> -και η αντίστοιχη αξία)</w:t>
            </w:r>
          </w:p>
          <w:p w:rsidR="00B1531F" w:rsidRPr="00B1531F" w:rsidRDefault="00B1531F" w:rsidP="00B1531F">
            <w:pPr>
              <w:snapToGrid w:val="0"/>
              <w:spacing w:after="0" w:line="276" w:lineRule="auto"/>
              <w:rPr>
                <w:kern w:val="1"/>
                <w:szCs w:val="22"/>
                <w:lang w:val="el-GR"/>
              </w:rPr>
            </w:pPr>
          </w:p>
          <w:p w:rsidR="00B1531F" w:rsidRPr="00B1531F" w:rsidRDefault="00B1531F" w:rsidP="00B1531F">
            <w:pPr>
              <w:snapToGrid w:val="0"/>
              <w:spacing w:after="0" w:line="276" w:lineRule="auto"/>
              <w:rPr>
                <w:kern w:val="1"/>
                <w:szCs w:val="22"/>
                <w:lang w:val="el-GR"/>
              </w:rPr>
            </w:pPr>
          </w:p>
          <w:p w:rsidR="00B1531F" w:rsidRPr="00B1531F" w:rsidRDefault="00B1531F" w:rsidP="00B1531F">
            <w:pPr>
              <w:snapToGrid w:val="0"/>
              <w:spacing w:after="0" w:line="276" w:lineRule="auto"/>
              <w:rPr>
                <w:i/>
                <w:kern w:val="1"/>
                <w:szCs w:val="22"/>
                <w:lang w:val="el-GR"/>
              </w:rPr>
            </w:pPr>
          </w:p>
          <w:p w:rsidR="00B1531F" w:rsidRPr="00B1531F" w:rsidRDefault="00B1531F" w:rsidP="00B1531F">
            <w:pPr>
              <w:snapToGrid w:val="0"/>
              <w:spacing w:after="0" w:line="276" w:lineRule="auto"/>
              <w:rPr>
                <w:i/>
                <w:kern w:val="1"/>
                <w:szCs w:val="22"/>
                <w:lang w:val="el-GR"/>
              </w:rPr>
            </w:pPr>
            <w:r w:rsidRPr="00B1531F">
              <w:rPr>
                <w:i/>
                <w:kern w:val="1"/>
                <w:szCs w:val="22"/>
                <w:lang w:val="el-GR"/>
              </w:rPr>
              <w:t xml:space="preserve">(διαδικτυακή διεύθυνση, αρχή ή φορέας έκδοσης, επακριβή στοιχεία αναφοράς των εγγράφων): </w:t>
            </w:r>
          </w:p>
          <w:p w:rsidR="00B1531F" w:rsidRPr="00B1531F" w:rsidRDefault="00B1531F" w:rsidP="00B1531F">
            <w:pPr>
              <w:snapToGrid w:val="0"/>
              <w:spacing w:after="0" w:line="276" w:lineRule="auto"/>
              <w:rPr>
                <w:kern w:val="1"/>
                <w:szCs w:val="22"/>
                <w:lang w:val="el-GR"/>
              </w:rPr>
            </w:pPr>
            <w:r w:rsidRPr="00B1531F">
              <w:rPr>
                <w:i/>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rFonts w:ascii="Times New Roman" w:eastAsia="Calibri" w:hAnsi="Times New Roman" w:cs="Times New Roman"/>
                <w:i/>
                <w:kern w:val="1"/>
                <w:sz w:val="24"/>
                <w:szCs w:val="22"/>
                <w:lang w:val="el-GR"/>
              </w:rPr>
            </w:pPr>
            <w:r w:rsidRPr="00B1531F">
              <w:rPr>
                <w:kern w:val="1"/>
                <w:szCs w:val="22"/>
                <w:lang w:val="el-GR"/>
              </w:rPr>
              <w:lastRenderedPageBreak/>
              <w:t xml:space="preserve">5) Το ασφαλισμένο ποσό στην </w:t>
            </w:r>
            <w:r w:rsidRPr="00B1531F">
              <w:rPr>
                <w:b/>
                <w:kern w:val="1"/>
                <w:szCs w:val="22"/>
                <w:lang w:val="el-GR"/>
              </w:rPr>
              <w:t>ασφαλιστική κάλυψη επαγγελματικών κινδύνων</w:t>
            </w:r>
            <w:r w:rsidRPr="00B1531F">
              <w:rPr>
                <w:kern w:val="1"/>
                <w:szCs w:val="22"/>
                <w:lang w:val="el-GR"/>
              </w:rPr>
              <w:t xml:space="preserve"> του οικονομικού φορέα είναι το εξής:</w:t>
            </w:r>
          </w:p>
          <w:p w:rsidR="00B1531F" w:rsidRPr="00B1531F" w:rsidRDefault="00B1531F" w:rsidP="00B1531F">
            <w:pPr>
              <w:spacing w:after="0" w:line="276" w:lineRule="auto"/>
              <w:rPr>
                <w:kern w:val="1"/>
                <w:szCs w:val="22"/>
                <w:lang w:val="el-GR"/>
              </w:rPr>
            </w:pPr>
            <w:r w:rsidRPr="00B1531F">
              <w:rPr>
                <w:i/>
                <w:kern w:val="1"/>
                <w:szCs w:val="22"/>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[……][…]νόμισμα</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r w:rsidRPr="00B1531F">
              <w:rPr>
                <w:i/>
                <w:kern w:val="1"/>
                <w:szCs w:val="22"/>
                <w:lang w:val="el-GR"/>
              </w:rPr>
              <w:t xml:space="preserve">(διαδικτυακή διεύθυνση, αρχή ή φορέας έκδοσης, επακριβή στοιχεία αναφοράς των εγγράφων): </w:t>
            </w:r>
          </w:p>
          <w:p w:rsidR="00B1531F" w:rsidRPr="00B1531F" w:rsidRDefault="00B1531F" w:rsidP="00B1531F">
            <w:pPr>
              <w:spacing w:after="0" w:line="276" w:lineRule="auto"/>
              <w:rPr>
                <w:kern w:val="1"/>
                <w:szCs w:val="22"/>
                <w:lang w:val="el-GR"/>
              </w:rPr>
            </w:pPr>
            <w:r w:rsidRPr="00B1531F">
              <w:rPr>
                <w:i/>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i/>
                <w:kern w:val="1"/>
                <w:szCs w:val="22"/>
                <w:lang w:val="el-GR"/>
              </w:rPr>
            </w:pPr>
            <w:r w:rsidRPr="00B1531F">
              <w:rPr>
                <w:kern w:val="1"/>
                <w:szCs w:val="22"/>
                <w:lang w:val="el-GR"/>
              </w:rPr>
              <w:t xml:space="preserve">6) Όσον αφορά τις </w:t>
            </w:r>
            <w:r w:rsidRPr="00B1531F">
              <w:rPr>
                <w:b/>
                <w:kern w:val="1"/>
                <w:szCs w:val="22"/>
                <w:lang w:val="el-GR"/>
              </w:rPr>
              <w:t>λοιπές οικονομικές ή χρηματοοικονομικές απαιτήσεις,</w:t>
            </w:r>
            <w:r w:rsidRPr="00B1531F">
              <w:rPr>
                <w:kern w:val="1"/>
                <w:szCs w:val="22"/>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B1531F" w:rsidRPr="00B1531F" w:rsidRDefault="00B1531F" w:rsidP="00B1531F">
            <w:pPr>
              <w:spacing w:after="0" w:line="276" w:lineRule="auto"/>
              <w:rPr>
                <w:kern w:val="1"/>
                <w:szCs w:val="22"/>
                <w:lang w:val="el-GR"/>
              </w:rPr>
            </w:pPr>
            <w:r w:rsidRPr="00B1531F">
              <w:rPr>
                <w:i/>
                <w:kern w:val="1"/>
                <w:szCs w:val="22"/>
                <w:lang w:val="el-GR"/>
              </w:rPr>
              <w:t xml:space="preserve">Εάν η σχετική τεκμηρίωση που </w:t>
            </w:r>
            <w:r w:rsidRPr="00B1531F">
              <w:rPr>
                <w:b/>
                <w:i/>
                <w:kern w:val="1"/>
                <w:szCs w:val="22"/>
                <w:lang w:val="el-GR"/>
              </w:rPr>
              <w:t>ενδέχεται</w:t>
            </w:r>
            <w:r w:rsidRPr="00B1531F">
              <w:rPr>
                <w:i/>
                <w:kern w:val="1"/>
                <w:szCs w:val="22"/>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r w:rsidRPr="00B1531F">
              <w:rPr>
                <w:i/>
                <w:kern w:val="1"/>
                <w:szCs w:val="22"/>
                <w:lang w:val="el-GR"/>
              </w:rPr>
              <w:t xml:space="preserve">(διαδικτυακή διεύθυνση, αρχή ή φορέας έκδοσης, επακριβή στοιχεία αναφοράς των εγγράφων): </w:t>
            </w:r>
          </w:p>
          <w:p w:rsidR="00B1531F" w:rsidRPr="00B1531F" w:rsidRDefault="00B1531F" w:rsidP="00B1531F">
            <w:pPr>
              <w:spacing w:after="0" w:line="276" w:lineRule="auto"/>
              <w:rPr>
                <w:kern w:val="1"/>
                <w:szCs w:val="22"/>
                <w:lang w:val="el-GR"/>
              </w:rPr>
            </w:pPr>
            <w:r w:rsidRPr="00B1531F">
              <w:rPr>
                <w:i/>
                <w:kern w:val="1"/>
                <w:szCs w:val="22"/>
                <w:lang w:val="el-GR"/>
              </w:rPr>
              <w:t>[……][……][……]</w:t>
            </w:r>
          </w:p>
        </w:tc>
      </w:tr>
    </w:tbl>
    <w:p w:rsidR="00B1531F" w:rsidRPr="00B1531F" w:rsidRDefault="00B1531F" w:rsidP="00B1531F">
      <w:pPr>
        <w:keepNext/>
        <w:spacing w:before="120" w:after="360" w:line="276" w:lineRule="auto"/>
        <w:jc w:val="center"/>
        <w:rPr>
          <w:b/>
          <w:smallCaps/>
          <w:kern w:val="1"/>
          <w:sz w:val="28"/>
          <w:szCs w:val="22"/>
          <w:lang w:val="el-GR"/>
        </w:rPr>
      </w:pPr>
    </w:p>
    <w:p w:rsidR="00B1531F" w:rsidRPr="00B1531F" w:rsidRDefault="00B1531F" w:rsidP="00B1531F">
      <w:pPr>
        <w:pageBreakBefore/>
        <w:spacing w:after="200" w:line="276" w:lineRule="auto"/>
        <w:jc w:val="center"/>
        <w:rPr>
          <w:b/>
          <w:kern w:val="1"/>
          <w:sz w:val="21"/>
          <w:szCs w:val="21"/>
          <w:lang w:val="el-GR"/>
        </w:rPr>
      </w:pPr>
      <w:r w:rsidRPr="00B1531F">
        <w:rPr>
          <w:b/>
          <w:bCs/>
          <w:kern w:val="1"/>
          <w:szCs w:val="22"/>
          <w:lang w:val="el-GR"/>
        </w:rPr>
        <w:lastRenderedPageBreak/>
        <w:t>Γ: Τεχνική και επαγγελματική ικανότητα</w:t>
      </w:r>
    </w:p>
    <w:p w:rsidR="00B1531F" w:rsidRPr="00B1531F" w:rsidRDefault="00B1531F" w:rsidP="00B1531F">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B1531F">
        <w:rPr>
          <w:b/>
          <w:kern w:val="1"/>
          <w:sz w:val="21"/>
          <w:szCs w:val="21"/>
          <w:lang w:val="el-GR"/>
        </w:rPr>
        <w:t>Ο οικονομικός φορέας πρέπει να παράσχε</w:t>
      </w:r>
      <w:r w:rsidRPr="00B1531F">
        <w:rPr>
          <w:b/>
          <w:i/>
          <w:kern w:val="1"/>
          <w:sz w:val="21"/>
          <w:szCs w:val="21"/>
          <w:lang w:val="el-GR"/>
        </w:rPr>
        <w:t>ι</w:t>
      </w:r>
      <w:r w:rsidRPr="00B1531F">
        <w:rPr>
          <w:b/>
          <w:kern w:val="1"/>
          <w:sz w:val="21"/>
          <w:szCs w:val="21"/>
          <w:lang w:val="el-GR"/>
        </w:rPr>
        <w:t xml:space="preserve"> πληροφορίες </w:t>
      </w:r>
      <w:r w:rsidRPr="00B1531F">
        <w:rPr>
          <w:b/>
          <w:kern w:val="1"/>
          <w:sz w:val="21"/>
          <w:szCs w:val="21"/>
          <w:u w:val="single"/>
          <w:lang w:val="el-GR"/>
        </w:rPr>
        <w:t>μόνον</w:t>
      </w:r>
      <w:r w:rsidRPr="00B1531F">
        <w:rPr>
          <w:b/>
          <w:kern w:val="1"/>
          <w:sz w:val="21"/>
          <w:szCs w:val="21"/>
          <w:lang w:val="el-GR"/>
        </w:rPr>
        <w:t xml:space="preserve"> όταν τα σχετικά κριτήρια επιλογής έχουν οριστεί από την αναθέτουσα αρχή ή τον αναθέτοντα φορέα  </w:t>
      </w:r>
      <w:r w:rsidRPr="00B1531F">
        <w:rPr>
          <w:b/>
          <w:bCs/>
          <w:kern w:val="1"/>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i/>
                <w:kern w:val="1"/>
                <w:szCs w:val="22"/>
                <w:lang w:val="el-GR"/>
              </w:rPr>
            </w:pPr>
            <w:r w:rsidRPr="00B1531F">
              <w:rPr>
                <w:b/>
                <w:i/>
                <w:kern w:val="1"/>
                <w:szCs w:val="22"/>
                <w:lang w:val="el-GR"/>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i/>
                <w:kern w:val="1"/>
                <w:szCs w:val="22"/>
                <w:lang w:val="el-GR"/>
              </w:rPr>
              <w:t>Απάντηση:</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1α) Μόνο για τις </w:t>
            </w:r>
            <w:r w:rsidRPr="00B1531F">
              <w:rPr>
                <w:b/>
                <w:i/>
                <w:kern w:val="1"/>
                <w:szCs w:val="22"/>
                <w:lang w:val="el-GR"/>
              </w:rPr>
              <w:t>δημόσιες συμβάσεις έργων</w:t>
            </w:r>
            <w:r w:rsidRPr="00B1531F">
              <w:rPr>
                <w:kern w:val="1"/>
                <w:szCs w:val="22"/>
                <w:lang w:val="el-GR"/>
              </w:rPr>
              <w:t>:</w:t>
            </w:r>
          </w:p>
          <w:p w:rsidR="00B1531F" w:rsidRPr="00B1531F" w:rsidRDefault="00B1531F" w:rsidP="00B1531F">
            <w:pPr>
              <w:spacing w:after="0" w:line="276" w:lineRule="auto"/>
              <w:rPr>
                <w:i/>
                <w:kern w:val="1"/>
                <w:szCs w:val="22"/>
                <w:lang w:val="el-GR"/>
              </w:rPr>
            </w:pPr>
            <w:r w:rsidRPr="00B1531F">
              <w:rPr>
                <w:kern w:val="1"/>
                <w:szCs w:val="22"/>
                <w:lang w:val="el-GR"/>
              </w:rPr>
              <w:t>Κατά τη διάρκεια της περιόδου αναφοράς</w:t>
            </w:r>
            <w:r w:rsidRPr="00B1531F">
              <w:rPr>
                <w:kern w:val="1"/>
                <w:szCs w:val="22"/>
                <w:vertAlign w:val="superscript"/>
                <w:lang w:val="el-GR"/>
              </w:rPr>
              <w:endnoteReference w:id="39"/>
            </w:r>
            <w:r w:rsidRPr="00B1531F">
              <w:rPr>
                <w:kern w:val="1"/>
                <w:szCs w:val="22"/>
                <w:lang w:val="el-GR"/>
              </w:rPr>
              <w:t xml:space="preserve">, ο οικονομικός φορέας έχει </w:t>
            </w:r>
            <w:r w:rsidRPr="00B1531F">
              <w:rPr>
                <w:b/>
                <w:kern w:val="1"/>
                <w:szCs w:val="22"/>
                <w:lang w:val="el-GR"/>
              </w:rPr>
              <w:t>εκτελέσει τα ακόλουθα έργα του είδους που έχει προσδιοριστεί</w:t>
            </w:r>
            <w:r w:rsidRPr="00B1531F">
              <w:rPr>
                <w:kern w:val="1"/>
                <w:szCs w:val="22"/>
                <w:lang w:val="el-GR"/>
              </w:rPr>
              <w:t>:</w:t>
            </w: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kern w:val="1"/>
                <w:szCs w:val="22"/>
                <w:lang w:val="el-GR"/>
              </w:rPr>
            </w:pPr>
            <w:r w:rsidRPr="00B1531F">
              <w:rPr>
                <w:i/>
                <w:kern w:val="1"/>
                <w:szCs w:val="22"/>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i/>
                <w:kern w:val="1"/>
                <w:szCs w:val="22"/>
                <w:lang w:val="el-GR"/>
              </w:rPr>
            </w:pPr>
            <w:r w:rsidRPr="00B1531F">
              <w:rPr>
                <w:kern w:val="1"/>
                <w:szCs w:val="22"/>
                <w:lang w:val="el-GR"/>
              </w:rPr>
              <w:t>Έργα: [……]</w:t>
            </w:r>
          </w:p>
          <w:p w:rsidR="00B1531F" w:rsidRPr="00B1531F" w:rsidRDefault="00B1531F" w:rsidP="00B1531F">
            <w:pPr>
              <w:spacing w:after="0" w:line="276" w:lineRule="auto"/>
              <w:rPr>
                <w:rFonts w:eastAsia="Calibri"/>
                <w:i/>
                <w:kern w:val="1"/>
                <w:szCs w:val="22"/>
                <w:lang w:val="el-GR"/>
              </w:rPr>
            </w:pPr>
            <w:r w:rsidRPr="00B1531F">
              <w:rPr>
                <w:i/>
                <w:kern w:val="1"/>
                <w:szCs w:val="22"/>
                <w:lang w:val="el-GR"/>
              </w:rPr>
              <w:t>(διαδικτυακή διεύθυνση, αρχή ή φορέας έκδοσης, επακριβή στοιχεία αναφοράς των εγγράφων):</w:t>
            </w:r>
          </w:p>
          <w:p w:rsidR="00B1531F" w:rsidRPr="00B1531F" w:rsidRDefault="00B1531F" w:rsidP="00B1531F">
            <w:pPr>
              <w:spacing w:after="0" w:line="276" w:lineRule="auto"/>
              <w:rPr>
                <w:kern w:val="1"/>
                <w:szCs w:val="22"/>
                <w:lang w:val="el-GR"/>
              </w:rPr>
            </w:pPr>
            <w:r w:rsidRPr="00B1531F">
              <w:rPr>
                <w:rFonts w:eastAsia="Calibri"/>
                <w:i/>
                <w:kern w:val="1"/>
                <w:szCs w:val="22"/>
                <w:lang w:val="el-GR"/>
              </w:rPr>
              <w:t xml:space="preserve"> </w:t>
            </w:r>
            <w:r w:rsidRPr="00B1531F">
              <w:rPr>
                <w:i/>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1β) Μόνο για </w:t>
            </w:r>
            <w:r w:rsidRPr="00B1531F">
              <w:rPr>
                <w:b/>
                <w:i/>
                <w:kern w:val="1"/>
                <w:szCs w:val="22"/>
                <w:lang w:val="el-GR"/>
              </w:rPr>
              <w:t>δημόσιες συμβάσεις προμηθειών και δημόσιες συμβάσεις υπηρεσιών</w:t>
            </w: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kern w:val="1"/>
                <w:szCs w:val="22"/>
                <w:lang w:val="el-GR"/>
              </w:rPr>
              <w:t>Κατά τη διάρκεια της περιόδου αναφοράς</w:t>
            </w:r>
            <w:r w:rsidRPr="00B1531F">
              <w:rPr>
                <w:kern w:val="1"/>
                <w:szCs w:val="22"/>
                <w:vertAlign w:val="superscript"/>
                <w:lang w:val="el-GR"/>
              </w:rPr>
              <w:endnoteReference w:id="40"/>
            </w:r>
            <w:r w:rsidRPr="00B1531F">
              <w:rPr>
                <w:kern w:val="1"/>
                <w:szCs w:val="22"/>
                <w:lang w:val="el-GR"/>
              </w:rPr>
              <w:t xml:space="preserve">, ο οικονομικός φορέας έχει </w:t>
            </w:r>
            <w:r w:rsidRPr="00B1531F">
              <w:rPr>
                <w:b/>
                <w:kern w:val="1"/>
                <w:szCs w:val="22"/>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B1531F" w:rsidRPr="00B1531F" w:rsidRDefault="00B1531F" w:rsidP="00B1531F">
            <w:pPr>
              <w:spacing w:after="0" w:line="276" w:lineRule="auto"/>
              <w:rPr>
                <w:kern w:val="1"/>
                <w:szCs w:val="22"/>
                <w:lang w:val="el-GR"/>
              </w:rPr>
            </w:pPr>
            <w:r w:rsidRPr="00B1531F">
              <w:rPr>
                <w:kern w:val="1"/>
                <w:szCs w:val="22"/>
                <w:lang w:val="el-GR"/>
              </w:rPr>
              <w:t>Κατά τη σύνταξη του σχετικού καταλόγου αναφέρετε τα ποσά, τις ημερομηνίες και τους παραλήπτες δημόσιους ή ιδιωτικούς</w:t>
            </w:r>
            <w:r w:rsidRPr="00B1531F">
              <w:rPr>
                <w:kern w:val="1"/>
                <w:szCs w:val="22"/>
                <w:vertAlign w:val="superscript"/>
                <w:lang w:val="el-GR"/>
              </w:rPr>
              <w:endnoteReference w:id="41"/>
            </w:r>
            <w:r w:rsidRPr="00B1531F">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B1531F" w:rsidRPr="00B1531F" w:rsidRDefault="00B1531F" w:rsidP="00B1531F">
            <w:pPr>
              <w:spacing w:after="0" w:line="276" w:lineRule="auto"/>
              <w:rPr>
                <w:kern w:val="1"/>
                <w:sz w:val="14"/>
                <w:szCs w:val="14"/>
                <w:lang w:val="el-GR"/>
              </w:rPr>
            </w:pPr>
            <w:r w:rsidRPr="00B1531F">
              <w:rPr>
                <w:kern w:val="1"/>
                <w:szCs w:val="22"/>
                <w:lang w:val="el-GR"/>
              </w:rPr>
              <w:t>[…...........]</w:t>
            </w:r>
          </w:p>
          <w:tbl>
            <w:tblPr>
              <w:tblW w:w="0" w:type="auto"/>
              <w:tblLayout w:type="fixed"/>
              <w:tblLook w:val="0000" w:firstRow="0" w:lastRow="0" w:firstColumn="0" w:lastColumn="0" w:noHBand="0" w:noVBand="0"/>
            </w:tblPr>
            <w:tblGrid>
              <w:gridCol w:w="1057"/>
              <w:gridCol w:w="1052"/>
              <w:gridCol w:w="1052"/>
              <w:gridCol w:w="1155"/>
            </w:tblGrid>
            <w:tr w:rsidR="00B1531F" w:rsidRPr="00B1531F" w:rsidTr="00D8769B">
              <w:tc>
                <w:tcPr>
                  <w:tcW w:w="1057"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 w:val="14"/>
                      <w:szCs w:val="14"/>
                      <w:lang w:val="el-GR"/>
                    </w:rPr>
                  </w:pPr>
                  <w:r w:rsidRPr="00B1531F">
                    <w:rPr>
                      <w:kern w:val="1"/>
                      <w:sz w:val="14"/>
                      <w:szCs w:val="14"/>
                      <w:lang w:val="el-GR"/>
                    </w:rPr>
                    <w:t>Περιγραφή</w:t>
                  </w:r>
                </w:p>
              </w:tc>
              <w:tc>
                <w:tcPr>
                  <w:tcW w:w="1052"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 w:val="14"/>
                      <w:szCs w:val="14"/>
                      <w:lang w:val="el-GR"/>
                    </w:rPr>
                  </w:pPr>
                  <w:r w:rsidRPr="00B1531F">
                    <w:rPr>
                      <w:kern w:val="1"/>
                      <w:sz w:val="14"/>
                      <w:szCs w:val="14"/>
                      <w:lang w:val="el-GR"/>
                    </w:rPr>
                    <w:t>ποσά</w:t>
                  </w:r>
                </w:p>
              </w:tc>
              <w:tc>
                <w:tcPr>
                  <w:tcW w:w="1052"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 w:val="14"/>
                      <w:szCs w:val="14"/>
                      <w:lang w:val="el-GR"/>
                    </w:rPr>
                  </w:pPr>
                  <w:r w:rsidRPr="00B1531F">
                    <w:rPr>
                      <w:kern w:val="1"/>
                      <w:sz w:val="14"/>
                      <w:szCs w:val="14"/>
                      <w:lang w:val="el-GR"/>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 w:val="14"/>
                      <w:szCs w:val="14"/>
                      <w:lang w:val="el-GR"/>
                    </w:rPr>
                    <w:t>παραλήπτες</w:t>
                  </w:r>
                </w:p>
              </w:tc>
            </w:tr>
            <w:tr w:rsidR="00B1531F" w:rsidRPr="00B1531F" w:rsidTr="00D8769B">
              <w:tc>
                <w:tcPr>
                  <w:tcW w:w="1057"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tc>
              <w:tc>
                <w:tcPr>
                  <w:tcW w:w="1052"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tc>
              <w:tc>
                <w:tcPr>
                  <w:tcW w:w="1052"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tc>
            </w:tr>
          </w:tbl>
          <w:p w:rsidR="00B1531F" w:rsidRPr="00B1531F" w:rsidRDefault="00B1531F" w:rsidP="00B1531F">
            <w:pPr>
              <w:spacing w:after="0" w:line="276" w:lineRule="auto"/>
              <w:rPr>
                <w:kern w:val="1"/>
                <w:szCs w:val="22"/>
                <w:lang w:val="el-GR"/>
              </w:rPr>
            </w:pP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2) Ο οικονομικός φορέας μπορεί να χρησιμοποιήσει το ακόλουθο </w:t>
            </w:r>
            <w:r w:rsidRPr="00B1531F">
              <w:rPr>
                <w:b/>
                <w:kern w:val="1"/>
                <w:szCs w:val="22"/>
                <w:lang w:val="el-GR"/>
              </w:rPr>
              <w:t>τεχνικό προσωπικό ή τις ακόλουθες τεχνικές υπηρεσίες</w:t>
            </w:r>
            <w:r w:rsidRPr="00B1531F">
              <w:rPr>
                <w:kern w:val="1"/>
                <w:szCs w:val="22"/>
                <w:vertAlign w:val="superscript"/>
                <w:lang w:val="el-GR"/>
              </w:rPr>
              <w:endnoteReference w:id="42"/>
            </w:r>
            <w:r w:rsidRPr="00B1531F">
              <w:rPr>
                <w:kern w:val="1"/>
                <w:szCs w:val="22"/>
                <w:lang w:val="el-GR"/>
              </w:rPr>
              <w:t>, ιδίως τους υπεύθυνους για τον έλεγχο της ποιότητας:</w:t>
            </w:r>
          </w:p>
          <w:p w:rsidR="00B1531F" w:rsidRPr="00B1531F" w:rsidRDefault="00B1531F" w:rsidP="00B1531F">
            <w:pPr>
              <w:spacing w:after="0" w:line="276" w:lineRule="auto"/>
              <w:rPr>
                <w:kern w:val="1"/>
                <w:szCs w:val="22"/>
                <w:lang w:val="el-GR"/>
              </w:rPr>
            </w:pPr>
            <w:r w:rsidRPr="00B1531F">
              <w:rPr>
                <w:kern w:val="1"/>
                <w:szCs w:val="22"/>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3) Ο οικονομικός φορέας χρησιμοποιεί τον ακόλουθο </w:t>
            </w:r>
            <w:r w:rsidRPr="00B1531F">
              <w:rPr>
                <w:b/>
                <w:kern w:val="1"/>
                <w:szCs w:val="22"/>
                <w:lang w:val="el-GR"/>
              </w:rPr>
              <w:t>τεχνικό εξοπλισμό και λαμβάνει τα ακόλουθα μέτρα για την διασφάλιση της ποιότητας</w:t>
            </w:r>
            <w:r w:rsidRPr="00B1531F">
              <w:rPr>
                <w:kern w:val="1"/>
                <w:szCs w:val="22"/>
                <w:lang w:val="el-GR"/>
              </w:rPr>
              <w:t xml:space="preserve"> και τα </w:t>
            </w:r>
            <w:r w:rsidRPr="00B1531F">
              <w:rPr>
                <w:b/>
                <w:kern w:val="1"/>
                <w:szCs w:val="22"/>
                <w:lang w:val="el-GR"/>
              </w:rPr>
              <w:t>μέσα μελέτης και έρευνας</w:t>
            </w:r>
            <w:r w:rsidRPr="00B1531F">
              <w:rPr>
                <w:kern w:val="1"/>
                <w:szCs w:val="22"/>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4) Ο οικονομικός φορέας θα μπορεί να εφαρμόσει τα ακόλουθα συστήματα </w:t>
            </w:r>
            <w:r w:rsidRPr="00B1531F">
              <w:rPr>
                <w:b/>
                <w:kern w:val="1"/>
                <w:szCs w:val="22"/>
                <w:lang w:val="el-GR"/>
              </w:rPr>
              <w:lastRenderedPageBreak/>
              <w:t>διαχείρισης της αλυσίδας εφοδιασμού</w:t>
            </w:r>
            <w:r w:rsidRPr="00B1531F">
              <w:rPr>
                <w:kern w:val="1"/>
                <w:szCs w:val="22"/>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lastRenderedPageBreak/>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i/>
                <w:kern w:val="1"/>
                <w:szCs w:val="22"/>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B1531F" w:rsidRPr="00B1531F" w:rsidRDefault="00B1531F" w:rsidP="00B1531F">
            <w:pPr>
              <w:spacing w:after="0" w:line="276" w:lineRule="auto"/>
              <w:rPr>
                <w:kern w:val="1"/>
                <w:szCs w:val="22"/>
                <w:lang w:val="el-GR"/>
              </w:rPr>
            </w:pPr>
            <w:r w:rsidRPr="00B1531F">
              <w:rPr>
                <w:kern w:val="1"/>
                <w:szCs w:val="22"/>
                <w:lang w:val="el-GR"/>
              </w:rPr>
              <w:t xml:space="preserve">Ο οικονομικός φορέας </w:t>
            </w:r>
            <w:r w:rsidRPr="00B1531F">
              <w:rPr>
                <w:b/>
                <w:kern w:val="1"/>
                <w:szCs w:val="22"/>
                <w:lang w:val="el-GR"/>
              </w:rPr>
              <w:t>θα</w:t>
            </w:r>
            <w:r w:rsidRPr="00B1531F">
              <w:rPr>
                <w:kern w:val="1"/>
                <w:szCs w:val="22"/>
                <w:lang w:val="el-GR"/>
              </w:rPr>
              <w:t xml:space="preserve"> επιτρέπει τη διενέργεια </w:t>
            </w:r>
            <w:r w:rsidRPr="00B1531F">
              <w:rPr>
                <w:b/>
                <w:kern w:val="1"/>
                <w:szCs w:val="22"/>
                <w:lang w:val="el-GR"/>
              </w:rPr>
              <w:t>ελέγχων</w:t>
            </w:r>
            <w:r w:rsidRPr="00B1531F">
              <w:rPr>
                <w:kern w:val="1"/>
                <w:szCs w:val="22"/>
                <w:vertAlign w:val="superscript"/>
                <w:lang w:val="el-GR"/>
              </w:rPr>
              <w:endnoteReference w:id="43"/>
            </w:r>
            <w:r w:rsidRPr="00B1531F">
              <w:rPr>
                <w:kern w:val="1"/>
                <w:szCs w:val="22"/>
                <w:lang w:val="el-GR"/>
              </w:rPr>
              <w:t xml:space="preserve"> όσον αφορά το </w:t>
            </w:r>
            <w:r w:rsidRPr="00B1531F">
              <w:rPr>
                <w:b/>
                <w:kern w:val="1"/>
                <w:szCs w:val="22"/>
                <w:lang w:val="el-GR"/>
              </w:rPr>
              <w:t>παραγωγικό δυναμικό</w:t>
            </w:r>
            <w:r w:rsidRPr="00B1531F">
              <w:rPr>
                <w:kern w:val="1"/>
                <w:szCs w:val="22"/>
                <w:lang w:val="el-GR"/>
              </w:rPr>
              <w:t xml:space="preserve"> ή τις </w:t>
            </w:r>
            <w:r w:rsidRPr="00B1531F">
              <w:rPr>
                <w:b/>
                <w:kern w:val="1"/>
                <w:szCs w:val="22"/>
                <w:lang w:val="el-GR"/>
              </w:rPr>
              <w:t>τεχνικές ικανότητες</w:t>
            </w:r>
            <w:r w:rsidRPr="00B1531F">
              <w:rPr>
                <w:kern w:val="1"/>
                <w:szCs w:val="22"/>
                <w:lang w:val="el-GR"/>
              </w:rPr>
              <w:t xml:space="preserve"> του οικονομικού φορέα και, εφόσον κρίνεται αναγκαίο, όσον αφορά τα </w:t>
            </w:r>
            <w:r w:rsidRPr="00B1531F">
              <w:rPr>
                <w:b/>
                <w:kern w:val="1"/>
                <w:szCs w:val="22"/>
                <w:lang w:val="el-GR"/>
              </w:rPr>
              <w:t>μέσα μελέτης και έρευνας</w:t>
            </w:r>
            <w:r w:rsidRPr="00B1531F">
              <w:rPr>
                <w:kern w:val="1"/>
                <w:szCs w:val="22"/>
                <w:lang w:val="el-GR"/>
              </w:rPr>
              <w:t xml:space="preserve"> που αυτός διαθέτει καθώς και τα </w:t>
            </w:r>
            <w:r w:rsidRPr="00B1531F">
              <w:rPr>
                <w:b/>
                <w:kern w:val="1"/>
                <w:szCs w:val="22"/>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 Ναι [] Όχι</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6) Οι ακόλουθοι </w:t>
            </w:r>
            <w:r w:rsidRPr="00B1531F">
              <w:rPr>
                <w:b/>
                <w:kern w:val="1"/>
                <w:szCs w:val="22"/>
                <w:lang w:val="el-GR"/>
              </w:rPr>
              <w:t>τίτλοι σπουδών και επαγγελματικών προσόντων</w:t>
            </w:r>
            <w:r w:rsidRPr="00B1531F">
              <w:rPr>
                <w:kern w:val="1"/>
                <w:szCs w:val="22"/>
                <w:lang w:val="el-GR"/>
              </w:rPr>
              <w:t xml:space="preserve"> διατίθενται από:</w:t>
            </w:r>
          </w:p>
          <w:p w:rsidR="00B1531F" w:rsidRPr="00B1531F" w:rsidRDefault="00B1531F" w:rsidP="00B1531F">
            <w:pPr>
              <w:spacing w:after="0" w:line="276" w:lineRule="auto"/>
              <w:rPr>
                <w:b/>
                <w:i/>
                <w:kern w:val="1"/>
                <w:szCs w:val="22"/>
                <w:lang w:val="el-GR"/>
              </w:rPr>
            </w:pPr>
            <w:r w:rsidRPr="00B1531F">
              <w:rPr>
                <w:kern w:val="1"/>
                <w:szCs w:val="22"/>
                <w:lang w:val="el-GR"/>
              </w:rPr>
              <w:t xml:space="preserve">α) τον ίδιο τον </w:t>
            </w:r>
            <w:proofErr w:type="spellStart"/>
            <w:r w:rsidRPr="00B1531F">
              <w:rPr>
                <w:kern w:val="1"/>
                <w:szCs w:val="22"/>
                <w:lang w:val="el-GR"/>
              </w:rPr>
              <w:t>πάροχο</w:t>
            </w:r>
            <w:proofErr w:type="spellEnd"/>
            <w:r w:rsidRPr="00B1531F">
              <w:rPr>
                <w:kern w:val="1"/>
                <w:szCs w:val="22"/>
                <w:lang w:val="el-GR"/>
              </w:rPr>
              <w:t xml:space="preserve"> υπηρεσιών ή τον εργολάβο,</w:t>
            </w:r>
          </w:p>
          <w:p w:rsidR="00B1531F" w:rsidRPr="00B1531F" w:rsidRDefault="00B1531F" w:rsidP="00B1531F">
            <w:pPr>
              <w:spacing w:after="0" w:line="276" w:lineRule="auto"/>
              <w:rPr>
                <w:kern w:val="1"/>
                <w:szCs w:val="22"/>
                <w:lang w:val="el-GR"/>
              </w:rPr>
            </w:pPr>
            <w:r w:rsidRPr="00B1531F">
              <w:rPr>
                <w:b/>
                <w:i/>
                <w:kern w:val="1"/>
                <w:szCs w:val="22"/>
                <w:lang w:val="el-GR"/>
              </w:rPr>
              <w:t>και/ή</w:t>
            </w:r>
            <w:r w:rsidRPr="00B1531F">
              <w:rPr>
                <w:kern w:val="1"/>
                <w:szCs w:val="22"/>
                <w:lang w:val="el-GR"/>
              </w:rPr>
              <w:t xml:space="preserve"> (ανάλογα με τις απαιτήσεις που ορίζονται στη σχετική πρόσκληση ή διακήρυξη ή στα έγγραφα της σύμβασης)</w:t>
            </w:r>
          </w:p>
          <w:p w:rsidR="00B1531F" w:rsidRPr="00B1531F" w:rsidRDefault="00B1531F" w:rsidP="00B1531F">
            <w:pPr>
              <w:spacing w:after="0" w:line="276" w:lineRule="auto"/>
              <w:rPr>
                <w:kern w:val="1"/>
                <w:szCs w:val="22"/>
                <w:lang w:val="el-GR"/>
              </w:rPr>
            </w:pPr>
            <w:r w:rsidRPr="00B1531F">
              <w:rPr>
                <w:kern w:val="1"/>
                <w:szCs w:val="22"/>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α)[......................................……]</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β) [……]</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7) Ο οικονομικός φορέας θα μπορεί να εφαρμόζει τα ακόλουθα </w:t>
            </w:r>
            <w:r w:rsidRPr="00B1531F">
              <w:rPr>
                <w:b/>
                <w:kern w:val="1"/>
                <w:szCs w:val="22"/>
                <w:lang w:val="el-GR"/>
              </w:rPr>
              <w:t>μέτρα περιβαλλοντικής διαχείρισης</w:t>
            </w:r>
            <w:r w:rsidRPr="00B1531F">
              <w:rPr>
                <w:kern w:val="1"/>
                <w:szCs w:val="22"/>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8) Το </w:t>
            </w:r>
            <w:r w:rsidRPr="00B1531F">
              <w:rPr>
                <w:b/>
                <w:bCs/>
                <w:kern w:val="1"/>
                <w:szCs w:val="22"/>
                <w:lang w:val="el-GR"/>
              </w:rPr>
              <w:t xml:space="preserve">μέσο ετήσιο εργατοϋπαλληλικό δυναμικό </w:t>
            </w:r>
            <w:r w:rsidRPr="00B1531F">
              <w:rPr>
                <w:kern w:val="1"/>
                <w:szCs w:val="22"/>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Έτος, μέσο ετήσιο εργατοϋπαλληλικό προσωπικό: </w:t>
            </w:r>
          </w:p>
          <w:p w:rsidR="00B1531F" w:rsidRPr="00B1531F" w:rsidRDefault="00B1531F" w:rsidP="00B1531F">
            <w:pPr>
              <w:spacing w:after="0" w:line="276" w:lineRule="auto"/>
              <w:rPr>
                <w:kern w:val="1"/>
                <w:szCs w:val="22"/>
                <w:lang w:val="el-GR"/>
              </w:rPr>
            </w:pPr>
            <w:r w:rsidRPr="00B1531F">
              <w:rPr>
                <w:kern w:val="1"/>
                <w:szCs w:val="22"/>
                <w:lang w:val="el-GR"/>
              </w:rPr>
              <w:t xml:space="preserve">[........], [.........] </w:t>
            </w:r>
          </w:p>
          <w:p w:rsidR="00B1531F" w:rsidRPr="00B1531F" w:rsidRDefault="00B1531F" w:rsidP="00B1531F">
            <w:pPr>
              <w:spacing w:after="0" w:line="276" w:lineRule="auto"/>
              <w:rPr>
                <w:kern w:val="1"/>
                <w:szCs w:val="22"/>
                <w:lang w:val="el-GR"/>
              </w:rPr>
            </w:pPr>
            <w:r w:rsidRPr="00B1531F">
              <w:rPr>
                <w:kern w:val="1"/>
                <w:szCs w:val="22"/>
                <w:lang w:val="el-GR"/>
              </w:rPr>
              <w:t xml:space="preserve">[........], [.........] </w:t>
            </w:r>
          </w:p>
          <w:p w:rsidR="00B1531F" w:rsidRPr="00B1531F" w:rsidRDefault="00B1531F" w:rsidP="00B1531F">
            <w:pPr>
              <w:spacing w:after="0" w:line="276" w:lineRule="auto"/>
              <w:rPr>
                <w:kern w:val="1"/>
                <w:szCs w:val="22"/>
                <w:lang w:val="el-GR"/>
              </w:rPr>
            </w:pPr>
            <w:r w:rsidRPr="00B1531F">
              <w:rPr>
                <w:kern w:val="1"/>
                <w:szCs w:val="22"/>
                <w:lang w:val="el-GR"/>
              </w:rPr>
              <w:t xml:space="preserve">[........], [.........] </w:t>
            </w:r>
          </w:p>
          <w:p w:rsidR="00B1531F" w:rsidRPr="00B1531F" w:rsidRDefault="00B1531F" w:rsidP="00B1531F">
            <w:pPr>
              <w:spacing w:after="0" w:line="276" w:lineRule="auto"/>
              <w:rPr>
                <w:kern w:val="1"/>
                <w:szCs w:val="22"/>
                <w:lang w:val="el-GR"/>
              </w:rPr>
            </w:pPr>
            <w:r w:rsidRPr="00B1531F">
              <w:rPr>
                <w:kern w:val="1"/>
                <w:szCs w:val="22"/>
                <w:lang w:val="el-GR"/>
              </w:rPr>
              <w:t>Έτος, αριθμός διευθυντικών στελεχών:</w:t>
            </w:r>
          </w:p>
          <w:p w:rsidR="00B1531F" w:rsidRPr="00B1531F" w:rsidRDefault="00B1531F" w:rsidP="00B1531F">
            <w:pPr>
              <w:spacing w:after="0" w:line="276" w:lineRule="auto"/>
              <w:rPr>
                <w:kern w:val="1"/>
                <w:szCs w:val="22"/>
                <w:lang w:val="el-GR"/>
              </w:rPr>
            </w:pPr>
            <w:r w:rsidRPr="00B1531F">
              <w:rPr>
                <w:kern w:val="1"/>
                <w:szCs w:val="22"/>
                <w:lang w:val="el-GR"/>
              </w:rPr>
              <w:t xml:space="preserve">[........], [.........] </w:t>
            </w:r>
          </w:p>
          <w:p w:rsidR="00B1531F" w:rsidRPr="00B1531F" w:rsidRDefault="00B1531F" w:rsidP="00B1531F">
            <w:pPr>
              <w:spacing w:after="0" w:line="276" w:lineRule="auto"/>
              <w:rPr>
                <w:kern w:val="1"/>
                <w:szCs w:val="22"/>
                <w:lang w:val="el-GR"/>
              </w:rPr>
            </w:pPr>
            <w:r w:rsidRPr="00B1531F">
              <w:rPr>
                <w:kern w:val="1"/>
                <w:szCs w:val="22"/>
                <w:lang w:val="el-GR"/>
              </w:rPr>
              <w:t xml:space="preserve">[........], [.........] </w:t>
            </w:r>
          </w:p>
          <w:p w:rsidR="00B1531F" w:rsidRPr="00B1531F" w:rsidRDefault="00B1531F" w:rsidP="00B1531F">
            <w:pPr>
              <w:spacing w:after="0" w:line="276" w:lineRule="auto"/>
              <w:rPr>
                <w:kern w:val="1"/>
                <w:szCs w:val="22"/>
                <w:lang w:val="el-GR"/>
              </w:rPr>
            </w:pPr>
            <w:r w:rsidRPr="00B1531F">
              <w:rPr>
                <w:kern w:val="1"/>
                <w:szCs w:val="22"/>
                <w:lang w:val="el-GR"/>
              </w:rPr>
              <w:t xml:space="preserve">[........], [.........] </w:t>
            </w:r>
          </w:p>
        </w:tc>
      </w:tr>
      <w:tr w:rsidR="00B1531F" w:rsidRPr="00B1531F" w:rsidTr="00D8769B">
        <w:trPr>
          <w:jc w:val="center"/>
        </w:trPr>
        <w:tc>
          <w:tcPr>
            <w:tcW w:w="4479" w:type="dxa"/>
            <w:tcBorders>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9) Ο οικονομικός φορέας θα έχει στη διάθεσή του τα ακόλουθα </w:t>
            </w:r>
            <w:r w:rsidRPr="00B1531F">
              <w:rPr>
                <w:b/>
                <w:kern w:val="1"/>
                <w:szCs w:val="22"/>
                <w:lang w:val="el-GR"/>
              </w:rPr>
              <w:t xml:space="preserve">μηχανήματα, εγκαταστάσεις και τεχνικό εξοπλισμό </w:t>
            </w:r>
            <w:r w:rsidRPr="00B1531F">
              <w:rPr>
                <w:kern w:val="1"/>
                <w:szCs w:val="22"/>
                <w:lang w:val="el-GR"/>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10) Ο οικονομικός φορέας </w:t>
            </w:r>
            <w:r w:rsidRPr="00B1531F">
              <w:rPr>
                <w:b/>
                <w:kern w:val="1"/>
                <w:szCs w:val="22"/>
                <w:lang w:val="el-GR"/>
              </w:rPr>
              <w:t>προτίθεται, να αναθέσει σε τρίτους υπό μορφή υπεργολαβίας</w:t>
            </w:r>
            <w:r w:rsidRPr="00B1531F">
              <w:rPr>
                <w:kern w:val="1"/>
                <w:szCs w:val="22"/>
                <w:vertAlign w:val="superscript"/>
                <w:lang w:val="el-GR"/>
              </w:rPr>
              <w:endnoteReference w:id="44"/>
            </w:r>
            <w:r w:rsidRPr="00B1531F">
              <w:rPr>
                <w:kern w:val="1"/>
                <w:szCs w:val="22"/>
                <w:lang w:val="el-GR"/>
              </w:rPr>
              <w:t xml:space="preserve"> το ακόλουθο</w:t>
            </w:r>
            <w:r w:rsidRPr="00B1531F">
              <w:rPr>
                <w:b/>
                <w:kern w:val="1"/>
                <w:szCs w:val="22"/>
                <w:lang w:val="el-GR"/>
              </w:rPr>
              <w:t xml:space="preserve"> τμήμα (δηλ. ποσοστό)</w:t>
            </w:r>
            <w:r w:rsidRPr="00B1531F">
              <w:rPr>
                <w:kern w:val="1"/>
                <w:szCs w:val="22"/>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tc>
      </w:tr>
      <w:tr w:rsidR="00B1531F" w:rsidRPr="00F46448"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 xml:space="preserve">11) Για </w:t>
            </w:r>
            <w:r w:rsidRPr="00B1531F">
              <w:rPr>
                <w:b/>
                <w:i/>
                <w:kern w:val="1"/>
                <w:szCs w:val="22"/>
                <w:lang w:val="el-GR"/>
              </w:rPr>
              <w:t xml:space="preserve">δημόσιες συμβάσεις προμηθειών </w:t>
            </w: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kern w:val="1"/>
                <w:szCs w:val="22"/>
                <w:lang w:val="el-GR"/>
              </w:rPr>
              <w:t xml:space="preserve">Ο οικονομικός φορέας θα παράσχει τα </w:t>
            </w:r>
            <w:r w:rsidRPr="00B1531F">
              <w:rPr>
                <w:kern w:val="1"/>
                <w:szCs w:val="22"/>
                <w:lang w:val="el-GR"/>
              </w:rPr>
              <w:lastRenderedPageBreak/>
              <w:t>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B1531F" w:rsidRPr="00B1531F" w:rsidRDefault="00B1531F" w:rsidP="00B1531F">
            <w:pPr>
              <w:spacing w:after="0" w:line="276" w:lineRule="auto"/>
              <w:rPr>
                <w:i/>
                <w:kern w:val="1"/>
                <w:szCs w:val="22"/>
                <w:lang w:val="el-GR"/>
              </w:rPr>
            </w:pPr>
            <w:r w:rsidRPr="00B1531F">
              <w:rPr>
                <w:kern w:val="1"/>
                <w:szCs w:val="22"/>
                <w:lang w:val="el-GR"/>
              </w:rPr>
              <w:t>Κατά περίπτωση, ο οικονομικός φορέας δηλώνει περαιτέρω ότι θα προσκομίσει τα απαιτούμενα πιστοποιητικά γνησιότητας.</w:t>
            </w:r>
          </w:p>
          <w:p w:rsidR="00B1531F" w:rsidRPr="00B1531F" w:rsidRDefault="00B1531F" w:rsidP="00B1531F">
            <w:pPr>
              <w:spacing w:after="0" w:line="276" w:lineRule="auto"/>
              <w:rPr>
                <w:kern w:val="1"/>
                <w:szCs w:val="22"/>
                <w:lang w:val="el-GR"/>
              </w:rPr>
            </w:pPr>
            <w:r w:rsidRPr="00B1531F">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 Ναι [] Όχι</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i/>
                <w:kern w:val="1"/>
                <w:szCs w:val="22"/>
                <w:lang w:val="el-GR"/>
              </w:rPr>
            </w:pPr>
            <w:r w:rsidRPr="00B1531F">
              <w:rPr>
                <w:kern w:val="1"/>
                <w:szCs w:val="22"/>
                <w:lang w:val="el-GR"/>
              </w:rPr>
              <w:t>[] Ναι [] Όχι</w:t>
            </w: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kern w:val="1"/>
                <w:szCs w:val="22"/>
                <w:lang w:val="el-GR"/>
              </w:rPr>
            </w:pPr>
            <w:r w:rsidRPr="00B1531F">
              <w:rPr>
                <w:i/>
                <w:kern w:val="1"/>
                <w:szCs w:val="22"/>
                <w:lang w:val="el-GR"/>
              </w:rPr>
              <w:t>(διαδικτυακή διεύθυνση, αρχή ή φορέας έκδοσης, επακριβή στοιχεία αναφοράς των εγγράφων): [……][……][……]</w:t>
            </w:r>
          </w:p>
        </w:tc>
      </w:tr>
      <w:tr w:rsidR="00B1531F" w:rsidRPr="00F46448"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lastRenderedPageBreak/>
              <w:t xml:space="preserve">12) Για </w:t>
            </w:r>
            <w:r w:rsidRPr="00B1531F">
              <w:rPr>
                <w:b/>
                <w:i/>
                <w:kern w:val="1"/>
                <w:szCs w:val="22"/>
                <w:lang w:val="el-GR"/>
              </w:rPr>
              <w:t>δημόσιες συμβάσεις προμηθειών</w:t>
            </w:r>
            <w:r w:rsidRPr="00B1531F">
              <w:rPr>
                <w:kern w:val="1"/>
                <w:szCs w:val="22"/>
                <w:lang w:val="el-GR"/>
              </w:rPr>
              <w:t>:</w:t>
            </w:r>
          </w:p>
          <w:p w:rsidR="00B1531F" w:rsidRPr="00B1531F" w:rsidRDefault="00B1531F" w:rsidP="00B1531F">
            <w:pPr>
              <w:spacing w:after="0" w:line="276" w:lineRule="auto"/>
              <w:rPr>
                <w:b/>
                <w:kern w:val="1"/>
                <w:szCs w:val="22"/>
                <w:lang w:val="el-GR"/>
              </w:rPr>
            </w:pPr>
            <w:r w:rsidRPr="00B1531F">
              <w:rPr>
                <w:kern w:val="1"/>
                <w:szCs w:val="22"/>
                <w:lang w:val="el-GR"/>
              </w:rPr>
              <w:t xml:space="preserve">Μπορεί ο οικονομικός φορέας να προσκομίσει τα απαιτούμενα </w:t>
            </w:r>
            <w:r w:rsidRPr="00B1531F">
              <w:rPr>
                <w:b/>
                <w:kern w:val="1"/>
                <w:szCs w:val="22"/>
                <w:lang w:val="el-GR"/>
              </w:rPr>
              <w:t>πιστοποιητικά</w:t>
            </w:r>
            <w:r w:rsidRPr="00B1531F">
              <w:rPr>
                <w:kern w:val="1"/>
                <w:szCs w:val="22"/>
                <w:lang w:val="el-GR"/>
              </w:rPr>
              <w:t xml:space="preserve"> που έχουν εκδοθεί από επίσημα </w:t>
            </w:r>
            <w:r w:rsidRPr="00B1531F">
              <w:rPr>
                <w:b/>
                <w:kern w:val="1"/>
                <w:szCs w:val="22"/>
                <w:lang w:val="el-GR"/>
              </w:rPr>
              <w:t>ινστιτούτα ελέγχου ποιότητας</w:t>
            </w:r>
            <w:r w:rsidRPr="00B1531F">
              <w:rPr>
                <w:kern w:val="1"/>
                <w:szCs w:val="22"/>
                <w:lang w:val="el-GR"/>
              </w:rPr>
              <w:t xml:space="preserve"> ή υπηρεσίες αναγνωρισμένων ικανοτήτων, με τα οποία βεβαιώνεται η καταλληλότητα των προϊόντων, </w:t>
            </w:r>
            <w:proofErr w:type="spellStart"/>
            <w:r w:rsidRPr="00B1531F">
              <w:rPr>
                <w:kern w:val="1"/>
                <w:szCs w:val="22"/>
                <w:lang w:val="el-GR"/>
              </w:rPr>
              <w:t>επαληθευόμενη</w:t>
            </w:r>
            <w:proofErr w:type="spellEnd"/>
            <w:r w:rsidRPr="00B1531F">
              <w:rPr>
                <w:kern w:val="1"/>
                <w:szCs w:val="22"/>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B1531F" w:rsidRPr="00B1531F" w:rsidRDefault="00B1531F" w:rsidP="00B1531F">
            <w:pPr>
              <w:spacing w:after="0" w:line="276" w:lineRule="auto"/>
              <w:rPr>
                <w:i/>
                <w:kern w:val="1"/>
                <w:szCs w:val="22"/>
                <w:lang w:val="el-GR"/>
              </w:rPr>
            </w:pPr>
            <w:r w:rsidRPr="00B1531F">
              <w:rPr>
                <w:b/>
                <w:kern w:val="1"/>
                <w:szCs w:val="22"/>
                <w:lang w:val="el-GR"/>
              </w:rPr>
              <w:t>Εάν όχι</w:t>
            </w:r>
            <w:r w:rsidRPr="00B1531F">
              <w:rPr>
                <w:kern w:val="1"/>
                <w:szCs w:val="22"/>
                <w:lang w:val="el-GR"/>
              </w:rPr>
              <w:t>, εξηγήστε τους λόγους και αναφέρετε ποια άλλα αποδεικτικά μέσα μπορούν να προσκομιστούν:</w:t>
            </w:r>
          </w:p>
          <w:p w:rsidR="00B1531F" w:rsidRPr="00B1531F" w:rsidRDefault="00B1531F" w:rsidP="00B1531F">
            <w:pPr>
              <w:spacing w:after="0" w:line="276" w:lineRule="auto"/>
              <w:rPr>
                <w:kern w:val="1"/>
                <w:szCs w:val="22"/>
                <w:lang w:val="el-GR"/>
              </w:rPr>
            </w:pPr>
            <w:r w:rsidRPr="00B1531F">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napToGrid w:val="0"/>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 Ναι [] Όχι</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kern w:val="1"/>
                <w:szCs w:val="22"/>
                <w:lang w:val="el-GR"/>
              </w:rPr>
            </w:pPr>
            <w:r w:rsidRPr="00B1531F">
              <w:rPr>
                <w:i/>
                <w:kern w:val="1"/>
                <w:szCs w:val="22"/>
                <w:lang w:val="el-GR"/>
              </w:rPr>
              <w:t>(διαδικτυακή διεύθυνση, αρχή ή φορέας έκδοσης, επακριβή στοιχεία αναφοράς των εγγράφων): [……][……][……]</w:t>
            </w:r>
          </w:p>
        </w:tc>
      </w:tr>
    </w:tbl>
    <w:p w:rsidR="00B1531F" w:rsidRPr="00B1531F" w:rsidRDefault="00B1531F" w:rsidP="00B1531F">
      <w:pPr>
        <w:keepNext/>
        <w:spacing w:before="120" w:after="360" w:line="276" w:lineRule="auto"/>
        <w:jc w:val="center"/>
        <w:rPr>
          <w:b/>
          <w:smallCaps/>
          <w:kern w:val="1"/>
          <w:sz w:val="28"/>
          <w:szCs w:val="22"/>
          <w:lang w:val="el-GR"/>
        </w:rPr>
      </w:pPr>
    </w:p>
    <w:p w:rsidR="00B1531F" w:rsidRPr="00B1531F" w:rsidRDefault="00B1531F" w:rsidP="00B1531F">
      <w:pPr>
        <w:spacing w:after="200" w:line="276" w:lineRule="auto"/>
        <w:jc w:val="center"/>
        <w:rPr>
          <w:b/>
          <w:bCs/>
          <w:kern w:val="1"/>
          <w:szCs w:val="22"/>
          <w:lang w:val="el-GR"/>
        </w:rPr>
      </w:pPr>
    </w:p>
    <w:p w:rsidR="00B1531F" w:rsidRPr="00B1531F" w:rsidRDefault="00B1531F" w:rsidP="00B1531F">
      <w:pPr>
        <w:pageBreakBefore/>
        <w:spacing w:after="200" w:line="276" w:lineRule="auto"/>
        <w:jc w:val="center"/>
        <w:rPr>
          <w:b/>
          <w:i/>
          <w:kern w:val="1"/>
          <w:szCs w:val="22"/>
          <w:lang w:val="el-GR"/>
        </w:rPr>
      </w:pPr>
      <w:r w:rsidRPr="00B1531F">
        <w:rPr>
          <w:b/>
          <w:bCs/>
          <w:kern w:val="1"/>
          <w:szCs w:val="22"/>
          <w:lang w:val="el-GR"/>
        </w:rPr>
        <w:lastRenderedPageBreak/>
        <w:t>Δ: Συστήματα διασφάλισης ποιότητας και πρότυπα περιβαλλοντικής διαχείρισης</w:t>
      </w:r>
    </w:p>
    <w:p w:rsidR="00B1531F" w:rsidRPr="00B1531F" w:rsidRDefault="00B1531F" w:rsidP="00B1531F">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B1531F">
        <w:rPr>
          <w:b/>
          <w:i/>
          <w:kern w:val="1"/>
          <w:szCs w:val="22"/>
          <w:lang w:val="el-GR"/>
        </w:rPr>
        <w:t xml:space="preserve">Ο οικονομικός φορέας πρέπει να παράσχει πληροφορίες </w:t>
      </w:r>
      <w:r w:rsidRPr="00B1531F">
        <w:rPr>
          <w:b/>
          <w:kern w:val="1"/>
          <w:szCs w:val="22"/>
          <w:u w:val="single"/>
          <w:lang w:val="el-GR"/>
        </w:rPr>
        <w:t>μόνον</w:t>
      </w:r>
      <w:r w:rsidRPr="00B1531F">
        <w:rPr>
          <w:b/>
          <w:i/>
          <w:kern w:val="1"/>
          <w:szCs w:val="22"/>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i/>
                <w:kern w:val="1"/>
                <w:szCs w:val="22"/>
                <w:lang w:val="el-GR"/>
              </w:rPr>
            </w:pPr>
            <w:r w:rsidRPr="00B1531F">
              <w:rPr>
                <w:b/>
                <w:i/>
                <w:kern w:val="1"/>
                <w:szCs w:val="22"/>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i/>
                <w:kern w:val="1"/>
                <w:szCs w:val="22"/>
                <w:lang w:val="el-GR"/>
              </w:rPr>
              <w:t>Απάντηση:</w:t>
            </w:r>
          </w:p>
        </w:tc>
      </w:tr>
      <w:tr w:rsidR="00B1531F" w:rsidRPr="00F46448"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color w:val="000000"/>
                <w:kern w:val="1"/>
                <w:szCs w:val="22"/>
                <w:lang w:val="el-GR"/>
              </w:rPr>
            </w:pPr>
            <w:r w:rsidRPr="00B1531F">
              <w:rPr>
                <w:color w:val="000000"/>
                <w:kern w:val="1"/>
                <w:szCs w:val="22"/>
                <w:lang w:val="el-GR"/>
              </w:rPr>
              <w:t xml:space="preserve">Θα είναι σε θέση ο οικονομικός φορέας να προσκομίσει </w:t>
            </w:r>
            <w:r w:rsidRPr="00B1531F">
              <w:rPr>
                <w:b/>
                <w:color w:val="000000"/>
                <w:kern w:val="1"/>
                <w:szCs w:val="22"/>
                <w:lang w:val="el-GR"/>
              </w:rPr>
              <w:t>πιστοποιητικά</w:t>
            </w:r>
            <w:r w:rsidRPr="00B1531F">
              <w:rPr>
                <w:color w:val="000000"/>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B1531F">
              <w:rPr>
                <w:b/>
                <w:color w:val="000000"/>
                <w:kern w:val="1"/>
                <w:szCs w:val="22"/>
                <w:lang w:val="el-GR"/>
              </w:rPr>
              <w:t>πρότυπα διασφάλισης ποιότητας</w:t>
            </w:r>
            <w:r w:rsidRPr="00B1531F">
              <w:rPr>
                <w:color w:val="000000"/>
                <w:kern w:val="1"/>
                <w:szCs w:val="22"/>
                <w:lang w:val="el-GR"/>
              </w:rPr>
              <w:t>, συμπεριλαμβανομένης της προσβασιμότητας για άτομα με ειδικές ανάγκες;</w:t>
            </w:r>
          </w:p>
          <w:p w:rsidR="00B1531F" w:rsidRPr="00B1531F" w:rsidRDefault="00B1531F" w:rsidP="00B1531F">
            <w:pPr>
              <w:spacing w:after="0" w:line="276" w:lineRule="auto"/>
              <w:rPr>
                <w:i/>
                <w:color w:val="000000"/>
                <w:kern w:val="1"/>
                <w:szCs w:val="22"/>
                <w:lang w:val="el-GR"/>
              </w:rPr>
            </w:pPr>
            <w:r w:rsidRPr="00B1531F">
              <w:rPr>
                <w:b/>
                <w:color w:val="000000"/>
                <w:kern w:val="1"/>
                <w:szCs w:val="22"/>
                <w:lang w:val="el-GR"/>
              </w:rPr>
              <w:t>Εάν όχι</w:t>
            </w:r>
            <w:r w:rsidRPr="00B1531F">
              <w:rPr>
                <w:color w:val="000000"/>
                <w:kern w:val="1"/>
                <w:szCs w:val="22"/>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B1531F" w:rsidRPr="00B1531F" w:rsidRDefault="00B1531F" w:rsidP="00B1531F">
            <w:pPr>
              <w:spacing w:after="0" w:line="276" w:lineRule="auto"/>
              <w:rPr>
                <w:kern w:val="1"/>
                <w:szCs w:val="22"/>
                <w:lang w:val="el-GR"/>
              </w:rPr>
            </w:pPr>
            <w:r w:rsidRPr="00B1531F">
              <w:rPr>
                <w:i/>
                <w:color w:val="000000"/>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jc w:val="left"/>
              <w:rPr>
                <w:kern w:val="1"/>
                <w:szCs w:val="22"/>
                <w:lang w:val="el-GR"/>
              </w:rPr>
            </w:pPr>
            <w:r w:rsidRPr="00B1531F">
              <w:rPr>
                <w:kern w:val="1"/>
                <w:szCs w:val="22"/>
                <w:lang w:val="el-GR"/>
              </w:rPr>
              <w:t>[] Ναι [] Όχι</w:t>
            </w: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i/>
                <w:kern w:val="1"/>
                <w:szCs w:val="22"/>
                <w:lang w:val="el-GR"/>
              </w:rPr>
            </w:pPr>
            <w:r w:rsidRPr="00B1531F">
              <w:rPr>
                <w:kern w:val="1"/>
                <w:szCs w:val="22"/>
                <w:lang w:val="el-GR"/>
              </w:rPr>
              <w:t>[……] [……]</w:t>
            </w:r>
          </w:p>
          <w:p w:rsidR="00B1531F" w:rsidRPr="00B1531F" w:rsidRDefault="00B1531F" w:rsidP="00B1531F">
            <w:pPr>
              <w:spacing w:after="0" w:line="276" w:lineRule="auto"/>
              <w:jc w:val="left"/>
              <w:rPr>
                <w:i/>
                <w:kern w:val="1"/>
                <w:szCs w:val="22"/>
                <w:lang w:val="el-GR"/>
              </w:rPr>
            </w:pPr>
          </w:p>
          <w:p w:rsidR="00B1531F" w:rsidRPr="00B1531F" w:rsidRDefault="00B1531F" w:rsidP="00B1531F">
            <w:pPr>
              <w:spacing w:after="0" w:line="276" w:lineRule="auto"/>
              <w:jc w:val="left"/>
              <w:rPr>
                <w:i/>
                <w:kern w:val="1"/>
                <w:szCs w:val="22"/>
                <w:lang w:val="el-GR"/>
              </w:rPr>
            </w:pPr>
          </w:p>
          <w:p w:rsidR="00B1531F" w:rsidRPr="00B1531F" w:rsidRDefault="00B1531F" w:rsidP="00B1531F">
            <w:pPr>
              <w:spacing w:after="0" w:line="276" w:lineRule="auto"/>
              <w:jc w:val="left"/>
              <w:rPr>
                <w:i/>
                <w:kern w:val="1"/>
                <w:szCs w:val="22"/>
                <w:lang w:val="el-GR"/>
              </w:rPr>
            </w:pPr>
          </w:p>
          <w:p w:rsidR="00B1531F" w:rsidRPr="00B1531F" w:rsidRDefault="00B1531F" w:rsidP="00B1531F">
            <w:pPr>
              <w:spacing w:after="0" w:line="276" w:lineRule="auto"/>
              <w:jc w:val="left"/>
              <w:rPr>
                <w:kern w:val="1"/>
                <w:szCs w:val="22"/>
                <w:lang w:val="el-GR"/>
              </w:rPr>
            </w:pPr>
            <w:r w:rsidRPr="00B1531F">
              <w:rPr>
                <w:i/>
                <w:kern w:val="1"/>
                <w:szCs w:val="22"/>
                <w:lang w:val="el-GR"/>
              </w:rPr>
              <w:t>(διαδικτυακή διεύθυνση, αρχή ή φορέας έκδοσης, επακριβή στοιχεία αναφοράς των εγγράφων): [……][……][……]</w:t>
            </w:r>
          </w:p>
        </w:tc>
      </w:tr>
      <w:tr w:rsidR="00B1531F" w:rsidRPr="00F46448"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kern w:val="1"/>
                <w:szCs w:val="22"/>
                <w:lang w:val="el-GR"/>
              </w:rPr>
            </w:pPr>
            <w:r w:rsidRPr="00B1531F">
              <w:rPr>
                <w:kern w:val="1"/>
                <w:szCs w:val="22"/>
                <w:lang w:val="el-GR"/>
              </w:rPr>
              <w:t xml:space="preserve">Θα είναι σε θέση ο οικονομικός φορέας να προσκομίσει </w:t>
            </w:r>
            <w:r w:rsidRPr="00B1531F">
              <w:rPr>
                <w:b/>
                <w:kern w:val="1"/>
                <w:szCs w:val="22"/>
                <w:lang w:val="el-GR"/>
              </w:rPr>
              <w:t>πιστοποιητικά</w:t>
            </w:r>
            <w:r w:rsidRPr="00B1531F">
              <w:rPr>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B1531F">
              <w:rPr>
                <w:b/>
                <w:kern w:val="1"/>
                <w:szCs w:val="22"/>
                <w:lang w:val="el-GR"/>
              </w:rPr>
              <w:t>συστήματα ή πρότυπα περιβαλλοντικής διαχείρισης</w:t>
            </w:r>
            <w:r w:rsidRPr="00B1531F">
              <w:rPr>
                <w:kern w:val="1"/>
                <w:szCs w:val="22"/>
                <w:lang w:val="el-GR"/>
              </w:rPr>
              <w:t>;</w:t>
            </w:r>
          </w:p>
          <w:p w:rsidR="00B1531F" w:rsidRPr="00B1531F" w:rsidRDefault="00B1531F" w:rsidP="00B1531F">
            <w:pPr>
              <w:spacing w:after="0" w:line="276" w:lineRule="auto"/>
              <w:rPr>
                <w:kern w:val="1"/>
                <w:szCs w:val="22"/>
                <w:lang w:val="el-GR"/>
              </w:rPr>
            </w:pPr>
            <w:r w:rsidRPr="00B1531F">
              <w:rPr>
                <w:b/>
                <w:kern w:val="1"/>
                <w:szCs w:val="22"/>
                <w:lang w:val="el-GR"/>
              </w:rPr>
              <w:t>Εάν όχι</w:t>
            </w:r>
            <w:r w:rsidRPr="00B1531F">
              <w:rPr>
                <w:kern w:val="1"/>
                <w:szCs w:val="22"/>
                <w:lang w:val="el-GR"/>
              </w:rPr>
              <w:t xml:space="preserve">, εξηγήστε τους λόγους και διευκρινίστε ποια άλλα αποδεικτικά μέσα μπορούν να προσκομιστούν όσον αφορά τα </w:t>
            </w:r>
            <w:r w:rsidRPr="00B1531F">
              <w:rPr>
                <w:b/>
                <w:kern w:val="1"/>
                <w:szCs w:val="22"/>
                <w:lang w:val="el-GR"/>
              </w:rPr>
              <w:t>συστήματα ή πρότυπα περιβαλλοντικής διαχείρισης</w:t>
            </w:r>
            <w:r w:rsidRPr="00B1531F">
              <w:rPr>
                <w:kern w:val="1"/>
                <w:szCs w:val="22"/>
                <w:lang w:val="el-GR"/>
              </w:rPr>
              <w:t>:</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jc w:val="left"/>
              <w:rPr>
                <w:kern w:val="1"/>
                <w:szCs w:val="22"/>
                <w:lang w:val="el-GR"/>
              </w:rPr>
            </w:pPr>
            <w:r w:rsidRPr="00B1531F">
              <w:rPr>
                <w:kern w:val="1"/>
                <w:szCs w:val="22"/>
                <w:lang w:val="el-GR"/>
              </w:rPr>
              <w:t>[] Ναι [] Όχι</w:t>
            </w: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kern w:val="1"/>
                <w:szCs w:val="22"/>
                <w:lang w:val="el-GR"/>
              </w:rPr>
            </w:pPr>
          </w:p>
          <w:p w:rsidR="00B1531F" w:rsidRPr="00B1531F" w:rsidRDefault="00B1531F" w:rsidP="00B1531F">
            <w:pPr>
              <w:spacing w:after="0" w:line="276" w:lineRule="auto"/>
              <w:jc w:val="left"/>
              <w:rPr>
                <w:i/>
                <w:kern w:val="1"/>
                <w:szCs w:val="22"/>
                <w:lang w:val="el-GR"/>
              </w:rPr>
            </w:pPr>
            <w:r w:rsidRPr="00B1531F">
              <w:rPr>
                <w:kern w:val="1"/>
                <w:szCs w:val="22"/>
                <w:lang w:val="el-GR"/>
              </w:rPr>
              <w:t>[……] [……]</w:t>
            </w:r>
          </w:p>
          <w:p w:rsidR="00B1531F" w:rsidRPr="00B1531F" w:rsidRDefault="00B1531F" w:rsidP="00B1531F">
            <w:pPr>
              <w:spacing w:after="0" w:line="276" w:lineRule="auto"/>
              <w:jc w:val="left"/>
              <w:rPr>
                <w:i/>
                <w:kern w:val="1"/>
                <w:szCs w:val="22"/>
                <w:lang w:val="el-GR"/>
              </w:rPr>
            </w:pPr>
          </w:p>
          <w:p w:rsidR="00B1531F" w:rsidRPr="00B1531F" w:rsidRDefault="00B1531F" w:rsidP="00B1531F">
            <w:pPr>
              <w:spacing w:after="0" w:line="276" w:lineRule="auto"/>
              <w:jc w:val="left"/>
              <w:rPr>
                <w:i/>
                <w:kern w:val="1"/>
                <w:szCs w:val="22"/>
                <w:lang w:val="el-GR"/>
              </w:rPr>
            </w:pPr>
          </w:p>
          <w:p w:rsidR="00B1531F" w:rsidRPr="00B1531F" w:rsidRDefault="00B1531F" w:rsidP="00B1531F">
            <w:pPr>
              <w:spacing w:after="0" w:line="276" w:lineRule="auto"/>
              <w:jc w:val="left"/>
              <w:rPr>
                <w:i/>
                <w:kern w:val="1"/>
                <w:szCs w:val="22"/>
                <w:lang w:val="el-GR"/>
              </w:rPr>
            </w:pPr>
          </w:p>
          <w:p w:rsidR="00B1531F" w:rsidRPr="00B1531F" w:rsidRDefault="00B1531F" w:rsidP="00B1531F">
            <w:pPr>
              <w:spacing w:after="0" w:line="276" w:lineRule="auto"/>
              <w:jc w:val="left"/>
              <w:rPr>
                <w:i/>
                <w:kern w:val="1"/>
                <w:szCs w:val="22"/>
                <w:lang w:val="el-GR"/>
              </w:rPr>
            </w:pPr>
          </w:p>
          <w:p w:rsidR="00B1531F" w:rsidRPr="00B1531F" w:rsidRDefault="00B1531F" w:rsidP="00B1531F">
            <w:pPr>
              <w:spacing w:after="0" w:line="276" w:lineRule="auto"/>
              <w:jc w:val="left"/>
              <w:rPr>
                <w:i/>
                <w:kern w:val="1"/>
                <w:szCs w:val="22"/>
                <w:lang w:val="el-GR"/>
              </w:rPr>
            </w:pPr>
          </w:p>
          <w:p w:rsidR="00B1531F" w:rsidRPr="00B1531F" w:rsidRDefault="00B1531F" w:rsidP="00B1531F">
            <w:pPr>
              <w:spacing w:after="0" w:line="276" w:lineRule="auto"/>
              <w:jc w:val="left"/>
              <w:rPr>
                <w:kern w:val="1"/>
                <w:szCs w:val="22"/>
                <w:lang w:val="el-GR"/>
              </w:rPr>
            </w:pPr>
            <w:r w:rsidRPr="00B1531F">
              <w:rPr>
                <w:i/>
                <w:kern w:val="1"/>
                <w:szCs w:val="22"/>
                <w:lang w:val="el-GR"/>
              </w:rPr>
              <w:t>(διαδικτυακή διεύθυνση, αρχή ή φορέας έκδοσης, επακριβή στοιχεία αναφοράς των εγγράφων): [……][……][……]</w:t>
            </w:r>
          </w:p>
        </w:tc>
      </w:tr>
    </w:tbl>
    <w:p w:rsidR="00B1531F" w:rsidRPr="00B1531F" w:rsidRDefault="00B1531F" w:rsidP="00B1531F">
      <w:pPr>
        <w:spacing w:after="200" w:line="276" w:lineRule="auto"/>
        <w:jc w:val="center"/>
        <w:rPr>
          <w:kern w:val="1"/>
          <w:szCs w:val="22"/>
          <w:lang w:val="el-GR"/>
        </w:rPr>
      </w:pPr>
    </w:p>
    <w:p w:rsidR="00B1531F" w:rsidRPr="00B1531F" w:rsidRDefault="00B1531F" w:rsidP="00B1531F">
      <w:pPr>
        <w:pageBreakBefore/>
        <w:spacing w:after="200" w:line="276" w:lineRule="auto"/>
        <w:jc w:val="center"/>
        <w:rPr>
          <w:b/>
          <w:i/>
          <w:kern w:val="1"/>
          <w:szCs w:val="22"/>
          <w:lang w:val="el-GR"/>
        </w:rPr>
      </w:pPr>
      <w:r w:rsidRPr="00B1531F">
        <w:rPr>
          <w:b/>
          <w:bCs/>
          <w:kern w:val="1"/>
          <w:szCs w:val="22"/>
          <w:lang w:val="el-GR"/>
        </w:rPr>
        <w:lastRenderedPageBreak/>
        <w:t xml:space="preserve">Μέρος V: Περιορισμός του αριθμού των </w:t>
      </w:r>
      <w:proofErr w:type="spellStart"/>
      <w:r w:rsidRPr="00B1531F">
        <w:rPr>
          <w:b/>
          <w:bCs/>
          <w:kern w:val="1"/>
          <w:szCs w:val="22"/>
          <w:lang w:val="el-GR"/>
        </w:rPr>
        <w:t>πληρούντων</w:t>
      </w:r>
      <w:proofErr w:type="spellEnd"/>
      <w:r w:rsidRPr="00B1531F">
        <w:rPr>
          <w:b/>
          <w:bCs/>
          <w:kern w:val="1"/>
          <w:szCs w:val="22"/>
          <w:lang w:val="el-GR"/>
        </w:rPr>
        <w:t xml:space="preserve"> τα κριτήρια επιλογής υποψηφίων</w:t>
      </w:r>
    </w:p>
    <w:p w:rsidR="00B1531F" w:rsidRPr="00B1531F" w:rsidRDefault="00B1531F" w:rsidP="00B1531F">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u w:val="single"/>
          <w:lang w:val="el-GR"/>
        </w:rPr>
      </w:pPr>
      <w:r w:rsidRPr="00B1531F">
        <w:rPr>
          <w:b/>
          <w:i/>
          <w:kern w:val="1"/>
          <w:szCs w:val="22"/>
          <w:lang w:val="el-GR"/>
        </w:rPr>
        <w:t xml:space="preserve">Ο οικονομικός φορέας πρέπει να παράσχει πληροφορίες </w:t>
      </w:r>
      <w:r w:rsidRPr="00B1531F">
        <w:rPr>
          <w:b/>
          <w:kern w:val="1"/>
          <w:szCs w:val="22"/>
          <w:u w:val="single"/>
          <w:lang w:val="el-GR"/>
        </w:rPr>
        <w:t>μόνον</w:t>
      </w:r>
      <w:r w:rsidRPr="00B1531F">
        <w:rPr>
          <w:b/>
          <w:i/>
          <w:kern w:val="1"/>
          <w:szCs w:val="22"/>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B1531F">
        <w:rPr>
          <w:b/>
          <w:kern w:val="1"/>
          <w:szCs w:val="22"/>
          <w:lang w:val="el-GR"/>
        </w:rPr>
        <w:t>εφόσον συντρέχει περίπτωση</w:t>
      </w:r>
      <w:r w:rsidRPr="00B1531F">
        <w:rPr>
          <w:b/>
          <w:i/>
          <w:kern w:val="1"/>
          <w:szCs w:val="22"/>
          <w:lang w:val="el-GR"/>
        </w:rPr>
        <w:t>,</w:t>
      </w:r>
      <w:r w:rsidRPr="00B1531F">
        <w:rPr>
          <w:b/>
          <w:i/>
          <w:kern w:val="1"/>
          <w:szCs w:val="22"/>
          <w:u w:val="single"/>
          <w:lang w:val="el-GR"/>
        </w:rPr>
        <w:t xml:space="preserve"> </w:t>
      </w:r>
      <w:r w:rsidRPr="00B1531F">
        <w:rPr>
          <w:b/>
          <w:i/>
          <w:kern w:val="1"/>
          <w:szCs w:val="22"/>
          <w:lang w:val="el-GR"/>
        </w:rPr>
        <w:t>που θα πρέπει να προσκομιστούν, ορίζονται στη σχετική διακήρυξη  ή στην πρόσκληση ή στα έγγραφα της σύμβασης.</w:t>
      </w:r>
    </w:p>
    <w:p w:rsidR="00B1531F" w:rsidRPr="00B1531F" w:rsidRDefault="00B1531F" w:rsidP="00B1531F">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kern w:val="1"/>
          <w:szCs w:val="22"/>
          <w:lang w:val="el-GR"/>
        </w:rPr>
      </w:pPr>
      <w:r w:rsidRPr="00B1531F">
        <w:rPr>
          <w:b/>
          <w:i/>
          <w:kern w:val="1"/>
          <w:szCs w:val="22"/>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B1531F" w:rsidRPr="00B1531F" w:rsidRDefault="00B1531F" w:rsidP="00B1531F">
      <w:pPr>
        <w:spacing w:after="200" w:line="276" w:lineRule="auto"/>
        <w:rPr>
          <w:b/>
          <w:i/>
          <w:kern w:val="1"/>
          <w:szCs w:val="22"/>
          <w:lang w:val="el-GR"/>
        </w:rPr>
      </w:pPr>
      <w:r w:rsidRPr="00B1531F">
        <w:rPr>
          <w:b/>
          <w:kern w:val="1"/>
          <w:szCs w:val="22"/>
          <w:lang w:val="el-GR"/>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B1531F" w:rsidRPr="00B1531F"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b/>
                <w:i/>
                <w:kern w:val="1"/>
                <w:szCs w:val="22"/>
                <w:lang w:val="el-GR"/>
              </w:rPr>
            </w:pPr>
            <w:r w:rsidRPr="00B1531F">
              <w:rPr>
                <w:b/>
                <w:i/>
                <w:kern w:val="1"/>
                <w:szCs w:val="22"/>
                <w:lang w:val="el-GR"/>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i/>
                <w:kern w:val="1"/>
                <w:szCs w:val="22"/>
                <w:lang w:val="el-GR"/>
              </w:rPr>
              <w:t>Απάντηση:</w:t>
            </w:r>
          </w:p>
        </w:tc>
      </w:tr>
      <w:tr w:rsidR="00B1531F" w:rsidRPr="00F46448" w:rsidTr="00D8769B">
        <w:trPr>
          <w:jc w:val="center"/>
        </w:trPr>
        <w:tc>
          <w:tcPr>
            <w:tcW w:w="4479" w:type="dxa"/>
            <w:tcBorders>
              <w:top w:val="single" w:sz="4" w:space="0" w:color="000000"/>
              <w:left w:val="single" w:sz="4" w:space="0" w:color="000000"/>
              <w:bottom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b/>
                <w:kern w:val="1"/>
                <w:szCs w:val="22"/>
                <w:lang w:val="el-GR"/>
              </w:rPr>
              <w:t>Πληροί</w:t>
            </w:r>
            <w:r w:rsidRPr="00B1531F">
              <w:rPr>
                <w:kern w:val="1"/>
                <w:szCs w:val="22"/>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B1531F" w:rsidRPr="00B1531F" w:rsidRDefault="00B1531F" w:rsidP="00B1531F">
            <w:pPr>
              <w:spacing w:after="0" w:line="276" w:lineRule="auto"/>
              <w:rPr>
                <w:i/>
                <w:kern w:val="1"/>
                <w:szCs w:val="22"/>
                <w:lang w:val="el-GR"/>
              </w:rPr>
            </w:pPr>
            <w:r w:rsidRPr="00B1531F">
              <w:rPr>
                <w:kern w:val="1"/>
                <w:szCs w:val="22"/>
                <w:lang w:val="el-GR"/>
              </w:rPr>
              <w:t xml:space="preserve">Εφόσον ζητούνται ορισμένα πιστοποιητικά ή λοιπές μορφές αποδεικτικών εγγράφων, αναφέρετε για </w:t>
            </w:r>
            <w:r w:rsidRPr="00B1531F">
              <w:rPr>
                <w:b/>
                <w:kern w:val="1"/>
                <w:szCs w:val="22"/>
                <w:lang w:val="el-GR"/>
              </w:rPr>
              <w:t>καθένα από αυτά</w:t>
            </w:r>
            <w:r w:rsidRPr="00B1531F">
              <w:rPr>
                <w:kern w:val="1"/>
                <w:szCs w:val="22"/>
                <w:lang w:val="el-GR"/>
              </w:rPr>
              <w:t xml:space="preserve"> αν ο οικονομικός φορέας διαθέτει τα απαιτούμενα έγγραφα:</w:t>
            </w:r>
          </w:p>
          <w:p w:rsidR="00B1531F" w:rsidRPr="00B1531F" w:rsidRDefault="00B1531F" w:rsidP="00B1531F">
            <w:pPr>
              <w:spacing w:after="0" w:line="276" w:lineRule="auto"/>
              <w:rPr>
                <w:kern w:val="1"/>
                <w:szCs w:val="22"/>
                <w:lang w:val="el-GR"/>
              </w:rPr>
            </w:pPr>
            <w:r w:rsidRPr="00B1531F">
              <w:rPr>
                <w:i/>
                <w:kern w:val="1"/>
                <w:szCs w:val="22"/>
                <w:lang w:val="el-GR"/>
              </w:rPr>
              <w:t>Εάν ορισμένα από τα εν λόγω πιστοποιητικά ή λοιπές μορφές αποδεικτικών στοιχείων διατίθενται ηλεκτρονικά</w:t>
            </w:r>
            <w:r w:rsidRPr="00B1531F">
              <w:rPr>
                <w:i/>
                <w:kern w:val="1"/>
                <w:szCs w:val="22"/>
                <w:lang w:val="el-GR"/>
              </w:rPr>
              <w:endnoteReference w:id="45"/>
            </w:r>
            <w:r w:rsidRPr="00B1531F">
              <w:rPr>
                <w:i/>
                <w:kern w:val="1"/>
                <w:szCs w:val="22"/>
                <w:lang w:val="el-GR"/>
              </w:rPr>
              <w:t xml:space="preserve">, αναφέρετε για το </w:t>
            </w:r>
            <w:r w:rsidRPr="00B1531F">
              <w:rPr>
                <w:b/>
                <w:i/>
                <w:kern w:val="1"/>
                <w:szCs w:val="22"/>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B1531F" w:rsidRPr="00B1531F" w:rsidRDefault="00B1531F" w:rsidP="00B1531F">
            <w:pPr>
              <w:spacing w:after="0" w:line="276" w:lineRule="auto"/>
              <w:rPr>
                <w:kern w:val="1"/>
                <w:szCs w:val="22"/>
                <w:lang w:val="el-GR"/>
              </w:rPr>
            </w:pPr>
            <w:r w:rsidRPr="00B1531F">
              <w:rPr>
                <w:kern w:val="1"/>
                <w:szCs w:val="22"/>
                <w:lang w:val="el-GR"/>
              </w:rPr>
              <w:t>[….]</w:t>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r w:rsidRPr="00B1531F">
              <w:rPr>
                <w:kern w:val="1"/>
                <w:szCs w:val="22"/>
                <w:lang w:val="el-GR"/>
              </w:rPr>
              <w:t>[] Ναι [] Όχι</w:t>
            </w:r>
            <w:r w:rsidRPr="00B1531F">
              <w:rPr>
                <w:kern w:val="1"/>
                <w:szCs w:val="22"/>
                <w:vertAlign w:val="superscript"/>
                <w:lang w:val="el-GR"/>
              </w:rPr>
              <w:endnoteReference w:id="46"/>
            </w: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kern w:val="1"/>
                <w:szCs w:val="22"/>
                <w:lang w:val="el-GR"/>
              </w:rPr>
            </w:pPr>
          </w:p>
          <w:p w:rsidR="00B1531F" w:rsidRPr="00B1531F" w:rsidRDefault="00B1531F" w:rsidP="00B1531F">
            <w:pPr>
              <w:spacing w:after="0" w:line="276" w:lineRule="auto"/>
              <w:rPr>
                <w:i/>
                <w:kern w:val="1"/>
                <w:szCs w:val="22"/>
                <w:lang w:val="el-GR"/>
              </w:rPr>
            </w:pPr>
          </w:p>
          <w:p w:rsidR="00B1531F" w:rsidRPr="00B1531F" w:rsidRDefault="00B1531F" w:rsidP="00B1531F">
            <w:pPr>
              <w:spacing w:after="0" w:line="276" w:lineRule="auto"/>
              <w:rPr>
                <w:kern w:val="1"/>
                <w:szCs w:val="22"/>
                <w:lang w:val="el-GR"/>
              </w:rPr>
            </w:pPr>
            <w:r w:rsidRPr="00B1531F">
              <w:rPr>
                <w:i/>
                <w:kern w:val="1"/>
                <w:szCs w:val="22"/>
                <w:lang w:val="el-GR"/>
              </w:rPr>
              <w:t>(διαδικτυακή διεύθυνση, αρχή ή φορέας έκδοσης, επακριβή στοιχεία αναφοράς των εγγράφων): [……][……][……]</w:t>
            </w:r>
            <w:r w:rsidRPr="00B1531F">
              <w:rPr>
                <w:i/>
                <w:kern w:val="1"/>
                <w:szCs w:val="22"/>
                <w:vertAlign w:val="superscript"/>
                <w:lang w:val="el-GR"/>
              </w:rPr>
              <w:endnoteReference w:id="47"/>
            </w:r>
          </w:p>
        </w:tc>
      </w:tr>
    </w:tbl>
    <w:p w:rsidR="00B1531F" w:rsidRPr="00B1531F" w:rsidRDefault="00B1531F" w:rsidP="00B1531F">
      <w:pPr>
        <w:keepNext/>
        <w:spacing w:before="120" w:after="360" w:line="276" w:lineRule="auto"/>
        <w:jc w:val="center"/>
        <w:rPr>
          <w:b/>
          <w:kern w:val="1"/>
          <w:szCs w:val="22"/>
          <w:lang w:val="el-GR"/>
        </w:rPr>
      </w:pPr>
    </w:p>
    <w:p w:rsidR="00B1531F" w:rsidRPr="00B1531F" w:rsidRDefault="00B1531F" w:rsidP="00B1531F">
      <w:pPr>
        <w:keepNext/>
        <w:spacing w:before="120" w:after="360" w:line="276" w:lineRule="auto"/>
        <w:jc w:val="center"/>
        <w:rPr>
          <w:b/>
          <w:i/>
          <w:kern w:val="1"/>
          <w:szCs w:val="22"/>
          <w:lang w:val="el-GR"/>
        </w:rPr>
      </w:pPr>
      <w:r w:rsidRPr="00B1531F">
        <w:rPr>
          <w:b/>
          <w:kern w:val="1"/>
          <w:szCs w:val="22"/>
          <w:lang w:val="el-GR"/>
        </w:rPr>
        <w:br w:type="page"/>
      </w:r>
      <w:r w:rsidRPr="00B1531F">
        <w:rPr>
          <w:b/>
          <w:bCs/>
          <w:kern w:val="1"/>
          <w:szCs w:val="22"/>
          <w:lang w:val="el-GR"/>
        </w:rPr>
        <w:lastRenderedPageBreak/>
        <w:t>Μέρος VI: Τελικές δηλώσεις</w:t>
      </w:r>
    </w:p>
    <w:p w:rsidR="00B1531F" w:rsidRPr="00B1531F" w:rsidRDefault="00B1531F" w:rsidP="00B1531F">
      <w:pPr>
        <w:spacing w:after="200" w:line="276" w:lineRule="auto"/>
        <w:rPr>
          <w:i/>
          <w:kern w:val="1"/>
          <w:szCs w:val="22"/>
          <w:lang w:val="el-GR"/>
        </w:rPr>
      </w:pPr>
      <w:r w:rsidRPr="00B1531F">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1531F" w:rsidRPr="00B1531F" w:rsidRDefault="00B1531F" w:rsidP="00B1531F">
      <w:pPr>
        <w:spacing w:after="200" w:line="276" w:lineRule="auto"/>
        <w:rPr>
          <w:i/>
          <w:kern w:val="1"/>
          <w:szCs w:val="22"/>
          <w:lang w:val="el-GR"/>
        </w:rPr>
      </w:pPr>
      <w:r w:rsidRPr="00B1531F">
        <w:rPr>
          <w:i/>
          <w:kern w:val="1"/>
          <w:szCs w:val="22"/>
          <w:lang w:val="el-GR"/>
        </w:rPr>
        <w:t xml:space="preserve">Ο κάτωθι υπογεγραμμένος, δηλώνω επισήμως ότι </w:t>
      </w:r>
      <w:proofErr w:type="spellStart"/>
      <w:r w:rsidRPr="00B1531F">
        <w:rPr>
          <w:i/>
          <w:kern w:val="1"/>
          <w:szCs w:val="22"/>
          <w:lang w:val="el-GR"/>
        </w:rPr>
        <w:t>είμαισε</w:t>
      </w:r>
      <w:proofErr w:type="spellEnd"/>
      <w:r w:rsidRPr="00B1531F">
        <w:rPr>
          <w:i/>
          <w:kern w:val="1"/>
          <w:szCs w:val="22"/>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B1531F">
        <w:rPr>
          <w:kern w:val="1"/>
          <w:szCs w:val="22"/>
          <w:vertAlign w:val="superscript"/>
          <w:lang w:val="el-GR"/>
        </w:rPr>
        <w:endnoteReference w:id="48"/>
      </w:r>
      <w:r w:rsidRPr="00B1531F">
        <w:rPr>
          <w:i/>
          <w:kern w:val="1"/>
          <w:szCs w:val="22"/>
          <w:lang w:val="el-GR"/>
        </w:rPr>
        <w:t>, εκτός εάν :</w:t>
      </w:r>
    </w:p>
    <w:p w:rsidR="00B1531F" w:rsidRPr="00B1531F" w:rsidRDefault="00B1531F" w:rsidP="00B1531F">
      <w:pPr>
        <w:spacing w:after="200" w:line="276" w:lineRule="auto"/>
        <w:rPr>
          <w:i/>
          <w:kern w:val="1"/>
          <w:szCs w:val="22"/>
          <w:lang w:val="el-GR"/>
        </w:rPr>
      </w:pPr>
      <w:r w:rsidRPr="00B1531F">
        <w:rPr>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1531F">
        <w:rPr>
          <w:kern w:val="1"/>
          <w:szCs w:val="22"/>
          <w:vertAlign w:val="superscript"/>
          <w:lang w:val="el-GR"/>
        </w:rPr>
        <w:endnoteReference w:id="49"/>
      </w:r>
      <w:r w:rsidRPr="00B1531F">
        <w:rPr>
          <w:i/>
          <w:kern w:val="1"/>
          <w:szCs w:val="22"/>
          <w:lang w:val="el-GR"/>
        </w:rPr>
        <w:t>.</w:t>
      </w:r>
    </w:p>
    <w:p w:rsidR="00B1531F" w:rsidRPr="00B1531F" w:rsidRDefault="00B1531F" w:rsidP="00B1531F">
      <w:pPr>
        <w:spacing w:after="200" w:line="276" w:lineRule="auto"/>
        <w:rPr>
          <w:i/>
          <w:kern w:val="1"/>
          <w:szCs w:val="22"/>
          <w:lang w:val="el-GR"/>
        </w:rPr>
      </w:pPr>
      <w:r w:rsidRPr="00B1531F">
        <w:rPr>
          <w:i/>
          <w:kern w:val="1"/>
          <w:szCs w:val="22"/>
          <w:lang w:val="el-GR"/>
        </w:rPr>
        <w:t>β) η αναθέτουσα αρχή ή ο αναθέτων φορέας έχουν ήδη στην κατοχή τους τα σχετικά έγγραφα.</w:t>
      </w:r>
    </w:p>
    <w:p w:rsidR="00B1531F" w:rsidRPr="00B1531F" w:rsidRDefault="00B1531F" w:rsidP="00B1531F">
      <w:pPr>
        <w:spacing w:after="200" w:line="276" w:lineRule="auto"/>
        <w:rPr>
          <w:i/>
          <w:kern w:val="1"/>
          <w:szCs w:val="22"/>
          <w:lang w:val="el-GR"/>
        </w:rPr>
      </w:pPr>
      <w:r w:rsidRPr="00B1531F">
        <w:rPr>
          <w:i/>
          <w:kern w:val="1"/>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B1531F">
        <w:rPr>
          <w:i/>
          <w:kern w:val="1"/>
          <w:szCs w:val="22"/>
          <w:lang w:val="el-GR"/>
        </w:rPr>
        <w:t>Δήλώσης</w:t>
      </w:r>
      <w:proofErr w:type="spellEnd"/>
      <w:r w:rsidRPr="00B1531F">
        <w:rPr>
          <w:i/>
          <w:kern w:val="1"/>
          <w:szCs w:val="22"/>
          <w:lang w:val="el-GR"/>
        </w:rPr>
        <w:t xml:space="preserve"> για τους σκοπούς τ... </w:t>
      </w:r>
      <w:r w:rsidRPr="00B1531F">
        <w:rPr>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1531F">
        <w:rPr>
          <w:i/>
          <w:kern w:val="1"/>
          <w:szCs w:val="22"/>
          <w:lang w:val="el-GR"/>
        </w:rPr>
        <w:t>.</w:t>
      </w:r>
    </w:p>
    <w:p w:rsidR="00B1531F" w:rsidRPr="00B1531F" w:rsidRDefault="00B1531F" w:rsidP="00B1531F">
      <w:pPr>
        <w:spacing w:after="200" w:line="276" w:lineRule="auto"/>
        <w:rPr>
          <w:i/>
          <w:kern w:val="1"/>
          <w:szCs w:val="22"/>
          <w:lang w:val="el-GR"/>
        </w:rPr>
      </w:pPr>
    </w:p>
    <w:p w:rsidR="00B1531F" w:rsidRPr="00B1531F" w:rsidRDefault="00B1531F" w:rsidP="00B1531F">
      <w:pPr>
        <w:spacing w:after="200" w:line="276" w:lineRule="auto"/>
        <w:rPr>
          <w:i/>
          <w:kern w:val="1"/>
          <w:szCs w:val="22"/>
          <w:lang w:val="el-GR"/>
        </w:rPr>
      </w:pPr>
      <w:r w:rsidRPr="00B1531F">
        <w:rPr>
          <w:i/>
          <w:kern w:val="1"/>
          <w:szCs w:val="22"/>
          <w:lang w:val="el-GR"/>
        </w:rPr>
        <w:t>Ημερομηνία, τόπος και, όπου ζητείται ή είναι απαραίτητο, υπογραφή(-</w:t>
      </w:r>
      <w:proofErr w:type="spellStart"/>
      <w:r w:rsidRPr="00B1531F">
        <w:rPr>
          <w:i/>
          <w:kern w:val="1"/>
          <w:szCs w:val="22"/>
          <w:lang w:val="el-GR"/>
        </w:rPr>
        <w:t>ές</w:t>
      </w:r>
      <w:proofErr w:type="spellEnd"/>
      <w:r w:rsidRPr="00B1531F">
        <w:rPr>
          <w:i/>
          <w:kern w:val="1"/>
          <w:szCs w:val="22"/>
          <w:lang w:val="el-GR"/>
        </w:rPr>
        <w:t xml:space="preserve">): [……]   </w:t>
      </w:r>
    </w:p>
    <w:p w:rsidR="001C687A" w:rsidRDefault="001C687A" w:rsidP="00B1531F">
      <w:pPr>
        <w:spacing w:after="200" w:line="276" w:lineRule="auto"/>
        <w:rPr>
          <w:kern w:val="1"/>
          <w:szCs w:val="22"/>
          <w:lang w:val="el-GR"/>
        </w:rPr>
      </w:pPr>
    </w:p>
    <w:p w:rsidR="001C687A" w:rsidRDefault="001C687A" w:rsidP="00B1531F">
      <w:pPr>
        <w:spacing w:after="200" w:line="276" w:lineRule="auto"/>
        <w:rPr>
          <w:kern w:val="1"/>
          <w:szCs w:val="22"/>
          <w:lang w:val="el-GR"/>
        </w:rPr>
      </w:pPr>
    </w:p>
    <w:p w:rsidR="001C687A" w:rsidRPr="000244AB" w:rsidRDefault="001C687A" w:rsidP="001C687A">
      <w:pPr>
        <w:pStyle w:val="af5"/>
        <w:rPr>
          <w:lang w:val="el-GR"/>
        </w:rPr>
      </w:pPr>
    </w:p>
    <w:p w:rsidR="001C687A" w:rsidRPr="00B1531F" w:rsidRDefault="001C687A" w:rsidP="001C687A">
      <w:pPr>
        <w:pStyle w:val="af5"/>
        <w:tabs>
          <w:tab w:val="left" w:pos="284"/>
        </w:tabs>
        <w:rPr>
          <w:lang w:val="el-GR"/>
        </w:rPr>
      </w:pPr>
      <w:r>
        <w:rPr>
          <w:rStyle w:val="a4"/>
          <w:lang w:val="el-GR"/>
        </w:rPr>
        <w:t>2</w:t>
      </w:r>
      <w:r w:rsidRPr="00B1531F">
        <w:rPr>
          <w:lang w:val="el-GR"/>
        </w:rPr>
        <w:tab/>
        <w:t>Σε περίπτωση που η αναθέτουσα αρχή /αναθέτων φορέας είναι περισσότερες (οι) της (του) μίας (ενός) θα αναφέρεται το σύνολο αυτών</w:t>
      </w:r>
    </w:p>
    <w:p w:rsidR="001C687A" w:rsidRPr="00B1531F" w:rsidRDefault="001C687A" w:rsidP="001C687A">
      <w:pPr>
        <w:pStyle w:val="af5"/>
        <w:tabs>
          <w:tab w:val="left" w:pos="284"/>
        </w:tabs>
        <w:rPr>
          <w:lang w:val="el-GR"/>
        </w:rPr>
      </w:pPr>
      <w:r>
        <w:rPr>
          <w:rStyle w:val="a4"/>
          <w:lang w:val="el-GR"/>
        </w:rPr>
        <w:t>3</w:t>
      </w:r>
      <w:r w:rsidRPr="00B1531F">
        <w:rPr>
          <w:lang w:val="el-GR"/>
        </w:rPr>
        <w:tab/>
        <w:t>Επαναλάβετε τα στοιχεία των αρμοδίων, όνομα και επώνυμο, όσες φορές χρειάζεται.</w:t>
      </w:r>
    </w:p>
    <w:p w:rsidR="001C687A" w:rsidRPr="00F62DFA" w:rsidRDefault="001C687A" w:rsidP="001C687A">
      <w:pPr>
        <w:pStyle w:val="af5"/>
        <w:tabs>
          <w:tab w:val="left" w:pos="284"/>
        </w:tabs>
        <w:rPr>
          <w:rStyle w:val="DeltaViewInsertion"/>
          <w:b w:val="0"/>
          <w:i w:val="0"/>
        </w:rPr>
      </w:pPr>
      <w:r w:rsidRPr="001C687A">
        <w:rPr>
          <w:rStyle w:val="a4"/>
          <w:lang w:val="el-GR"/>
        </w:rPr>
        <w:t>4</w:t>
      </w:r>
      <w:r w:rsidRPr="00B1531F">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C687A" w:rsidRPr="00F62DFA" w:rsidRDefault="001C687A" w:rsidP="001C687A">
      <w:pPr>
        <w:pStyle w:val="af5"/>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C687A" w:rsidRPr="00F62DFA" w:rsidRDefault="001C687A" w:rsidP="001C687A">
      <w:pPr>
        <w:pStyle w:val="af5"/>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1C687A" w:rsidRPr="00B1531F" w:rsidRDefault="001C687A" w:rsidP="001C687A">
      <w:pPr>
        <w:pStyle w:val="af5"/>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B1531F">
        <w:rPr>
          <w:lang w:val="el-GR"/>
        </w:rPr>
        <w:t xml:space="preserve">οι οποίες </w:t>
      </w:r>
      <w:r w:rsidRPr="00B1531F">
        <w:rPr>
          <w:b/>
          <w:lang w:val="el-GR"/>
        </w:rPr>
        <w:t>απασχολούν λιγότερους από 250 εργαζομένους</w:t>
      </w:r>
      <w:r w:rsidRPr="00B1531F">
        <w:rPr>
          <w:lang w:val="el-GR"/>
        </w:rPr>
        <w:t xml:space="preserve"> και των οποίων ο </w:t>
      </w:r>
      <w:r w:rsidRPr="00B1531F">
        <w:rPr>
          <w:b/>
          <w:lang w:val="el-GR"/>
        </w:rPr>
        <w:t>ετήσιος κύκλος εργασιών δεν υπερβαίνει τα 50 εκατομμύρια ευρώ</w:t>
      </w:r>
      <w:r w:rsidRPr="00B1531F">
        <w:rPr>
          <w:lang w:val="el-GR"/>
        </w:rPr>
        <w:t xml:space="preserve"> </w:t>
      </w:r>
      <w:r w:rsidRPr="00B1531F">
        <w:rPr>
          <w:b/>
          <w:i/>
          <w:lang w:val="el-GR"/>
        </w:rPr>
        <w:t>και/ή</w:t>
      </w:r>
      <w:r w:rsidRPr="00B1531F">
        <w:rPr>
          <w:lang w:val="el-GR"/>
        </w:rPr>
        <w:t xml:space="preserve"> το </w:t>
      </w:r>
      <w:r w:rsidRPr="00B1531F">
        <w:rPr>
          <w:b/>
          <w:lang w:val="el-GR"/>
        </w:rPr>
        <w:t>σύνολο του ετήσιου ισολογισμού δεν υπερβαίνει τα 43 εκατομμύρια ευρώ</w:t>
      </w:r>
      <w:r w:rsidRPr="00B1531F">
        <w:rPr>
          <w:lang w:val="el-GR"/>
        </w:rPr>
        <w:t>.</w:t>
      </w:r>
    </w:p>
    <w:p w:rsidR="001C687A" w:rsidRPr="00B1531F" w:rsidRDefault="001C687A" w:rsidP="001C687A">
      <w:pPr>
        <w:pStyle w:val="af5"/>
        <w:tabs>
          <w:tab w:val="left" w:pos="284"/>
        </w:tabs>
        <w:rPr>
          <w:lang w:val="el-GR"/>
        </w:rPr>
      </w:pPr>
      <w:r w:rsidRPr="001C687A">
        <w:rPr>
          <w:rStyle w:val="a4"/>
          <w:lang w:val="el-GR"/>
        </w:rPr>
        <w:t>5</w:t>
      </w:r>
      <w:r w:rsidRPr="00B1531F">
        <w:rPr>
          <w:lang w:val="el-GR"/>
        </w:rPr>
        <w:tab/>
        <w:t xml:space="preserve">Έχει δηλαδή ως κύριο σκοπό την κοινωνική και επαγγελματική ένταξη ατόμων με αναπηρία ή </w:t>
      </w:r>
      <w:proofErr w:type="spellStart"/>
      <w:r w:rsidRPr="00B1531F">
        <w:rPr>
          <w:lang w:val="el-GR"/>
        </w:rPr>
        <w:t>μειονεκτούντων</w:t>
      </w:r>
      <w:proofErr w:type="spellEnd"/>
      <w:r w:rsidRPr="00B1531F">
        <w:rPr>
          <w:lang w:val="el-GR"/>
        </w:rPr>
        <w:t xml:space="preserve"> ατόμων.</w:t>
      </w:r>
    </w:p>
    <w:p w:rsidR="001C687A" w:rsidRPr="00B1531F" w:rsidRDefault="001C687A" w:rsidP="001C687A">
      <w:pPr>
        <w:pStyle w:val="af5"/>
        <w:tabs>
          <w:tab w:val="left" w:pos="284"/>
        </w:tabs>
        <w:rPr>
          <w:lang w:val="el-GR"/>
        </w:rPr>
      </w:pPr>
      <w:r w:rsidRPr="001C687A">
        <w:rPr>
          <w:rStyle w:val="a4"/>
          <w:lang w:val="el-GR"/>
        </w:rPr>
        <w:t>6</w:t>
      </w:r>
      <w:r w:rsidRPr="00B1531F">
        <w:rPr>
          <w:lang w:val="el-GR"/>
        </w:rPr>
        <w:tab/>
        <w:t>Τα δικαιολογητικά και η κατάταξη, εάν υπάρχουν, αναφέρονται στην πιστοποίηση.</w:t>
      </w:r>
    </w:p>
    <w:p w:rsidR="001C687A" w:rsidRPr="00B1531F" w:rsidRDefault="001C687A" w:rsidP="001C687A">
      <w:pPr>
        <w:pStyle w:val="af5"/>
        <w:tabs>
          <w:tab w:val="left" w:pos="284"/>
        </w:tabs>
        <w:rPr>
          <w:lang w:val="el-GR"/>
        </w:rPr>
      </w:pPr>
      <w:r w:rsidRPr="001C687A">
        <w:rPr>
          <w:rStyle w:val="a4"/>
          <w:lang w:val="el-GR"/>
        </w:rPr>
        <w:t>7</w:t>
      </w:r>
      <w:r w:rsidRPr="00B1531F">
        <w:rPr>
          <w:lang w:val="el-GR"/>
        </w:rPr>
        <w:tab/>
        <w:t>Ειδικότερα ως μέλος ένωσης ή κοινοπραξίας ή άλλου παρόμοιου καθεστώτος.</w:t>
      </w:r>
    </w:p>
    <w:p w:rsidR="001C687A" w:rsidRPr="00B1531F" w:rsidRDefault="001C687A" w:rsidP="001C687A">
      <w:pPr>
        <w:pStyle w:val="af5"/>
        <w:tabs>
          <w:tab w:val="left" w:pos="284"/>
        </w:tabs>
        <w:rPr>
          <w:lang w:val="el-GR"/>
        </w:rPr>
      </w:pPr>
      <w:r w:rsidRPr="001C687A">
        <w:rPr>
          <w:rStyle w:val="a4"/>
          <w:lang w:val="el-GR"/>
        </w:rPr>
        <w:lastRenderedPageBreak/>
        <w:t>8</w:t>
      </w:r>
      <w:r w:rsidRPr="00B1531F">
        <w:rPr>
          <w:lang w:val="el-GR"/>
        </w:rPr>
        <w:tab/>
        <w:t xml:space="preserve"> Επισημαίνεται ότι σύμφωνα με το δεύτερο εδάφιο του άρθρου 78 “</w:t>
      </w:r>
      <w:r w:rsidRPr="00B1531F">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B1531F">
        <w:rPr>
          <w:i/>
          <w:iCs/>
          <w:lang w:val="el-GR"/>
        </w:rPr>
        <w:t>στ΄</w:t>
      </w:r>
      <w:proofErr w:type="spellEnd"/>
      <w:r w:rsidRPr="00B1531F">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1531F">
        <w:rPr>
          <w:lang w:val="el-GR"/>
        </w:rPr>
        <w:t>.”</w:t>
      </w:r>
    </w:p>
    <w:p w:rsidR="001C687A" w:rsidRPr="00B1531F" w:rsidRDefault="001C687A" w:rsidP="001C687A">
      <w:pPr>
        <w:pStyle w:val="af5"/>
        <w:tabs>
          <w:tab w:val="left" w:pos="284"/>
        </w:tabs>
        <w:rPr>
          <w:lang w:val="el-GR"/>
        </w:rPr>
      </w:pPr>
      <w:r w:rsidRPr="001C687A">
        <w:rPr>
          <w:rStyle w:val="a4"/>
          <w:lang w:val="el-GR"/>
        </w:rPr>
        <w:t>9</w:t>
      </w:r>
      <w:r w:rsidRPr="00B1531F">
        <w:rPr>
          <w:lang w:val="el-GR"/>
        </w:rPr>
        <w:tab/>
        <w:t xml:space="preserve">Σύμφωνα με τις διατάξεις του άρθρου 73 παρ. 3 α, </w:t>
      </w:r>
      <w:r w:rsidRPr="00B1531F">
        <w:rPr>
          <w:u w:val="single"/>
          <w:lang w:val="el-GR"/>
        </w:rPr>
        <w:t xml:space="preserve">εφόσον προβλέπεται στα έγγραφα της σύμβασης </w:t>
      </w:r>
      <w:r w:rsidRPr="00B1531F">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p w:rsidR="001C687A" w:rsidRPr="00B1531F" w:rsidRDefault="001C687A" w:rsidP="001C687A">
      <w:pPr>
        <w:pStyle w:val="af5"/>
        <w:tabs>
          <w:tab w:val="left" w:pos="284"/>
        </w:tabs>
        <w:rPr>
          <w:lang w:val="el-GR"/>
        </w:rPr>
      </w:pPr>
      <w:r>
        <w:rPr>
          <w:rStyle w:val="a4"/>
          <w:lang w:val="el-GR"/>
        </w:rPr>
        <w:t>10</w:t>
      </w:r>
      <w:r w:rsidRPr="00B1531F">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B1531F">
        <w:rPr>
          <w:lang w:val="el-GR"/>
        </w:rPr>
        <w:t xml:space="preserve"> 300 της 11.11.2008, σ. 42).</w:t>
      </w:r>
    </w:p>
    <w:p w:rsidR="001C687A" w:rsidRPr="00B1531F" w:rsidRDefault="001C687A" w:rsidP="001C687A">
      <w:pPr>
        <w:pStyle w:val="af5"/>
        <w:tabs>
          <w:tab w:val="left" w:pos="284"/>
        </w:tabs>
        <w:rPr>
          <w:lang w:val="el-GR"/>
        </w:rPr>
      </w:pPr>
      <w:r>
        <w:rPr>
          <w:rStyle w:val="a4"/>
          <w:lang w:val="el-GR"/>
        </w:rPr>
        <w:t>11</w:t>
      </w:r>
      <w:r w:rsidRPr="00B1531F">
        <w:rPr>
          <w:lang w:val="el-GR"/>
        </w:rPr>
        <w:tab/>
        <w:t>Σύμφωνα με άρθρο 73 παρ. 1 (β). Στον Κανονισμό ΕΕΕΣ (Κανονισμός ΕΕ 2016/7) αναφέρεται ως “διαφθορά”.</w:t>
      </w:r>
    </w:p>
    <w:p w:rsidR="001C687A" w:rsidRPr="00B1531F" w:rsidRDefault="001C687A" w:rsidP="001C687A">
      <w:pPr>
        <w:pStyle w:val="af5"/>
        <w:tabs>
          <w:tab w:val="left" w:pos="284"/>
        </w:tabs>
        <w:rPr>
          <w:lang w:val="el-GR"/>
        </w:rPr>
      </w:pPr>
      <w:r>
        <w:rPr>
          <w:rStyle w:val="a4"/>
          <w:lang w:val="el-GR"/>
        </w:rPr>
        <w:t>12</w:t>
      </w:r>
      <w:r w:rsidRPr="00B1531F">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B1531F">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B1531F">
        <w:rPr>
          <w:lang w:val="el-GR"/>
        </w:rPr>
        <w:t xml:space="preserve"> 192 της 31.7.2003, σ. 54). Περιλαμβάνει επίσης τη διαφθορά όπως ορίζεται στο </w:t>
      </w:r>
      <w:r w:rsidRPr="00B1531F">
        <w:rPr>
          <w:b/>
          <w:lang w:val="el-GR"/>
        </w:rPr>
        <w:t>ν. 3560/2007</w:t>
      </w:r>
      <w:r w:rsidRPr="00B1531F">
        <w:rPr>
          <w:lang w:val="el-GR"/>
        </w:rPr>
        <w:t xml:space="preserve"> </w:t>
      </w:r>
      <w:r w:rsidRPr="00B1531F">
        <w:rPr>
          <w:b/>
          <w:lang w:val="el-GR"/>
        </w:rPr>
        <w:t xml:space="preserve">(ΦΕΚ 103/Α), </w:t>
      </w:r>
      <w:r w:rsidRPr="00B1531F">
        <w:rPr>
          <w:i/>
          <w:lang w:val="el-GR"/>
        </w:rPr>
        <w:t xml:space="preserve">«Κύρωση και εφαρμογή της Σύμβασης ποινικού δικαίου για τη διαφθορά και του Πρόσθετου </w:t>
      </w:r>
      <w:proofErr w:type="spellStart"/>
      <w:r w:rsidRPr="00B1531F">
        <w:rPr>
          <w:i/>
          <w:lang w:val="el-GR"/>
        </w:rPr>
        <w:t>σ΄</w:t>
      </w:r>
      <w:proofErr w:type="spellEnd"/>
      <w:r w:rsidRPr="00B1531F">
        <w:rPr>
          <w:i/>
          <w:lang w:val="el-GR"/>
        </w:rPr>
        <w:t xml:space="preserve"> αυτήν Πρωτοκόλλου» (αφορά σε </w:t>
      </w:r>
      <w:r w:rsidRPr="00B1531F">
        <w:rPr>
          <w:lang w:val="el-GR"/>
        </w:rPr>
        <w:t xml:space="preserve"> </w:t>
      </w:r>
      <w:r w:rsidRPr="00B1531F">
        <w:rPr>
          <w:i/>
          <w:lang w:val="el-GR"/>
        </w:rPr>
        <w:t>προσθήκη καθόσον στο ν. Άρθρο 73 παρ. 1 β αναφέρεται η κείμενη νομοθεσία)</w:t>
      </w:r>
      <w:r w:rsidRPr="00B1531F">
        <w:rPr>
          <w:lang w:val="el-GR"/>
        </w:rPr>
        <w:t>.</w:t>
      </w:r>
    </w:p>
    <w:p w:rsidR="001C687A" w:rsidRPr="00B1531F" w:rsidRDefault="001C687A" w:rsidP="001C687A">
      <w:pPr>
        <w:pStyle w:val="af5"/>
        <w:tabs>
          <w:tab w:val="left" w:pos="284"/>
        </w:tabs>
        <w:rPr>
          <w:lang w:val="el-GR"/>
        </w:rPr>
      </w:pPr>
      <w:r>
        <w:rPr>
          <w:rStyle w:val="a4"/>
          <w:lang w:val="el-GR"/>
        </w:rPr>
        <w:t>13</w:t>
      </w:r>
      <w:r w:rsidRPr="00B1531F">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B1531F">
        <w:rPr>
          <w:lang w:val="el-GR"/>
        </w:rPr>
        <w:t xml:space="preserve"> 316 της 27.11.1995, σ. 48)</w:t>
      </w:r>
      <w:r w:rsidRPr="00B1531F">
        <w:rPr>
          <w:rStyle w:val="a8"/>
          <w:lang w:val="el-GR"/>
        </w:rPr>
        <w:t xml:space="preserve">  </w:t>
      </w:r>
      <w:r w:rsidRPr="00B1531F">
        <w:rPr>
          <w:lang w:val="el-GR"/>
        </w:rPr>
        <w:t>όπως κυρώθηκε με το ν. 2803/2000 (ΦΕΚ 48/Α) "</w:t>
      </w:r>
      <w:r w:rsidRPr="00B1531F">
        <w:rPr>
          <w:i/>
          <w:iCs/>
          <w:lang w:val="el-GR"/>
        </w:rPr>
        <w:t xml:space="preserve">Κύρωση της </w:t>
      </w:r>
      <w:proofErr w:type="spellStart"/>
      <w:r w:rsidRPr="00B1531F">
        <w:rPr>
          <w:i/>
          <w:iCs/>
          <w:lang w:val="el-GR"/>
        </w:rPr>
        <w:t>Σύµβασης</w:t>
      </w:r>
      <w:proofErr w:type="spellEnd"/>
      <w:r w:rsidRPr="00B1531F">
        <w:rPr>
          <w:i/>
          <w:iCs/>
          <w:lang w:val="el-GR"/>
        </w:rPr>
        <w:t xml:space="preserve"> σχετικά µε την προστασία των </w:t>
      </w:r>
      <w:proofErr w:type="spellStart"/>
      <w:r w:rsidRPr="00B1531F">
        <w:rPr>
          <w:i/>
          <w:iCs/>
          <w:lang w:val="el-GR"/>
        </w:rPr>
        <w:t>οικονοµικών</w:t>
      </w:r>
      <w:proofErr w:type="spellEnd"/>
      <w:r w:rsidRPr="00B1531F">
        <w:rPr>
          <w:i/>
          <w:iCs/>
          <w:lang w:val="el-GR"/>
        </w:rPr>
        <w:t xml:space="preserve"> </w:t>
      </w:r>
      <w:proofErr w:type="spellStart"/>
      <w:r w:rsidRPr="00B1531F">
        <w:rPr>
          <w:i/>
          <w:iCs/>
          <w:lang w:val="el-GR"/>
        </w:rPr>
        <w:t>συµφερόντων</w:t>
      </w:r>
      <w:proofErr w:type="spellEnd"/>
      <w:r w:rsidRPr="00B1531F">
        <w:rPr>
          <w:i/>
          <w:iCs/>
          <w:lang w:val="el-GR"/>
        </w:rPr>
        <w:t xml:space="preserve"> των Ευρωπαϊκών Κοινοτήτων και των συναφών µε αυτήν Πρωτοκόλλων.</w:t>
      </w:r>
    </w:p>
    <w:p w:rsidR="001C687A" w:rsidRPr="00B1531F" w:rsidRDefault="001C687A" w:rsidP="001C687A">
      <w:pPr>
        <w:pStyle w:val="af5"/>
        <w:tabs>
          <w:tab w:val="left" w:pos="284"/>
        </w:tabs>
        <w:rPr>
          <w:lang w:val="el-GR"/>
        </w:rPr>
      </w:pPr>
      <w:r>
        <w:rPr>
          <w:rStyle w:val="a4"/>
          <w:lang w:val="el-GR"/>
        </w:rPr>
        <w:t>14</w:t>
      </w:r>
      <w:r w:rsidRPr="00B1531F">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B1531F">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p w:rsidR="001C687A" w:rsidRPr="00B1531F" w:rsidRDefault="001C687A" w:rsidP="001C687A">
      <w:pPr>
        <w:pStyle w:val="af5"/>
        <w:tabs>
          <w:tab w:val="left" w:pos="284"/>
        </w:tabs>
        <w:rPr>
          <w:lang w:val="el-GR"/>
        </w:rPr>
      </w:pPr>
      <w:r>
        <w:rPr>
          <w:rStyle w:val="a4"/>
          <w:lang w:val="el-GR"/>
        </w:rPr>
        <w:t>15</w:t>
      </w:r>
      <w:r w:rsidRPr="00B1531F">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B1531F">
        <w:rPr>
          <w:rStyle w:val="a8"/>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p w:rsidR="001C687A" w:rsidRPr="00B1531F" w:rsidRDefault="001C687A" w:rsidP="001C687A">
      <w:pPr>
        <w:pStyle w:val="af5"/>
        <w:tabs>
          <w:tab w:val="left" w:pos="284"/>
        </w:tabs>
        <w:rPr>
          <w:lang w:val="el-GR"/>
        </w:rPr>
      </w:pPr>
      <w:r>
        <w:rPr>
          <w:rStyle w:val="a4"/>
          <w:lang w:val="el-GR"/>
        </w:rPr>
        <w:t>16</w:t>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p w:rsidR="001C687A" w:rsidRPr="00B1531F" w:rsidRDefault="001C687A" w:rsidP="001C687A">
      <w:pPr>
        <w:pStyle w:val="af5"/>
        <w:tabs>
          <w:tab w:val="left" w:pos="284"/>
        </w:tabs>
        <w:rPr>
          <w:lang w:val="el-GR"/>
        </w:rPr>
      </w:pPr>
      <w:r>
        <w:rPr>
          <w:rStyle w:val="a4"/>
          <w:lang w:val="el-GR"/>
        </w:rPr>
        <w:t>17</w:t>
      </w:r>
      <w:r w:rsidRPr="00B1531F">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p w:rsidR="001C687A" w:rsidRPr="00B1531F" w:rsidRDefault="001C687A" w:rsidP="001C687A">
      <w:pPr>
        <w:pStyle w:val="af5"/>
        <w:tabs>
          <w:tab w:val="left" w:pos="284"/>
        </w:tabs>
        <w:rPr>
          <w:lang w:val="el-GR"/>
        </w:rPr>
      </w:pPr>
      <w:r>
        <w:rPr>
          <w:rStyle w:val="a4"/>
          <w:lang w:val="el-GR"/>
        </w:rPr>
        <w:t>18</w:t>
      </w:r>
      <w:r w:rsidRPr="00B1531F">
        <w:rPr>
          <w:lang w:val="el-GR"/>
        </w:rPr>
        <w:tab/>
        <w:t>Επαναλάβετε όσες φορές χρειάζεται.</w:t>
      </w:r>
    </w:p>
    <w:p w:rsidR="001C687A" w:rsidRPr="00B1531F" w:rsidRDefault="001C687A" w:rsidP="001C687A">
      <w:pPr>
        <w:pStyle w:val="af5"/>
        <w:tabs>
          <w:tab w:val="left" w:pos="284"/>
        </w:tabs>
        <w:rPr>
          <w:lang w:val="el-GR"/>
        </w:rPr>
      </w:pPr>
      <w:r>
        <w:rPr>
          <w:rStyle w:val="a4"/>
          <w:lang w:val="el-GR"/>
        </w:rPr>
        <w:t>19</w:t>
      </w:r>
      <w:r w:rsidRPr="00B1531F">
        <w:rPr>
          <w:lang w:val="el-GR"/>
        </w:rPr>
        <w:tab/>
        <w:t>Επαναλάβετε όσες φορές χρειάζεται.</w:t>
      </w:r>
    </w:p>
    <w:p w:rsidR="001C687A" w:rsidRPr="00B1531F" w:rsidRDefault="001C687A" w:rsidP="001C687A">
      <w:pPr>
        <w:pStyle w:val="af5"/>
        <w:tabs>
          <w:tab w:val="left" w:pos="284"/>
        </w:tabs>
        <w:rPr>
          <w:lang w:val="el-GR"/>
        </w:rPr>
      </w:pPr>
      <w:r w:rsidRPr="001C687A">
        <w:rPr>
          <w:rStyle w:val="a4"/>
          <w:lang w:val="el-GR"/>
        </w:rPr>
        <w:t>20</w:t>
      </w:r>
      <w:r w:rsidRPr="00B1531F">
        <w:rPr>
          <w:lang w:val="el-GR"/>
        </w:rPr>
        <w:tab/>
        <w:t>Επαναλάβετε όσες φορές χρειάζεται.</w:t>
      </w:r>
    </w:p>
    <w:p w:rsidR="001C687A" w:rsidRPr="00B1531F" w:rsidRDefault="001C687A" w:rsidP="001C687A">
      <w:pPr>
        <w:pStyle w:val="af5"/>
        <w:tabs>
          <w:tab w:val="left" w:pos="284"/>
        </w:tabs>
        <w:rPr>
          <w:lang w:val="el-GR"/>
        </w:rPr>
      </w:pPr>
      <w:r w:rsidRPr="001C687A">
        <w:rPr>
          <w:rStyle w:val="a4"/>
          <w:lang w:val="el-GR"/>
        </w:rPr>
        <w:t>21</w:t>
      </w:r>
      <w:r w:rsidRPr="00B1531F">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p w:rsidR="001C687A" w:rsidRPr="00B1531F" w:rsidRDefault="001C687A" w:rsidP="001C687A">
      <w:pPr>
        <w:pStyle w:val="af5"/>
        <w:tabs>
          <w:tab w:val="left" w:pos="284"/>
        </w:tabs>
        <w:rPr>
          <w:lang w:val="el-GR"/>
        </w:rPr>
      </w:pPr>
      <w:r w:rsidRPr="001C687A">
        <w:rPr>
          <w:rStyle w:val="a4"/>
          <w:lang w:val="el-GR"/>
        </w:rPr>
        <w:t>22</w:t>
      </w:r>
      <w:r w:rsidRPr="00B1531F">
        <w:rPr>
          <w:lang w:val="el-GR"/>
        </w:rPr>
        <w:tab/>
        <w:t xml:space="preserve">Λαμβανομένου υπόψη του χαρακτήρα των εγκλημάτων που έχουν διαπραχθεί (μεμονωμένα, </w:t>
      </w:r>
      <w:proofErr w:type="spellStart"/>
      <w:r w:rsidRPr="00B1531F">
        <w:rPr>
          <w:lang w:val="el-GR"/>
        </w:rPr>
        <w:t>κατ᾽</w:t>
      </w:r>
      <w:proofErr w:type="spellEnd"/>
      <w:r w:rsidRPr="00B1531F">
        <w:rPr>
          <w:lang w:val="el-GR"/>
        </w:rPr>
        <w:t xml:space="preserve"> εξακολούθηση, συστηματικά ...), η επεξήγηση πρέπει να καταδεικνύει την επάρκεια των μέτρων που λήφθηκαν. </w:t>
      </w:r>
    </w:p>
    <w:p w:rsidR="001C687A" w:rsidRPr="00B1531F" w:rsidRDefault="001C687A" w:rsidP="001C687A">
      <w:pPr>
        <w:pStyle w:val="af5"/>
        <w:tabs>
          <w:tab w:val="left" w:pos="284"/>
        </w:tabs>
        <w:rPr>
          <w:lang w:val="el-GR"/>
        </w:rPr>
      </w:pPr>
      <w:r w:rsidRPr="001C687A">
        <w:rPr>
          <w:rStyle w:val="a4"/>
          <w:lang w:val="el-GR"/>
        </w:rPr>
        <w:t>23</w:t>
      </w:r>
      <w:r w:rsidRPr="00B1531F">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p w:rsidR="001C687A" w:rsidRPr="00B1531F" w:rsidRDefault="001C687A" w:rsidP="001C687A">
      <w:pPr>
        <w:pStyle w:val="af5"/>
        <w:tabs>
          <w:tab w:val="left" w:pos="284"/>
        </w:tabs>
        <w:rPr>
          <w:lang w:val="el-GR"/>
        </w:rPr>
      </w:pPr>
      <w:r w:rsidRPr="001C687A">
        <w:rPr>
          <w:rStyle w:val="a4"/>
          <w:lang w:val="el-GR"/>
        </w:rPr>
        <w:lastRenderedPageBreak/>
        <w:t>24</w:t>
      </w:r>
      <w:r w:rsidRPr="00B1531F">
        <w:rPr>
          <w:lang w:val="el-GR"/>
        </w:rPr>
        <w:tab/>
        <w:t xml:space="preserve">Σημειώνεται ότι, σύμφωνα με το άρθρο 73 παρ. 3 </w:t>
      </w:r>
      <w:proofErr w:type="spellStart"/>
      <w:r w:rsidRPr="00B1531F">
        <w:rPr>
          <w:lang w:val="el-GR"/>
        </w:rPr>
        <w:t>περ</w:t>
      </w:r>
      <w:proofErr w:type="spellEnd"/>
      <w:r w:rsidRPr="00B1531F">
        <w:rPr>
          <w:lang w:val="el-GR"/>
        </w:rPr>
        <w:t xml:space="preserve">. α  και β, </w:t>
      </w:r>
      <w:r w:rsidRPr="00B1531F">
        <w:rPr>
          <w:u w:val="single"/>
          <w:lang w:val="el-GR"/>
        </w:rPr>
        <w:t xml:space="preserve">εφόσον προβλέπεται στα έγγραφα της σύμβασης </w:t>
      </w:r>
      <w:r w:rsidRPr="00B1531F">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p w:rsidR="001C687A" w:rsidRPr="00B1531F" w:rsidRDefault="001C687A" w:rsidP="001C687A">
      <w:pPr>
        <w:pStyle w:val="af5"/>
        <w:tabs>
          <w:tab w:val="left" w:pos="284"/>
        </w:tabs>
        <w:rPr>
          <w:lang w:val="el-GR"/>
        </w:rPr>
      </w:pPr>
      <w:r w:rsidRPr="001C687A">
        <w:rPr>
          <w:rStyle w:val="a4"/>
          <w:lang w:val="el-GR"/>
        </w:rPr>
        <w:t>25</w:t>
      </w:r>
      <w:r w:rsidRPr="00B1531F">
        <w:rPr>
          <w:lang w:val="el-GR"/>
        </w:rPr>
        <w:tab/>
        <w:t>Επαναλάβετε όσες φορές χρειάζεται.</w:t>
      </w:r>
    </w:p>
    <w:p w:rsidR="001C687A" w:rsidRPr="00B1531F" w:rsidRDefault="001C687A" w:rsidP="001C687A">
      <w:pPr>
        <w:pStyle w:val="af5"/>
        <w:tabs>
          <w:tab w:val="left" w:pos="284"/>
        </w:tabs>
        <w:rPr>
          <w:lang w:val="el-GR"/>
        </w:rPr>
      </w:pPr>
      <w:r w:rsidRPr="001C687A">
        <w:rPr>
          <w:rStyle w:val="a4"/>
          <w:lang w:val="el-GR"/>
        </w:rPr>
        <w:t>26</w:t>
      </w:r>
      <w:r w:rsidRPr="00B1531F">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p w:rsidR="001C687A" w:rsidRPr="00B1531F" w:rsidRDefault="001C687A" w:rsidP="001C687A">
      <w:pPr>
        <w:pStyle w:val="af5"/>
        <w:tabs>
          <w:tab w:val="left" w:pos="284"/>
        </w:tabs>
        <w:rPr>
          <w:lang w:val="el-GR"/>
        </w:rPr>
      </w:pPr>
      <w:r w:rsidRPr="00322B64">
        <w:rPr>
          <w:rStyle w:val="a4"/>
          <w:lang w:val="el-GR"/>
        </w:rPr>
        <w:t>27</w:t>
      </w:r>
      <w:r w:rsidRPr="00B1531F">
        <w:rPr>
          <w:lang w:val="el-GR"/>
        </w:rPr>
        <w:tab/>
        <w:t>. Η απόδοση όρων είναι σύμφωνη με την παρ. 4 του άρθρου 73 που διαφοροποιείται από τον Κανονισμό ΕΕΕΣ (Κανονισμός ΕΕ 2016/7)</w:t>
      </w:r>
    </w:p>
    <w:p w:rsidR="001C687A" w:rsidRPr="00B1531F" w:rsidRDefault="001C687A" w:rsidP="001C687A">
      <w:pPr>
        <w:pStyle w:val="af5"/>
        <w:tabs>
          <w:tab w:val="left" w:pos="284"/>
        </w:tabs>
        <w:rPr>
          <w:lang w:val="el-GR"/>
        </w:rPr>
      </w:pPr>
      <w:r w:rsidRPr="001C687A">
        <w:rPr>
          <w:rStyle w:val="a4"/>
          <w:lang w:val="el-GR"/>
        </w:rPr>
        <w:t>28</w:t>
      </w:r>
      <w:r w:rsidRPr="00B1531F">
        <w:rPr>
          <w:lang w:val="el-GR"/>
        </w:rPr>
        <w:tab/>
        <w:t>Άρθρο 73 παρ. 5.</w:t>
      </w:r>
    </w:p>
    <w:p w:rsidR="001C687A" w:rsidRPr="00B1531F" w:rsidRDefault="001C687A" w:rsidP="001C687A">
      <w:pPr>
        <w:pStyle w:val="af5"/>
        <w:tabs>
          <w:tab w:val="left" w:pos="284"/>
        </w:tabs>
        <w:rPr>
          <w:lang w:val="el-GR"/>
        </w:rPr>
      </w:pPr>
      <w:r w:rsidRPr="001C687A">
        <w:rPr>
          <w:rStyle w:val="a4"/>
          <w:lang w:val="el-GR"/>
        </w:rPr>
        <w:t>29</w:t>
      </w:r>
      <w:r w:rsidRPr="00B1531F">
        <w:rPr>
          <w:lang w:val="el-GR"/>
        </w:rPr>
        <w:tab/>
        <w:t>Εφόσον στα έγγραφα της σύμβασης γίνεται αναφορά σε συγκεκριμένη διάταξη, να συμπληρωθεί ανάλογα το ΤΕΥΔ πχ άρθρο 68 παρ. 2 ν. 3863/2010 .</w:t>
      </w:r>
    </w:p>
    <w:p w:rsidR="001C687A" w:rsidRPr="00B1531F" w:rsidRDefault="001C687A" w:rsidP="001C687A">
      <w:pPr>
        <w:pStyle w:val="af5"/>
        <w:tabs>
          <w:tab w:val="left" w:pos="284"/>
        </w:tabs>
        <w:rPr>
          <w:lang w:val="el-GR"/>
        </w:rPr>
      </w:pPr>
      <w:r w:rsidRPr="001C687A">
        <w:rPr>
          <w:rStyle w:val="a4"/>
          <w:lang w:val="el-GR"/>
        </w:rPr>
        <w:t>30</w:t>
      </w:r>
      <w:r w:rsidRPr="00B1531F">
        <w:rPr>
          <w:lang w:val="el-GR"/>
        </w:rPr>
        <w:tab/>
        <w:t>Όπως προσδιορίζεται στο άρθρο 24 ή στα έγγραφα της σύμβασης</w:t>
      </w:r>
      <w:r w:rsidRPr="00B1531F">
        <w:rPr>
          <w:b/>
          <w:i/>
          <w:lang w:val="el-GR"/>
        </w:rPr>
        <w:t>.</w:t>
      </w:r>
    </w:p>
    <w:p w:rsidR="001C687A" w:rsidRPr="00B1531F" w:rsidRDefault="001C687A" w:rsidP="001C687A">
      <w:pPr>
        <w:pStyle w:val="af5"/>
        <w:tabs>
          <w:tab w:val="left" w:pos="284"/>
        </w:tabs>
        <w:rPr>
          <w:lang w:val="el-GR"/>
        </w:rPr>
      </w:pPr>
      <w:r w:rsidRPr="001C687A">
        <w:rPr>
          <w:rStyle w:val="a4"/>
          <w:lang w:val="el-GR"/>
        </w:rPr>
        <w:t>31</w:t>
      </w:r>
      <w:r w:rsidRPr="00B1531F">
        <w:rPr>
          <w:lang w:val="el-GR"/>
        </w:rPr>
        <w:tab/>
      </w:r>
      <w:proofErr w:type="spellStart"/>
      <w:r w:rsidRPr="00B1531F">
        <w:rPr>
          <w:lang w:val="el-GR"/>
        </w:rPr>
        <w:t>Πρβλ</w:t>
      </w:r>
      <w:proofErr w:type="spellEnd"/>
      <w:r w:rsidRPr="00B1531F">
        <w:rPr>
          <w:lang w:val="el-GR"/>
        </w:rPr>
        <w:t xml:space="preserve"> άρθρο 48.</w:t>
      </w:r>
    </w:p>
    <w:p w:rsidR="001C687A" w:rsidRPr="00B1531F" w:rsidRDefault="001C687A" w:rsidP="001C687A">
      <w:pPr>
        <w:pStyle w:val="af5"/>
        <w:tabs>
          <w:tab w:val="left" w:pos="284"/>
        </w:tabs>
        <w:rPr>
          <w:lang w:val="el-GR"/>
        </w:rPr>
      </w:pPr>
      <w:r w:rsidRPr="001C687A">
        <w:rPr>
          <w:rStyle w:val="a4"/>
          <w:lang w:val="el-GR"/>
        </w:rPr>
        <w:t>32</w:t>
      </w:r>
      <w:r w:rsidRPr="00B1531F">
        <w:rPr>
          <w:lang w:val="el-GR"/>
        </w:rPr>
        <w:tab/>
        <w:t xml:space="preserve"> Η απόδοση όρων είναι σύμφωνη με την </w:t>
      </w:r>
      <w:proofErr w:type="spellStart"/>
      <w:r w:rsidRPr="00B1531F">
        <w:rPr>
          <w:lang w:val="el-GR"/>
        </w:rPr>
        <w:t>περιπτ</w:t>
      </w:r>
      <w:proofErr w:type="spellEnd"/>
      <w:r w:rsidRPr="00B1531F">
        <w:rPr>
          <w:lang w:val="el-GR"/>
        </w:rPr>
        <w:t>. στ παρ. 4 του άρθρου 73 που διαφοροποιείται από τον Κανονισμό ΕΕΕΣ (Κανονισμός ΕΕ 2016/7)</w:t>
      </w:r>
    </w:p>
    <w:p w:rsidR="001C687A" w:rsidRPr="00B1531F" w:rsidRDefault="001C687A" w:rsidP="001C687A">
      <w:pPr>
        <w:pStyle w:val="af5"/>
        <w:tabs>
          <w:tab w:val="left" w:pos="284"/>
        </w:tabs>
        <w:rPr>
          <w:lang w:val="el-GR"/>
        </w:rPr>
      </w:pPr>
      <w:r w:rsidRPr="001C687A">
        <w:rPr>
          <w:rStyle w:val="a4"/>
          <w:lang w:val="el-GR"/>
        </w:rPr>
        <w:t>33</w:t>
      </w:r>
      <w:r w:rsidRPr="00B1531F">
        <w:rPr>
          <w:lang w:val="el-GR"/>
        </w:rPr>
        <w:tab/>
        <w:t xml:space="preserve">Για συμβάσεις έργου, η εκτιμώμενη αξία της οποίας υπερβαίνει το ένα εκατομμύριο (1.000.000) ευρώ εκτός ΦΠΑ (άρθρο 79 παρ. 2). </w:t>
      </w:r>
      <w:proofErr w:type="spellStart"/>
      <w:r w:rsidRPr="00B1531F">
        <w:rPr>
          <w:lang w:val="el-GR"/>
        </w:rPr>
        <w:t>Πρβλ</w:t>
      </w:r>
      <w:proofErr w:type="spellEnd"/>
      <w:r w:rsidRPr="00B1531F">
        <w:rPr>
          <w:lang w:val="el-GR"/>
        </w:rPr>
        <w:t xml:space="preserve">  και άρθρο 375 παρ. 10.</w:t>
      </w:r>
    </w:p>
    <w:p w:rsidR="001C687A" w:rsidRPr="00B1531F" w:rsidRDefault="001C687A" w:rsidP="001C687A">
      <w:pPr>
        <w:pStyle w:val="af5"/>
        <w:tabs>
          <w:tab w:val="left" w:pos="284"/>
        </w:tabs>
        <w:rPr>
          <w:lang w:val="el-GR"/>
        </w:rPr>
      </w:pPr>
      <w:r w:rsidRPr="001C687A">
        <w:rPr>
          <w:rStyle w:val="a4"/>
          <w:lang w:val="el-GR"/>
        </w:rPr>
        <w:t>34</w:t>
      </w:r>
      <w:r w:rsidRPr="00B1531F">
        <w:rPr>
          <w:lang w:val="el-GR"/>
        </w:rPr>
        <w:tab/>
        <w:t xml:space="preserve">Όπως περιγράφεται στο Παράρτημα </w:t>
      </w:r>
      <w:r w:rsidRPr="002F6B21">
        <w:rPr>
          <w:lang w:val="en-US"/>
        </w:rPr>
        <w:t>XI</w:t>
      </w:r>
      <w:r w:rsidRPr="00B1531F">
        <w:rPr>
          <w:lang w:val="el-GR"/>
        </w:rPr>
        <w:t xml:space="preserve"> του Προσαρτήματος Α, </w:t>
      </w:r>
      <w:r w:rsidRPr="00B1531F">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p w:rsidR="001C687A" w:rsidRPr="00B1531F" w:rsidRDefault="001C687A" w:rsidP="001C687A">
      <w:pPr>
        <w:pStyle w:val="af5"/>
        <w:tabs>
          <w:tab w:val="left" w:pos="284"/>
        </w:tabs>
        <w:rPr>
          <w:lang w:val="el-GR"/>
        </w:rPr>
      </w:pPr>
      <w:r w:rsidRPr="001C687A">
        <w:rPr>
          <w:rStyle w:val="a4"/>
          <w:lang w:val="el-GR"/>
        </w:rPr>
        <w:t>35</w:t>
      </w:r>
      <w:r w:rsidRPr="00B1531F">
        <w:rPr>
          <w:lang w:val="el-GR"/>
        </w:rPr>
        <w:tab/>
        <w:t xml:space="preserve"> Μόνον εφόσον επιτρέπεται </w:t>
      </w:r>
      <w:r w:rsidRPr="00B1531F">
        <w:rPr>
          <w:b/>
          <w:i/>
          <w:lang w:val="el-GR"/>
        </w:rPr>
        <w:t xml:space="preserve">στη σχετική διακήρυξη ή στην πρόσκληση ή στα έγγραφα της σύμβασης που αναφέρονται στην διακήρυξη. </w:t>
      </w:r>
    </w:p>
    <w:p w:rsidR="001C687A" w:rsidRPr="00B1531F" w:rsidRDefault="001C687A" w:rsidP="001C687A">
      <w:pPr>
        <w:pStyle w:val="af5"/>
        <w:tabs>
          <w:tab w:val="left" w:pos="284"/>
        </w:tabs>
        <w:rPr>
          <w:lang w:val="el-GR"/>
        </w:rPr>
      </w:pPr>
      <w:r w:rsidRPr="001C687A">
        <w:rPr>
          <w:rStyle w:val="a4"/>
          <w:lang w:val="el-GR"/>
        </w:rPr>
        <w:t>36</w:t>
      </w:r>
      <w:r w:rsidRPr="00B1531F">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B1531F">
        <w:rPr>
          <w:b/>
          <w:i/>
          <w:lang w:val="el-GR"/>
        </w:rPr>
        <w:t xml:space="preserve">. </w:t>
      </w:r>
    </w:p>
    <w:p w:rsidR="001C687A" w:rsidRPr="00B1531F" w:rsidRDefault="001C687A" w:rsidP="001C687A">
      <w:pPr>
        <w:pStyle w:val="af5"/>
        <w:tabs>
          <w:tab w:val="left" w:pos="284"/>
        </w:tabs>
        <w:rPr>
          <w:lang w:val="el-GR"/>
        </w:rPr>
      </w:pPr>
      <w:r w:rsidRPr="001C687A">
        <w:rPr>
          <w:rStyle w:val="a4"/>
          <w:lang w:val="el-GR"/>
        </w:rPr>
        <w:t>37</w:t>
      </w:r>
      <w:r w:rsidRPr="00B1531F">
        <w:rPr>
          <w:lang w:val="el-GR"/>
        </w:rPr>
        <w:tab/>
      </w:r>
      <w:proofErr w:type="spellStart"/>
      <w:r w:rsidRPr="00B1531F">
        <w:rPr>
          <w:lang w:val="el-GR"/>
        </w:rPr>
        <w:t>Π.χ</w:t>
      </w:r>
      <w:proofErr w:type="spellEnd"/>
      <w:r w:rsidRPr="00B1531F">
        <w:rPr>
          <w:lang w:val="el-GR"/>
        </w:rPr>
        <w:t xml:space="preserve"> αναλογία μεταξύ περιουσιακών στοιχείων και υποχρεώσεων </w:t>
      </w:r>
    </w:p>
    <w:p w:rsidR="001C687A" w:rsidRPr="00B1531F" w:rsidRDefault="001C687A" w:rsidP="001C687A">
      <w:pPr>
        <w:pStyle w:val="af5"/>
        <w:tabs>
          <w:tab w:val="left" w:pos="284"/>
        </w:tabs>
        <w:rPr>
          <w:lang w:val="el-GR"/>
        </w:rPr>
      </w:pPr>
      <w:r w:rsidRPr="001C687A">
        <w:rPr>
          <w:rStyle w:val="a4"/>
          <w:lang w:val="el-GR"/>
        </w:rPr>
        <w:t>38</w:t>
      </w:r>
      <w:r w:rsidRPr="00B1531F">
        <w:rPr>
          <w:lang w:val="el-GR"/>
        </w:rPr>
        <w:tab/>
      </w:r>
      <w:proofErr w:type="spellStart"/>
      <w:r w:rsidRPr="00B1531F">
        <w:rPr>
          <w:lang w:val="el-GR"/>
        </w:rPr>
        <w:t>Π.χ</w:t>
      </w:r>
      <w:proofErr w:type="spellEnd"/>
      <w:r w:rsidRPr="00B1531F">
        <w:rPr>
          <w:lang w:val="el-GR"/>
        </w:rPr>
        <w:t xml:space="preserve"> αναλογία μεταξύ περιουσιακών στοιχείων και υποχρεώσεων </w:t>
      </w:r>
    </w:p>
    <w:p w:rsidR="001C687A" w:rsidRPr="00B1531F" w:rsidRDefault="001C687A" w:rsidP="001C687A">
      <w:pPr>
        <w:pStyle w:val="af5"/>
        <w:tabs>
          <w:tab w:val="left" w:pos="284"/>
        </w:tabs>
        <w:rPr>
          <w:lang w:val="el-GR"/>
        </w:rPr>
      </w:pPr>
      <w:r w:rsidRPr="001C687A">
        <w:rPr>
          <w:rStyle w:val="a4"/>
          <w:lang w:val="el-GR"/>
        </w:rPr>
        <w:t>39</w:t>
      </w:r>
      <w:r w:rsidRPr="00B1531F">
        <w:rPr>
          <w:lang w:val="el-GR"/>
        </w:rPr>
        <w:tab/>
        <w:t xml:space="preserve">Οι αναθέτουσες αρχές μπορούν να </w:t>
      </w:r>
      <w:r w:rsidRPr="00B1531F">
        <w:rPr>
          <w:b/>
          <w:lang w:val="el-GR"/>
        </w:rPr>
        <w:t>ζητούν</w:t>
      </w:r>
      <w:r w:rsidRPr="00B1531F">
        <w:rPr>
          <w:lang w:val="el-GR"/>
        </w:rPr>
        <w:t xml:space="preserve"> έως πέντε έτη και να </w:t>
      </w:r>
      <w:r w:rsidRPr="00B1531F">
        <w:rPr>
          <w:b/>
          <w:lang w:val="el-GR"/>
        </w:rPr>
        <w:t>επιτρέπουν</w:t>
      </w:r>
      <w:r w:rsidRPr="00B1531F">
        <w:rPr>
          <w:lang w:val="el-GR"/>
        </w:rPr>
        <w:t xml:space="preserve"> την τεκμηρίωση εμπειρίας  που </w:t>
      </w:r>
      <w:r w:rsidRPr="00B1531F">
        <w:rPr>
          <w:b/>
          <w:lang w:val="el-GR"/>
        </w:rPr>
        <w:t>υπερβαίνει</w:t>
      </w:r>
      <w:r w:rsidRPr="00B1531F">
        <w:rPr>
          <w:lang w:val="el-GR"/>
        </w:rPr>
        <w:t xml:space="preserve"> τα πέντε έτη.</w:t>
      </w:r>
    </w:p>
    <w:p w:rsidR="001C687A" w:rsidRPr="00B1531F" w:rsidRDefault="001C687A" w:rsidP="001C687A">
      <w:pPr>
        <w:pStyle w:val="af5"/>
        <w:tabs>
          <w:tab w:val="left" w:pos="284"/>
        </w:tabs>
        <w:rPr>
          <w:lang w:val="el-GR"/>
        </w:rPr>
      </w:pPr>
      <w:r w:rsidRPr="001C687A">
        <w:rPr>
          <w:rStyle w:val="a4"/>
          <w:lang w:val="el-GR"/>
        </w:rPr>
        <w:t>40</w:t>
      </w:r>
      <w:r w:rsidRPr="00B1531F">
        <w:rPr>
          <w:lang w:val="el-GR"/>
        </w:rPr>
        <w:tab/>
        <w:t xml:space="preserve">Οι αναθέτουσες αρχές μπορούν να </w:t>
      </w:r>
      <w:r w:rsidRPr="00B1531F">
        <w:rPr>
          <w:b/>
          <w:lang w:val="el-GR"/>
        </w:rPr>
        <w:t>ζητούν</w:t>
      </w:r>
      <w:r w:rsidRPr="00B1531F">
        <w:rPr>
          <w:lang w:val="el-GR"/>
        </w:rPr>
        <w:t xml:space="preserve"> έως τρία έτη και να </w:t>
      </w:r>
      <w:r w:rsidRPr="00B1531F">
        <w:rPr>
          <w:b/>
          <w:lang w:val="el-GR"/>
        </w:rPr>
        <w:t>επιτρέπουν</w:t>
      </w:r>
      <w:r w:rsidRPr="00B1531F">
        <w:rPr>
          <w:lang w:val="el-GR"/>
        </w:rPr>
        <w:t xml:space="preserve"> την τεκμηρίωση εμπειρίας που </w:t>
      </w:r>
      <w:r w:rsidRPr="00B1531F">
        <w:rPr>
          <w:b/>
          <w:lang w:val="el-GR"/>
        </w:rPr>
        <w:t>υπερβαίνει</w:t>
      </w:r>
      <w:r w:rsidRPr="00B1531F">
        <w:rPr>
          <w:lang w:val="el-GR"/>
        </w:rPr>
        <w:t xml:space="preserve"> τα τρία έτη.</w:t>
      </w:r>
    </w:p>
    <w:p w:rsidR="001C687A" w:rsidRPr="00B1531F" w:rsidRDefault="001C687A" w:rsidP="001C687A">
      <w:pPr>
        <w:pStyle w:val="af5"/>
        <w:tabs>
          <w:tab w:val="left" w:pos="284"/>
        </w:tabs>
        <w:rPr>
          <w:lang w:val="el-GR"/>
        </w:rPr>
      </w:pPr>
      <w:r w:rsidRPr="001C687A">
        <w:rPr>
          <w:rStyle w:val="a4"/>
          <w:lang w:val="el-GR"/>
        </w:rPr>
        <w:t>41</w:t>
      </w:r>
      <w:r w:rsidRPr="00B1531F">
        <w:rPr>
          <w:lang w:val="el-GR"/>
        </w:rPr>
        <w:tab/>
        <w:t xml:space="preserve">Πρέπει να απαριθμούνται </w:t>
      </w:r>
      <w:r w:rsidRPr="00B1531F">
        <w:rPr>
          <w:b/>
          <w:u w:val="single"/>
          <w:lang w:val="el-GR"/>
        </w:rPr>
        <w:t>όλοι</w:t>
      </w:r>
      <w:r w:rsidRPr="00B1531F">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p w:rsidR="001C687A" w:rsidRPr="00B1531F" w:rsidRDefault="001C687A" w:rsidP="001C687A">
      <w:pPr>
        <w:pStyle w:val="af5"/>
        <w:tabs>
          <w:tab w:val="left" w:pos="284"/>
        </w:tabs>
        <w:rPr>
          <w:lang w:val="el-GR"/>
        </w:rPr>
      </w:pPr>
      <w:r w:rsidRPr="001C687A">
        <w:rPr>
          <w:rStyle w:val="a4"/>
          <w:lang w:val="el-GR"/>
        </w:rPr>
        <w:t>42</w:t>
      </w:r>
      <w:r w:rsidRPr="00B1531F">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B1531F">
        <w:rPr>
          <w:lang w:val="el-GR"/>
        </w:rPr>
        <w:t>, ενότητα Γ, πρέπει να συμπληρώνονται χωριστά έντυπα ΤΕΥΔ.</w:t>
      </w:r>
    </w:p>
    <w:p w:rsidR="001C687A" w:rsidRPr="00B1531F" w:rsidRDefault="001C687A" w:rsidP="001C687A">
      <w:pPr>
        <w:pStyle w:val="af5"/>
        <w:tabs>
          <w:tab w:val="left" w:pos="284"/>
        </w:tabs>
        <w:rPr>
          <w:lang w:val="el-GR"/>
        </w:rPr>
      </w:pPr>
      <w:r w:rsidRPr="001C687A">
        <w:rPr>
          <w:rStyle w:val="a4"/>
          <w:lang w:val="el-GR"/>
        </w:rPr>
        <w:t>43</w:t>
      </w:r>
      <w:r w:rsidRPr="00B1531F">
        <w:rPr>
          <w:lang w:val="el-GR"/>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B1531F">
        <w:rPr>
          <w:lang w:val="el-GR"/>
        </w:rPr>
        <w:t>πάροχος</w:t>
      </w:r>
      <w:proofErr w:type="spellEnd"/>
      <w:r w:rsidRPr="00B1531F">
        <w:rPr>
          <w:lang w:val="el-GR"/>
        </w:rPr>
        <w:t xml:space="preserve"> υπηρεσιών.</w:t>
      </w:r>
    </w:p>
    <w:p w:rsidR="001C687A" w:rsidRPr="00B1531F" w:rsidRDefault="001C687A" w:rsidP="001C687A">
      <w:pPr>
        <w:pStyle w:val="af5"/>
        <w:tabs>
          <w:tab w:val="left" w:pos="284"/>
        </w:tabs>
        <w:rPr>
          <w:lang w:val="el-GR"/>
        </w:rPr>
      </w:pPr>
      <w:r w:rsidRPr="001C687A">
        <w:rPr>
          <w:rStyle w:val="a4"/>
          <w:lang w:val="el-GR"/>
        </w:rPr>
        <w:t>44</w:t>
      </w:r>
      <w:r w:rsidRPr="00B1531F">
        <w:rPr>
          <w:lang w:val="el-GR"/>
        </w:rPr>
        <w:tab/>
        <w:t xml:space="preserve">Επισημαίνεται ότι εάν ο οικονομικός φορέας </w:t>
      </w:r>
      <w:r w:rsidRPr="00B1531F">
        <w:rPr>
          <w:b/>
          <w:u w:val="single"/>
          <w:lang w:val="el-GR"/>
        </w:rPr>
        <w:t>έχει</w:t>
      </w:r>
      <w:r w:rsidRPr="00B1531F">
        <w:rPr>
          <w:lang w:val="el-GR"/>
        </w:rPr>
        <w:t xml:space="preserve"> αποφασίσει να αναθέσει τμήμα της σύμβασης σε τρίτους υπό μορφή υπεργολαβίας </w:t>
      </w:r>
      <w:r w:rsidRPr="00B1531F">
        <w:rPr>
          <w:b/>
          <w:u w:val="single"/>
          <w:lang w:val="el-GR"/>
        </w:rPr>
        <w:t>και</w:t>
      </w:r>
      <w:r w:rsidRPr="00B1531F">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p w:rsidR="001C687A" w:rsidRPr="00B1531F" w:rsidRDefault="001C687A" w:rsidP="001C687A">
      <w:pPr>
        <w:pStyle w:val="af5"/>
        <w:tabs>
          <w:tab w:val="left" w:pos="284"/>
        </w:tabs>
        <w:rPr>
          <w:lang w:val="el-GR"/>
        </w:rPr>
      </w:pPr>
      <w:r w:rsidRPr="001C687A">
        <w:rPr>
          <w:rStyle w:val="a4"/>
          <w:lang w:val="el-GR"/>
        </w:rPr>
        <w:t>45</w:t>
      </w:r>
      <w:r w:rsidRPr="00B1531F">
        <w:rPr>
          <w:lang w:val="el-GR"/>
        </w:rPr>
        <w:tab/>
        <w:t>Διευκρινίστε ποιο στοιχείο αφορά η απάντηση.</w:t>
      </w:r>
    </w:p>
    <w:p w:rsidR="001C687A" w:rsidRPr="00B1531F" w:rsidRDefault="001C687A" w:rsidP="001C687A">
      <w:pPr>
        <w:pStyle w:val="af5"/>
        <w:tabs>
          <w:tab w:val="left" w:pos="284"/>
        </w:tabs>
        <w:rPr>
          <w:lang w:val="el-GR"/>
        </w:rPr>
      </w:pPr>
      <w:r w:rsidRPr="001C687A">
        <w:rPr>
          <w:rStyle w:val="a4"/>
          <w:lang w:val="el-GR"/>
        </w:rPr>
        <w:t>46</w:t>
      </w:r>
      <w:r w:rsidRPr="00B1531F">
        <w:rPr>
          <w:lang w:val="el-GR"/>
        </w:rPr>
        <w:tab/>
        <w:t>Επαναλάβετε όσες φορές χρειάζεται.</w:t>
      </w:r>
    </w:p>
    <w:p w:rsidR="001C687A" w:rsidRPr="00B1531F" w:rsidRDefault="001C687A" w:rsidP="001C687A">
      <w:pPr>
        <w:pStyle w:val="af5"/>
        <w:tabs>
          <w:tab w:val="left" w:pos="284"/>
        </w:tabs>
        <w:rPr>
          <w:lang w:val="el-GR"/>
        </w:rPr>
      </w:pPr>
      <w:r w:rsidRPr="001C687A">
        <w:rPr>
          <w:rStyle w:val="a4"/>
          <w:lang w:val="el-GR"/>
        </w:rPr>
        <w:lastRenderedPageBreak/>
        <w:t>47</w:t>
      </w:r>
      <w:r w:rsidRPr="00B1531F">
        <w:rPr>
          <w:lang w:val="el-GR"/>
        </w:rPr>
        <w:tab/>
        <w:t>Επαναλάβετε όσες φορές χρειάζεται.</w:t>
      </w:r>
    </w:p>
    <w:p w:rsidR="001C687A" w:rsidRPr="00B1531F" w:rsidRDefault="001C687A" w:rsidP="001C687A">
      <w:pPr>
        <w:pStyle w:val="af5"/>
        <w:tabs>
          <w:tab w:val="left" w:pos="284"/>
        </w:tabs>
        <w:rPr>
          <w:lang w:val="el-GR"/>
        </w:rPr>
      </w:pPr>
      <w:r w:rsidRPr="001C687A">
        <w:rPr>
          <w:rStyle w:val="a4"/>
          <w:lang w:val="el-GR"/>
        </w:rPr>
        <w:t>48</w:t>
      </w:r>
      <w:r w:rsidRPr="00B1531F">
        <w:rPr>
          <w:lang w:val="el-GR"/>
        </w:rPr>
        <w:tab/>
      </w:r>
      <w:proofErr w:type="spellStart"/>
      <w:r w:rsidRPr="00B1531F">
        <w:rPr>
          <w:lang w:val="el-GR"/>
        </w:rPr>
        <w:t>Πρβλ</w:t>
      </w:r>
      <w:proofErr w:type="spellEnd"/>
      <w:r w:rsidRPr="00B1531F">
        <w:rPr>
          <w:lang w:val="el-GR"/>
        </w:rPr>
        <w:t xml:space="preserve"> και άρθρο 1 ν. 4250/2014</w:t>
      </w:r>
    </w:p>
    <w:p w:rsidR="001C687A" w:rsidRPr="00B1531F" w:rsidRDefault="001C687A" w:rsidP="001C687A">
      <w:pPr>
        <w:pStyle w:val="af5"/>
        <w:tabs>
          <w:tab w:val="left" w:pos="284"/>
        </w:tabs>
        <w:rPr>
          <w:lang w:val="el-GR"/>
        </w:rPr>
      </w:pPr>
      <w:r w:rsidRPr="001C687A">
        <w:rPr>
          <w:rStyle w:val="a4"/>
          <w:lang w:val="el-GR"/>
        </w:rPr>
        <w:t>49</w:t>
      </w:r>
      <w:r w:rsidRPr="00B1531F">
        <w:rPr>
          <w:lang w:val="el-GR"/>
        </w:rPr>
        <w:tab/>
        <w:t>Υπό την προϋπόθεση ότι ο οικονομικός φορέας έχει παράσχει τις απαραίτητες πληροφορίες (</w:t>
      </w:r>
      <w:r w:rsidRPr="00B1531F">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B1531F">
        <w:rPr>
          <w:lang w:val="el-GR"/>
        </w:rPr>
        <w:t xml:space="preserve"> </w:t>
      </w:r>
    </w:p>
    <w:p w:rsidR="001C687A" w:rsidRPr="00B1531F" w:rsidRDefault="001C687A" w:rsidP="001C687A">
      <w:pPr>
        <w:pStyle w:val="af5"/>
        <w:tabs>
          <w:tab w:val="left" w:pos="284"/>
        </w:tabs>
        <w:spacing w:after="0"/>
        <w:jc w:val="center"/>
        <w:rPr>
          <w:lang w:val="el-GR"/>
        </w:rPr>
      </w:pPr>
    </w:p>
    <w:p w:rsidR="006D2695" w:rsidRPr="00B1531F" w:rsidRDefault="00B1531F" w:rsidP="00B1531F">
      <w:pPr>
        <w:spacing w:after="200" w:line="276" w:lineRule="auto"/>
        <w:rPr>
          <w:kern w:val="1"/>
          <w:szCs w:val="22"/>
          <w:lang w:val="el-GR"/>
        </w:rPr>
      </w:pPr>
      <w:r w:rsidRPr="00B1531F">
        <w:rPr>
          <w:i/>
          <w:kern w:val="1"/>
          <w:szCs w:val="22"/>
          <w:lang w:val="el-GR"/>
        </w:rPr>
        <w:br w:type="page"/>
      </w:r>
    </w:p>
    <w:p w:rsidR="00B1531F" w:rsidRPr="00B1531F" w:rsidRDefault="00B1531F" w:rsidP="00B1531F">
      <w:pPr>
        <w:pStyle w:val="normalwithoutspacing"/>
        <w:spacing w:after="0"/>
        <w:rPr>
          <w:color w:val="5B9BD5"/>
          <w:szCs w:val="22"/>
        </w:rPr>
      </w:pPr>
    </w:p>
    <w:p w:rsidR="006D2695" w:rsidRPr="00444085" w:rsidRDefault="006D2695">
      <w:pPr>
        <w:pStyle w:val="2"/>
        <w:tabs>
          <w:tab w:val="clear" w:pos="567"/>
          <w:tab w:val="left" w:pos="0"/>
        </w:tabs>
        <w:ind w:left="0" w:firstLine="0"/>
        <w:rPr>
          <w:lang w:val="el-GR"/>
        </w:rPr>
      </w:pPr>
      <w:bookmarkStart w:id="58" w:name="_Toc492031057"/>
      <w:r>
        <w:rPr>
          <w:lang w:val="el-GR"/>
        </w:rPr>
        <w:t>ΠΑΡΑΡΤΗΜΑ ΙV – Άλλες Δηλώσεις (Προσαρμοσμένο από την Αναθέτουσα Αρχή)</w:t>
      </w:r>
      <w:bookmarkEnd w:id="58"/>
    </w:p>
    <w:p w:rsidR="006D2695" w:rsidRDefault="006D2695">
      <w:pPr>
        <w:pStyle w:val="normalwithoutspacing"/>
      </w:pPr>
      <w:r>
        <w:t>.</w:t>
      </w:r>
      <w:r w:rsidR="00935239">
        <w:t>ΔΕΝ ΑΠΑΙΤΕΙΤΑΙ</w:t>
      </w:r>
      <w:r>
        <w:t>.</w:t>
      </w:r>
    </w:p>
    <w:p w:rsidR="006D2695" w:rsidRDefault="006D2695">
      <w:pPr>
        <w:pStyle w:val="normalwithoutspacing"/>
      </w:pPr>
    </w:p>
    <w:p w:rsidR="00A77A40" w:rsidRDefault="00A77A40">
      <w:pPr>
        <w:pStyle w:val="2"/>
        <w:tabs>
          <w:tab w:val="clear" w:pos="567"/>
          <w:tab w:val="left" w:pos="0"/>
        </w:tabs>
        <w:ind w:left="0" w:firstLine="0"/>
        <w:rPr>
          <w:lang w:val="el-GR"/>
        </w:rPr>
      </w:pPr>
      <w:bookmarkStart w:id="59" w:name="_Toc492031058"/>
    </w:p>
    <w:p w:rsidR="00A77A40" w:rsidRDefault="00A77A40">
      <w:pPr>
        <w:pStyle w:val="2"/>
        <w:tabs>
          <w:tab w:val="clear" w:pos="567"/>
          <w:tab w:val="left" w:pos="0"/>
        </w:tabs>
        <w:ind w:left="0" w:firstLine="0"/>
        <w:rPr>
          <w:lang w:val="el-GR"/>
        </w:rPr>
      </w:pPr>
    </w:p>
    <w:p w:rsidR="00A77A40" w:rsidRDefault="00A77A40" w:rsidP="00A77A40">
      <w:pPr>
        <w:rPr>
          <w:lang w:val="el-GR"/>
        </w:rPr>
      </w:pPr>
    </w:p>
    <w:p w:rsidR="00A77A40" w:rsidRDefault="00A77A40" w:rsidP="00A77A40">
      <w:pPr>
        <w:rPr>
          <w:lang w:val="el-GR"/>
        </w:rPr>
      </w:pPr>
    </w:p>
    <w:p w:rsidR="00935239" w:rsidRDefault="00935239" w:rsidP="00A77A40">
      <w:pPr>
        <w:rPr>
          <w:lang w:val="el-GR"/>
        </w:rPr>
      </w:pPr>
    </w:p>
    <w:p w:rsidR="00935239" w:rsidRDefault="00935239" w:rsidP="00A77A40">
      <w:pPr>
        <w:rPr>
          <w:lang w:val="el-GR"/>
        </w:rPr>
      </w:pPr>
    </w:p>
    <w:p w:rsidR="00935239" w:rsidRDefault="00935239" w:rsidP="00A77A40">
      <w:pPr>
        <w:rPr>
          <w:lang w:val="el-GR"/>
        </w:rPr>
      </w:pPr>
    </w:p>
    <w:p w:rsidR="00935239" w:rsidRDefault="00935239" w:rsidP="00A77A40">
      <w:pPr>
        <w:rPr>
          <w:lang w:val="el-GR"/>
        </w:rPr>
      </w:pPr>
    </w:p>
    <w:p w:rsidR="00935239" w:rsidRDefault="00935239" w:rsidP="00A77A40">
      <w:pPr>
        <w:rPr>
          <w:lang w:val="el-GR"/>
        </w:rPr>
      </w:pPr>
    </w:p>
    <w:p w:rsidR="00935239" w:rsidRPr="00A77A40" w:rsidRDefault="00935239" w:rsidP="00A77A40">
      <w:pPr>
        <w:rPr>
          <w:lang w:val="el-GR"/>
        </w:rPr>
      </w:pPr>
    </w:p>
    <w:p w:rsidR="006D2695" w:rsidRPr="00444085" w:rsidRDefault="006D2695">
      <w:pPr>
        <w:pStyle w:val="2"/>
        <w:tabs>
          <w:tab w:val="clear" w:pos="567"/>
          <w:tab w:val="left" w:pos="0"/>
        </w:tabs>
        <w:ind w:left="0" w:firstLine="0"/>
        <w:rPr>
          <w:lang w:val="el-GR"/>
        </w:rPr>
      </w:pPr>
      <w:r>
        <w:rPr>
          <w:lang w:val="el-GR"/>
        </w:rPr>
        <w:t>ΠΑΡΑΡΤΗΜΑ V – Υπόδειγμα Τεχνικής Προσφοράς (Προσαρμοσμένο από την Αναθέτουσα Αρχή)</w:t>
      </w:r>
      <w:bookmarkEnd w:id="59"/>
    </w:p>
    <w:p w:rsidR="00355933" w:rsidRDefault="00355933">
      <w:pPr>
        <w:pStyle w:val="normalwithoutspacing"/>
      </w:pPr>
      <w:r>
        <w:t xml:space="preserve"> </w:t>
      </w:r>
    </w:p>
    <w:tbl>
      <w:tblPr>
        <w:tblStyle w:val="afe"/>
        <w:tblW w:w="0" w:type="auto"/>
        <w:tblLook w:val="04A0" w:firstRow="1" w:lastRow="0" w:firstColumn="1" w:lastColumn="0" w:noHBand="0" w:noVBand="1"/>
      </w:tblPr>
      <w:tblGrid>
        <w:gridCol w:w="3318"/>
        <w:gridCol w:w="2602"/>
        <w:gridCol w:w="2602"/>
      </w:tblGrid>
      <w:tr w:rsidR="00355933" w:rsidRPr="00EE789E" w:rsidTr="00FD7CF4">
        <w:trPr>
          <w:trHeight w:val="547"/>
        </w:trPr>
        <w:tc>
          <w:tcPr>
            <w:tcW w:w="8522" w:type="dxa"/>
            <w:gridSpan w:val="3"/>
          </w:tcPr>
          <w:p w:rsidR="00EE789E" w:rsidRDefault="00355933" w:rsidP="008A2B00">
            <w:pPr>
              <w:suppressAutoHyphens w:val="0"/>
              <w:spacing w:after="0"/>
              <w:jc w:val="left"/>
              <w:rPr>
                <w:rFonts w:asciiTheme="minorHAnsi" w:hAnsiTheme="minorHAnsi" w:cstheme="minorBidi"/>
                <w:lang w:val="el-GR" w:eastAsia="en-US"/>
              </w:rPr>
            </w:pPr>
            <w:r w:rsidRPr="00355933">
              <w:rPr>
                <w:rFonts w:asciiTheme="minorHAnsi" w:hAnsiTheme="minorHAnsi" w:cstheme="minorBidi"/>
                <w:lang w:val="el-GR" w:eastAsia="en-US"/>
              </w:rPr>
              <w:t xml:space="preserve">ΕΛΛΗΝΙΚΗ ΔΗΜΟΚΡΑΤΙΑ   </w:t>
            </w:r>
          </w:p>
          <w:p w:rsidR="008A2B00" w:rsidRPr="00355933" w:rsidRDefault="008A2B00" w:rsidP="008A2B00">
            <w:pPr>
              <w:suppressAutoHyphens w:val="0"/>
              <w:spacing w:after="0"/>
              <w:jc w:val="left"/>
              <w:rPr>
                <w:rFonts w:asciiTheme="minorHAnsi" w:hAnsiTheme="minorHAnsi" w:cstheme="minorBidi"/>
                <w:lang w:val="el-GR" w:eastAsia="en-US"/>
              </w:rPr>
            </w:pPr>
            <w:r>
              <w:rPr>
                <w:rFonts w:asciiTheme="minorHAnsi" w:hAnsiTheme="minorHAnsi" w:cstheme="minorBidi"/>
                <w:lang w:val="el-GR" w:eastAsia="en-US"/>
              </w:rPr>
              <w:t xml:space="preserve"> </w:t>
            </w:r>
            <w:r w:rsidRPr="00355933">
              <w:rPr>
                <w:rFonts w:asciiTheme="minorHAnsi" w:hAnsiTheme="minorHAnsi" w:cstheme="minorBidi"/>
                <w:lang w:val="el-GR" w:eastAsia="en-US"/>
              </w:rPr>
              <w:t>ΝΟΜΟΣ ΑΙΤΩΛ/ΝΙΑΣ</w:t>
            </w:r>
            <w:r>
              <w:rPr>
                <w:rFonts w:asciiTheme="minorHAnsi" w:hAnsiTheme="minorHAnsi" w:cstheme="minorBidi"/>
                <w:lang w:val="el-GR" w:eastAsia="en-US"/>
              </w:rPr>
              <w:t xml:space="preserve">                                       </w:t>
            </w:r>
            <w:r w:rsidR="00EE789E">
              <w:rPr>
                <w:rFonts w:asciiTheme="minorHAnsi" w:hAnsiTheme="minorHAnsi" w:cstheme="minorBidi"/>
                <w:lang w:val="el-GR" w:eastAsia="en-US"/>
              </w:rPr>
              <w:t>ΠΡΟΜΗΘΕΙΑ</w:t>
            </w:r>
            <w:r>
              <w:rPr>
                <w:rFonts w:asciiTheme="minorHAnsi" w:hAnsiTheme="minorHAnsi" w:cstheme="minorBidi"/>
                <w:lang w:val="el-GR" w:eastAsia="en-US"/>
              </w:rPr>
              <w:t xml:space="preserve">  ΚΑΔΩΝ ΜΗΧΑΝΙΚΗΣ ΑΠΟΚΟΜΙΔΗΣ</w:t>
            </w:r>
          </w:p>
          <w:p w:rsidR="00355933" w:rsidRPr="00355933" w:rsidRDefault="00355933" w:rsidP="00355933">
            <w:pPr>
              <w:suppressAutoHyphens w:val="0"/>
              <w:spacing w:after="0"/>
              <w:jc w:val="left"/>
              <w:rPr>
                <w:rFonts w:asciiTheme="minorHAnsi" w:hAnsiTheme="minorHAnsi" w:cstheme="minorBidi"/>
                <w:lang w:val="el-GR" w:eastAsia="en-US"/>
              </w:rPr>
            </w:pPr>
            <w:r w:rsidRPr="00355933">
              <w:rPr>
                <w:rFonts w:asciiTheme="minorHAnsi" w:hAnsiTheme="minorHAnsi" w:cstheme="minorBidi"/>
                <w:lang w:val="el-GR" w:eastAsia="en-US"/>
              </w:rPr>
              <w:t>ΔΗΜΟΣ: ΝΑΥΠΑΚΤΙΑΣ</w:t>
            </w:r>
          </w:p>
          <w:p w:rsidR="00355933" w:rsidRPr="00355933" w:rsidRDefault="00355933" w:rsidP="00355933">
            <w:pPr>
              <w:suppressAutoHyphens w:val="0"/>
              <w:spacing w:after="0"/>
              <w:jc w:val="left"/>
              <w:rPr>
                <w:rFonts w:asciiTheme="minorHAnsi" w:hAnsiTheme="minorHAnsi" w:cstheme="minorBidi"/>
                <w:lang w:val="el-GR" w:eastAsia="en-US"/>
              </w:rPr>
            </w:pPr>
            <w:r w:rsidRPr="00355933">
              <w:rPr>
                <w:rFonts w:asciiTheme="minorHAnsi" w:hAnsiTheme="minorHAnsi" w:cstheme="minorBidi"/>
                <w:lang w:val="el-GR" w:eastAsia="en-US"/>
              </w:rPr>
              <w:t>Δ/ΝΣΗ ΠΕΡΙΒΑΛΛΟΝΤΟΣ</w:t>
            </w:r>
          </w:p>
          <w:p w:rsidR="00355933" w:rsidRPr="00355933" w:rsidRDefault="00355933" w:rsidP="00355933">
            <w:pPr>
              <w:suppressAutoHyphens w:val="0"/>
              <w:spacing w:after="0"/>
              <w:jc w:val="left"/>
              <w:rPr>
                <w:rFonts w:asciiTheme="minorHAnsi" w:hAnsiTheme="minorHAnsi" w:cstheme="minorBidi"/>
                <w:lang w:val="el-GR" w:eastAsia="en-US"/>
              </w:rPr>
            </w:pPr>
            <w:r w:rsidRPr="00355933">
              <w:rPr>
                <w:rFonts w:asciiTheme="minorHAnsi" w:hAnsiTheme="minorHAnsi" w:cstheme="minorBidi"/>
                <w:lang w:val="el-GR" w:eastAsia="en-US"/>
              </w:rPr>
              <w:t>&amp;ΠΟΙΟΤΗΤΑΣ ΖΩΗΣ</w:t>
            </w:r>
          </w:p>
          <w:p w:rsidR="008A2B00" w:rsidRDefault="00355933" w:rsidP="00355933">
            <w:pPr>
              <w:suppressAutoHyphens w:val="0"/>
              <w:spacing w:after="0"/>
              <w:jc w:val="left"/>
              <w:rPr>
                <w:rFonts w:asciiTheme="minorHAnsi" w:hAnsiTheme="minorHAnsi" w:cstheme="minorBidi"/>
                <w:lang w:val="el-GR" w:eastAsia="en-US"/>
              </w:rPr>
            </w:pPr>
            <w:r w:rsidRPr="00355933">
              <w:rPr>
                <w:rFonts w:asciiTheme="minorHAnsi" w:hAnsiTheme="minorHAnsi" w:cstheme="minorBidi"/>
                <w:lang w:val="el-GR" w:eastAsia="en-US"/>
              </w:rPr>
              <w:t xml:space="preserve">ΤΜ.ΚΑΘΑΡΙΟΤΗΤΑΣ </w:t>
            </w:r>
          </w:p>
          <w:p w:rsidR="00355933" w:rsidRPr="00355933" w:rsidRDefault="00355933" w:rsidP="00355933">
            <w:pPr>
              <w:suppressAutoHyphens w:val="0"/>
              <w:spacing w:after="0"/>
              <w:jc w:val="left"/>
              <w:rPr>
                <w:rFonts w:asciiTheme="minorHAnsi" w:hAnsiTheme="minorHAnsi" w:cstheme="minorBidi"/>
                <w:lang w:val="el-GR" w:eastAsia="en-US"/>
              </w:rPr>
            </w:pPr>
            <w:r w:rsidRPr="00355933">
              <w:rPr>
                <w:rFonts w:asciiTheme="minorHAnsi" w:hAnsiTheme="minorHAnsi" w:cstheme="minorBidi"/>
                <w:lang w:val="el-GR" w:eastAsia="en-US"/>
              </w:rPr>
              <w:t xml:space="preserve">ΚΑΙ ΑΝΑΚΥΚΛΩΣΗΣ          </w:t>
            </w:r>
          </w:p>
          <w:p w:rsidR="00355933" w:rsidRPr="000C7AD5" w:rsidRDefault="00355933" w:rsidP="00355933">
            <w:pPr>
              <w:suppressAutoHyphens w:val="0"/>
              <w:spacing w:after="0"/>
              <w:jc w:val="left"/>
              <w:rPr>
                <w:rFonts w:asciiTheme="minorHAnsi" w:hAnsiTheme="minorHAnsi" w:cstheme="minorBidi"/>
                <w:lang w:val="el-GR" w:eastAsia="en-US"/>
              </w:rPr>
            </w:pPr>
            <w:r w:rsidRPr="00355933">
              <w:rPr>
                <w:rFonts w:asciiTheme="minorHAnsi" w:hAnsiTheme="minorHAnsi" w:cstheme="minorBidi"/>
                <w:lang w:val="el-GR" w:eastAsia="en-US"/>
              </w:rPr>
              <w:t xml:space="preserve">                                                                ΑΡ.ΜΕΛΕΤΗΣ  </w:t>
            </w:r>
            <w:r w:rsidR="008A2B00">
              <w:rPr>
                <w:rFonts w:asciiTheme="minorHAnsi" w:hAnsiTheme="minorHAnsi" w:cstheme="minorBidi"/>
                <w:lang w:val="el-GR" w:eastAsia="en-US"/>
              </w:rPr>
              <w:t xml:space="preserve"> </w:t>
            </w:r>
            <w:r w:rsidR="00C34EC8" w:rsidRPr="000C7AD5">
              <w:rPr>
                <w:rFonts w:asciiTheme="minorHAnsi" w:hAnsiTheme="minorHAnsi" w:cstheme="minorBidi"/>
                <w:lang w:val="el-GR" w:eastAsia="en-US"/>
              </w:rPr>
              <w:t>61</w:t>
            </w:r>
            <w:r w:rsidRPr="00355933">
              <w:rPr>
                <w:rFonts w:asciiTheme="minorHAnsi" w:hAnsiTheme="minorHAnsi" w:cstheme="minorBidi"/>
                <w:lang w:val="el-GR" w:eastAsia="en-US"/>
              </w:rPr>
              <w:t>/201</w:t>
            </w:r>
            <w:r w:rsidR="00C34EC8" w:rsidRPr="000C7AD5">
              <w:rPr>
                <w:rFonts w:asciiTheme="minorHAnsi" w:hAnsiTheme="minorHAnsi" w:cstheme="minorBidi"/>
                <w:lang w:val="el-GR" w:eastAsia="en-US"/>
              </w:rPr>
              <w:t>9</w:t>
            </w:r>
          </w:p>
          <w:p w:rsidR="00355933" w:rsidRPr="00355933" w:rsidRDefault="00355933" w:rsidP="00355933">
            <w:pPr>
              <w:suppressAutoHyphens w:val="0"/>
              <w:spacing w:after="0"/>
              <w:jc w:val="center"/>
              <w:rPr>
                <w:rFonts w:asciiTheme="minorHAnsi" w:hAnsiTheme="minorHAnsi" w:cstheme="minorBidi"/>
                <w:b/>
                <w:lang w:val="el-GR" w:eastAsia="en-US"/>
              </w:rPr>
            </w:pPr>
            <w:r w:rsidRPr="00355933">
              <w:rPr>
                <w:rFonts w:asciiTheme="minorHAnsi" w:hAnsiTheme="minorHAnsi" w:cstheme="minorBidi"/>
                <w:b/>
                <w:lang w:val="el-GR" w:eastAsia="en-US"/>
              </w:rPr>
              <w:t>Υπόδειγμα Τεχνικής Προσφοράς</w:t>
            </w:r>
          </w:p>
        </w:tc>
      </w:tr>
      <w:tr w:rsidR="00355933" w:rsidRPr="00355933" w:rsidTr="00FD7CF4">
        <w:tc>
          <w:tcPr>
            <w:tcW w:w="3318" w:type="dxa"/>
          </w:tcPr>
          <w:p w:rsidR="00355933" w:rsidRPr="00355933" w:rsidRDefault="00355933" w:rsidP="00355933">
            <w:pPr>
              <w:suppressAutoHyphens w:val="0"/>
              <w:spacing w:after="0"/>
              <w:jc w:val="left"/>
              <w:rPr>
                <w:rFonts w:asciiTheme="minorHAnsi" w:hAnsiTheme="minorHAnsi" w:cstheme="minorBidi"/>
                <w:lang w:val="el-GR" w:eastAsia="en-US"/>
              </w:rPr>
            </w:pPr>
            <w:r w:rsidRPr="00355933">
              <w:rPr>
                <w:rFonts w:asciiTheme="minorHAnsi" w:hAnsiTheme="minorHAnsi" w:cstheme="minorBidi"/>
                <w:lang w:val="el-GR" w:eastAsia="en-US"/>
              </w:rPr>
              <w:t xml:space="preserve">ΥΛΙΚΟ </w:t>
            </w:r>
          </w:p>
        </w:tc>
        <w:tc>
          <w:tcPr>
            <w:tcW w:w="2602" w:type="dxa"/>
          </w:tcPr>
          <w:p w:rsidR="00355933" w:rsidRPr="00A77A40" w:rsidRDefault="00A77A40" w:rsidP="00355933">
            <w:pPr>
              <w:suppressAutoHyphens w:val="0"/>
              <w:spacing w:after="0"/>
              <w:jc w:val="left"/>
              <w:rPr>
                <w:rFonts w:asciiTheme="minorHAnsi" w:hAnsiTheme="minorHAnsi" w:cstheme="minorBidi"/>
                <w:lang w:val="el-GR" w:eastAsia="en-US"/>
              </w:rPr>
            </w:pPr>
            <w:r w:rsidRPr="00A77A40">
              <w:rPr>
                <w:rFonts w:asciiTheme="minorHAnsi" w:hAnsiTheme="minorHAnsi" w:cstheme="minorBidi"/>
                <w:lang w:val="el-GR" w:eastAsia="en-US"/>
              </w:rPr>
              <w:t>ΤΥΠΟΣ-</w:t>
            </w:r>
            <w:r w:rsidR="00355933" w:rsidRPr="00A77A40">
              <w:rPr>
                <w:rFonts w:asciiTheme="minorHAnsi" w:hAnsiTheme="minorHAnsi" w:cstheme="minorBidi"/>
                <w:lang w:val="el-GR" w:eastAsia="en-US"/>
              </w:rPr>
              <w:t>ΣΥΜΜΟΡΦΩΣΗ(ΝΑΙ)</w:t>
            </w:r>
          </w:p>
        </w:tc>
        <w:tc>
          <w:tcPr>
            <w:tcW w:w="2602" w:type="dxa"/>
          </w:tcPr>
          <w:p w:rsidR="00355933" w:rsidRPr="00355933" w:rsidRDefault="00355933" w:rsidP="00355933">
            <w:pPr>
              <w:suppressAutoHyphens w:val="0"/>
              <w:spacing w:after="0"/>
              <w:jc w:val="left"/>
              <w:rPr>
                <w:rFonts w:asciiTheme="minorHAnsi" w:hAnsiTheme="minorHAnsi" w:cstheme="minorBidi"/>
                <w:lang w:val="el-GR" w:eastAsia="en-US"/>
              </w:rPr>
            </w:pPr>
            <w:r w:rsidRPr="00355933">
              <w:rPr>
                <w:rFonts w:asciiTheme="minorHAnsi" w:hAnsiTheme="minorHAnsi" w:cstheme="minorBidi"/>
                <w:lang w:val="el-GR" w:eastAsia="en-US"/>
              </w:rPr>
              <w:t>ΠΑΡΑΤΗΡΗΣΕΙΣ(ΟΧΙ)</w:t>
            </w:r>
          </w:p>
        </w:tc>
      </w:tr>
      <w:tr w:rsidR="00676CF6" w:rsidRPr="00F46448" w:rsidTr="00FD7CF4">
        <w:tc>
          <w:tcPr>
            <w:tcW w:w="3318" w:type="dxa"/>
          </w:tcPr>
          <w:p w:rsidR="00676CF6" w:rsidRPr="00676CF6" w:rsidRDefault="00676CF6" w:rsidP="00676CF6">
            <w:pPr>
              <w:suppressAutoHyphens w:val="0"/>
              <w:spacing w:after="0" w:line="240" w:lineRule="atLeast"/>
              <w:rPr>
                <w:rFonts w:asciiTheme="minorHAnsi" w:hAnsiTheme="minorHAnsi" w:cstheme="minorBidi"/>
                <w:lang w:val="el-GR" w:eastAsia="en-US"/>
              </w:rPr>
            </w:pPr>
            <w:r w:rsidRPr="00676CF6">
              <w:rPr>
                <w:rFonts w:asciiTheme="minorHAnsi" w:hAnsiTheme="minorHAnsi" w:cstheme="minorBidi"/>
                <w:lang w:val="el-GR" w:eastAsia="en-US"/>
              </w:rPr>
              <w:t>Οι κάδοι μηχανικής αποκομιδής πρέπει να είναι πρόσφατης κατασκευής και να ακολουθούν τα STANDARDS ΕΝ 840-2, 5, 6  και να είναι ικανοί να δεχθούν οικιακά, εμπορικά και βιομηχανικά απορρίμματα καθώς και αντικείμενα με μεγάλο όγκο.</w:t>
            </w:r>
          </w:p>
          <w:p w:rsidR="00676CF6" w:rsidRPr="00676CF6" w:rsidRDefault="00676CF6" w:rsidP="00676CF6">
            <w:pPr>
              <w:suppressAutoHyphens w:val="0"/>
              <w:spacing w:after="0" w:line="240" w:lineRule="atLeast"/>
              <w:rPr>
                <w:rFonts w:asciiTheme="minorHAnsi" w:hAnsiTheme="minorHAnsi" w:cstheme="minorBidi"/>
                <w:lang w:val="el-GR" w:eastAsia="en-US"/>
              </w:rPr>
            </w:pPr>
            <w:r w:rsidRPr="00676CF6">
              <w:rPr>
                <w:rFonts w:asciiTheme="minorHAnsi" w:hAnsiTheme="minorHAnsi" w:cstheme="minorBidi"/>
                <w:lang w:val="el-GR" w:eastAsia="en-US"/>
              </w:rPr>
              <w:tab/>
              <w:t>Η χωρητικότητα των κάδων θα είναι 1.100 λίτρα +5% αντίστοιχα. αποδεικνυόμενη από την αναλυτική έκθεση ελέγχου του προϊόντος που ακολουθεί το πιστοποιητικό ποιότητας ΕΝ-840</w:t>
            </w:r>
          </w:p>
          <w:p w:rsidR="00676CF6" w:rsidRPr="00676CF6" w:rsidRDefault="00676CF6" w:rsidP="00676CF6">
            <w:pPr>
              <w:suppressAutoHyphens w:val="0"/>
              <w:spacing w:after="0" w:line="240" w:lineRule="atLeast"/>
              <w:rPr>
                <w:rFonts w:asciiTheme="minorHAnsi" w:hAnsiTheme="minorHAnsi" w:cstheme="minorBidi"/>
                <w:lang w:val="el-GR" w:eastAsia="en-US"/>
              </w:rPr>
            </w:pPr>
            <w:r w:rsidRPr="00676CF6">
              <w:rPr>
                <w:rFonts w:asciiTheme="minorHAnsi" w:hAnsiTheme="minorHAnsi" w:cstheme="minorBidi"/>
                <w:lang w:val="el-GR" w:eastAsia="en-US"/>
              </w:rPr>
              <w:tab/>
              <w:t xml:space="preserve">Οι κάδοι θα είναι κατάλληλοι για την προσωρινή </w:t>
            </w:r>
            <w:r w:rsidRPr="00676CF6">
              <w:rPr>
                <w:rFonts w:asciiTheme="minorHAnsi" w:hAnsiTheme="minorHAnsi" w:cstheme="minorBidi"/>
                <w:lang w:val="el-GR" w:eastAsia="en-US"/>
              </w:rPr>
              <w:lastRenderedPageBreak/>
              <w:t>αποθήκευση όλων των οικιακών, εμπορικών και βιομηχανικών απορριμμάτων.</w:t>
            </w:r>
          </w:p>
          <w:p w:rsidR="00676CF6" w:rsidRPr="00676CF6" w:rsidRDefault="00676CF6" w:rsidP="00676CF6">
            <w:pPr>
              <w:suppressAutoHyphens w:val="0"/>
              <w:spacing w:after="0" w:line="240" w:lineRule="atLeast"/>
              <w:rPr>
                <w:rFonts w:asciiTheme="minorHAnsi" w:hAnsiTheme="minorHAnsi" w:cstheme="minorBidi"/>
                <w:lang w:val="el-GR" w:eastAsia="en-US"/>
              </w:rPr>
            </w:pPr>
            <w:r w:rsidRPr="00676CF6">
              <w:rPr>
                <w:rFonts w:asciiTheme="minorHAnsi" w:hAnsiTheme="minorHAnsi" w:cstheme="minorBidi"/>
                <w:lang w:val="el-GR" w:eastAsia="en-US"/>
              </w:rPr>
              <w:t>Πάνω στις πλευρικές επιφάνειες του κάδου και περίπου στο κέντρο τους να είναι ακλόνητα στερεωμένοι δύο κυλινδροειδείς σωλήνες που χρησιμεύουν για την ανάρτηση του κάδου από τον μηχανισμό εκκένωσης κάδων του απορριμματοφόρου (βραχίονες). Επίσης, με το ειδικά ενισχυμένο χείλος του κάδου να είναι δυνατή η ανύψωση του και με ανυψωτικό σύστημα τύπου κτένας.</w:t>
            </w:r>
          </w:p>
          <w:p w:rsidR="00676CF6" w:rsidRPr="00676CF6" w:rsidRDefault="00676CF6" w:rsidP="00676CF6">
            <w:pPr>
              <w:suppressAutoHyphens w:val="0"/>
              <w:spacing w:after="0" w:line="240" w:lineRule="atLeast"/>
              <w:rPr>
                <w:rFonts w:asciiTheme="minorHAnsi" w:hAnsiTheme="minorHAnsi" w:cstheme="minorBidi"/>
                <w:lang w:val="el-GR" w:eastAsia="en-US"/>
              </w:rPr>
            </w:pPr>
            <w:r w:rsidRPr="00676CF6">
              <w:rPr>
                <w:rFonts w:asciiTheme="minorHAnsi" w:hAnsiTheme="minorHAnsi" w:cstheme="minorBidi"/>
                <w:lang w:val="el-GR" w:eastAsia="en-US"/>
              </w:rPr>
              <w:tab/>
              <w:t>Ο κάδος επίσης θα φέρει τις απαραίτητες χειρολαβές κατάλληλης διατομής και ενίσχυσης για την εύκολη μετακίνησή του και την εργονομική χρήση του.</w:t>
            </w:r>
          </w:p>
          <w:p w:rsidR="00676CF6" w:rsidRPr="00355933" w:rsidDel="00CC4B6B" w:rsidRDefault="00676CF6" w:rsidP="00355933">
            <w:pPr>
              <w:suppressAutoHyphens w:val="0"/>
              <w:spacing w:after="0"/>
              <w:jc w:val="left"/>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r>
      <w:tr w:rsidR="00676CF6" w:rsidRPr="00F46448" w:rsidTr="00FD7CF4">
        <w:tc>
          <w:tcPr>
            <w:tcW w:w="3318" w:type="dxa"/>
          </w:tcPr>
          <w:p w:rsidR="00676CF6" w:rsidRPr="00676CF6" w:rsidRDefault="00676CF6" w:rsidP="00676CF6">
            <w:pPr>
              <w:suppressAutoHyphens w:val="0"/>
              <w:spacing w:after="0"/>
              <w:jc w:val="left"/>
              <w:rPr>
                <w:rFonts w:asciiTheme="minorHAnsi" w:hAnsiTheme="minorHAnsi" w:cstheme="minorBidi"/>
                <w:lang w:val="el-GR" w:eastAsia="en-US"/>
              </w:rPr>
            </w:pPr>
            <w:r w:rsidRPr="00676CF6">
              <w:rPr>
                <w:rFonts w:asciiTheme="minorHAnsi" w:hAnsiTheme="minorHAnsi" w:cstheme="minorBidi"/>
                <w:lang w:val="el-GR" w:eastAsia="en-US"/>
              </w:rPr>
              <w:lastRenderedPageBreak/>
              <w:t xml:space="preserve">Όλα τα πλαστικά τμήματα πρέπει να είναι  </w:t>
            </w:r>
            <w:proofErr w:type="spellStart"/>
            <w:r w:rsidRPr="00676CF6">
              <w:rPr>
                <w:rFonts w:asciiTheme="minorHAnsi" w:hAnsiTheme="minorHAnsi" w:cstheme="minorBidi"/>
                <w:lang w:val="el-GR" w:eastAsia="en-US"/>
              </w:rPr>
              <w:t>μονομπλόκ</w:t>
            </w:r>
            <w:proofErr w:type="spellEnd"/>
            <w:r w:rsidRPr="00676CF6">
              <w:rPr>
                <w:rFonts w:asciiTheme="minorHAnsi" w:hAnsiTheme="minorHAnsi" w:cstheme="minorBidi"/>
                <w:lang w:val="el-GR" w:eastAsia="en-US"/>
              </w:rPr>
              <w:t xml:space="preserve"> και συγκεκριμένα το κυρίως σώμα, συμπεριλαμβανόμενων των βάσεων </w:t>
            </w:r>
            <w:proofErr w:type="spellStart"/>
            <w:r w:rsidRPr="00676CF6">
              <w:rPr>
                <w:rFonts w:asciiTheme="minorHAnsi" w:hAnsiTheme="minorHAnsi" w:cstheme="minorBidi"/>
                <w:lang w:val="el-GR" w:eastAsia="en-US"/>
              </w:rPr>
              <w:t>έδρασης</w:t>
            </w:r>
            <w:proofErr w:type="spellEnd"/>
            <w:r w:rsidRPr="00676CF6">
              <w:rPr>
                <w:rFonts w:asciiTheme="minorHAnsi" w:hAnsiTheme="minorHAnsi" w:cstheme="minorBidi"/>
                <w:lang w:val="el-GR" w:eastAsia="en-US"/>
              </w:rPr>
              <w:t xml:space="preserve"> του καπακιού, καπάκι </w:t>
            </w:r>
            <w:proofErr w:type="spellStart"/>
            <w:r w:rsidRPr="00676CF6">
              <w:rPr>
                <w:rFonts w:asciiTheme="minorHAnsi" w:hAnsiTheme="minorHAnsi" w:cstheme="minorBidi"/>
                <w:lang w:val="el-GR" w:eastAsia="en-US"/>
              </w:rPr>
              <w:t>κ.λ.π</w:t>
            </w:r>
            <w:proofErr w:type="spellEnd"/>
            <w:r w:rsidRPr="00676CF6">
              <w:rPr>
                <w:rFonts w:asciiTheme="minorHAnsi" w:hAnsiTheme="minorHAnsi" w:cstheme="minorBidi"/>
                <w:lang w:val="el-GR" w:eastAsia="en-US"/>
              </w:rPr>
              <w:t xml:space="preserve">., θα πρέπει να αποτελούν αυτοτελή </w:t>
            </w:r>
            <w:proofErr w:type="spellStart"/>
            <w:r w:rsidRPr="00676CF6">
              <w:rPr>
                <w:rFonts w:asciiTheme="minorHAnsi" w:hAnsiTheme="minorHAnsi" w:cstheme="minorBidi"/>
                <w:lang w:val="el-GR" w:eastAsia="en-US"/>
              </w:rPr>
              <w:t>μονομπλόκ</w:t>
            </w:r>
            <w:proofErr w:type="spellEnd"/>
            <w:r w:rsidRPr="00676CF6">
              <w:rPr>
                <w:rFonts w:asciiTheme="minorHAnsi" w:hAnsiTheme="minorHAnsi" w:cstheme="minorBidi"/>
                <w:lang w:val="el-GR" w:eastAsia="en-US"/>
              </w:rPr>
              <w:t xml:space="preserve"> τμήματα.</w:t>
            </w:r>
          </w:p>
          <w:p w:rsidR="00676CF6" w:rsidRPr="00676CF6" w:rsidRDefault="00676CF6" w:rsidP="00676CF6">
            <w:pPr>
              <w:suppressAutoHyphens w:val="0"/>
              <w:spacing w:after="0"/>
              <w:jc w:val="left"/>
              <w:rPr>
                <w:rFonts w:asciiTheme="minorHAnsi" w:hAnsiTheme="minorHAnsi" w:cstheme="minorBidi"/>
                <w:lang w:val="el-GR" w:eastAsia="en-US"/>
              </w:rPr>
            </w:pPr>
            <w:r w:rsidRPr="00676CF6">
              <w:rPr>
                <w:rFonts w:asciiTheme="minorHAnsi" w:hAnsiTheme="minorHAnsi" w:cstheme="minorBidi"/>
                <w:lang w:val="el-GR" w:eastAsia="en-US"/>
              </w:rPr>
              <w:t>Πρέπει να έχουν κατασκευαστεί με  συμπαγή χύτευση και ενίσχυση πλαστικού (πολυαιθυλενίου) υπό πίεση (INJECTION) από πολυαιθυλένιο υψηλού μοριακού βάρους με ειδικούς σταθεροποιητές έναντι πολυμερισμού από υπέρυθρες ακτίνες και από πρωτογενές υλικό.</w:t>
            </w:r>
          </w:p>
          <w:p w:rsidR="00676CF6" w:rsidRPr="00676CF6" w:rsidRDefault="00676CF6" w:rsidP="00676CF6">
            <w:pPr>
              <w:suppressAutoHyphens w:val="0"/>
              <w:spacing w:after="0"/>
              <w:jc w:val="left"/>
              <w:rPr>
                <w:rFonts w:asciiTheme="minorHAnsi" w:hAnsiTheme="minorHAnsi" w:cstheme="minorBidi"/>
                <w:lang w:val="el-GR" w:eastAsia="en-US"/>
              </w:rPr>
            </w:pPr>
            <w:r w:rsidRPr="00676CF6">
              <w:rPr>
                <w:rFonts w:asciiTheme="minorHAnsi" w:hAnsiTheme="minorHAnsi" w:cstheme="minorBidi"/>
                <w:lang w:val="el-GR" w:eastAsia="en-US"/>
              </w:rPr>
              <w:t xml:space="preserve">     </w:t>
            </w:r>
            <w:r w:rsidRPr="00676CF6">
              <w:rPr>
                <w:rFonts w:asciiTheme="minorHAnsi" w:hAnsiTheme="minorHAnsi" w:cstheme="minorBidi"/>
                <w:lang w:val="el-GR" w:eastAsia="en-US"/>
              </w:rPr>
              <w:tab/>
              <w:t>Πρέπει να έχουν απόλυτη ανθεκτικότητα στις πολύ χαμηλές και πολύ υψηλές θερμοκρασίες, κλιματολογικές μεταβολές (και μάλιστα απότομες) και σε χημικές αντιδράσεις.</w:t>
            </w:r>
          </w:p>
          <w:p w:rsidR="00676CF6" w:rsidRPr="00676CF6" w:rsidRDefault="00676CF6" w:rsidP="00676CF6">
            <w:pPr>
              <w:suppressAutoHyphens w:val="0"/>
              <w:spacing w:after="0"/>
              <w:jc w:val="left"/>
              <w:rPr>
                <w:rFonts w:asciiTheme="minorHAnsi" w:hAnsiTheme="minorHAnsi" w:cstheme="minorBidi"/>
                <w:lang w:val="el-GR" w:eastAsia="en-US"/>
              </w:rPr>
            </w:pPr>
            <w:r w:rsidRPr="00676CF6">
              <w:rPr>
                <w:rFonts w:asciiTheme="minorHAnsi" w:hAnsiTheme="minorHAnsi" w:cstheme="minorBidi"/>
                <w:lang w:val="el-GR" w:eastAsia="en-US"/>
              </w:rPr>
              <w:tab/>
              <w:t xml:space="preserve">Το υλικό </w:t>
            </w:r>
            <w:proofErr w:type="spellStart"/>
            <w:r w:rsidRPr="00676CF6">
              <w:rPr>
                <w:rFonts w:asciiTheme="minorHAnsi" w:hAnsiTheme="minorHAnsi" w:cstheme="minorBidi"/>
                <w:lang w:val="el-GR" w:eastAsia="en-US"/>
              </w:rPr>
              <w:t>εκχυόμενο</w:t>
            </w:r>
            <w:proofErr w:type="spellEnd"/>
            <w:r w:rsidRPr="00676CF6">
              <w:rPr>
                <w:rFonts w:asciiTheme="minorHAnsi" w:hAnsiTheme="minorHAnsi" w:cstheme="minorBidi"/>
                <w:lang w:val="el-GR" w:eastAsia="en-US"/>
              </w:rPr>
              <w:t xml:space="preserve"> να έχει ομοιόμορφη και ομοιογενή κατανομή σ' όλα τα σημεία του κάδου.</w:t>
            </w:r>
          </w:p>
          <w:p w:rsidR="00676CF6" w:rsidRPr="00355933" w:rsidDel="00CC4B6B" w:rsidRDefault="00676CF6" w:rsidP="00676CF6">
            <w:pPr>
              <w:suppressAutoHyphens w:val="0"/>
              <w:spacing w:after="0"/>
              <w:jc w:val="left"/>
              <w:rPr>
                <w:rFonts w:asciiTheme="minorHAnsi" w:hAnsiTheme="minorHAnsi" w:cstheme="minorBidi"/>
                <w:lang w:val="el-GR" w:eastAsia="en-US"/>
              </w:rPr>
            </w:pPr>
            <w:r w:rsidRPr="00676CF6">
              <w:rPr>
                <w:rFonts w:asciiTheme="minorHAnsi" w:hAnsiTheme="minorHAnsi" w:cstheme="minorBidi"/>
                <w:lang w:val="el-GR" w:eastAsia="en-US"/>
              </w:rPr>
              <w:t xml:space="preserve">Το βάρος του κάδου  θα είναι  50-55 κιλά περίπου και το πάχος του </w:t>
            </w:r>
            <w:r w:rsidRPr="00676CF6">
              <w:rPr>
                <w:rFonts w:asciiTheme="minorHAnsi" w:hAnsiTheme="minorHAnsi" w:cstheme="minorBidi"/>
                <w:lang w:val="el-GR" w:eastAsia="en-US"/>
              </w:rPr>
              <w:lastRenderedPageBreak/>
              <w:t>σώματος τουλάχιστον  5,5 χιλιοστά.</w:t>
            </w: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r>
      <w:tr w:rsidR="00676CF6" w:rsidRPr="00F46448" w:rsidTr="00FD7CF4">
        <w:tc>
          <w:tcPr>
            <w:tcW w:w="3318" w:type="dxa"/>
          </w:tcPr>
          <w:p w:rsidR="00676CF6" w:rsidRPr="00676CF6" w:rsidRDefault="00676CF6" w:rsidP="00676CF6">
            <w:pPr>
              <w:suppressAutoHyphens w:val="0"/>
              <w:spacing w:after="0" w:line="240" w:lineRule="atLeast"/>
              <w:ind w:firstLine="720"/>
              <w:rPr>
                <w:rFonts w:asciiTheme="minorHAnsi" w:hAnsiTheme="minorHAnsi" w:cstheme="minorBidi"/>
                <w:lang w:val="el-GR" w:eastAsia="en-US"/>
              </w:rPr>
            </w:pPr>
            <w:r w:rsidRPr="00676CF6">
              <w:rPr>
                <w:rFonts w:asciiTheme="minorHAnsi" w:hAnsiTheme="minorHAnsi" w:cstheme="minorBidi"/>
                <w:lang w:val="el-GR" w:eastAsia="en-US"/>
              </w:rPr>
              <w:lastRenderedPageBreak/>
              <w:t xml:space="preserve">Το κυρίως σώμα του κάδου θα πρέπει να έχει σχήμα </w:t>
            </w:r>
            <w:proofErr w:type="spellStart"/>
            <w:r w:rsidRPr="00676CF6">
              <w:rPr>
                <w:rFonts w:asciiTheme="minorHAnsi" w:hAnsiTheme="minorHAnsi" w:cstheme="minorBidi"/>
                <w:lang w:val="el-GR" w:eastAsia="en-US"/>
              </w:rPr>
              <w:t>κώλουρης</w:t>
            </w:r>
            <w:proofErr w:type="spellEnd"/>
            <w:r w:rsidRPr="00676CF6">
              <w:rPr>
                <w:rFonts w:asciiTheme="minorHAnsi" w:hAnsiTheme="minorHAnsi" w:cstheme="minorBidi"/>
                <w:lang w:val="el-GR" w:eastAsia="en-US"/>
              </w:rPr>
              <w:t xml:space="preserve"> πυραμίδας, με προς τα άνω συνεχώς αυξανόμενη διατομή, που θα διασφαλίζει την πλήρη εκκένωση του από τα υλικά, με ολίσθηση, κατά την ανατροπή του, από τον ανυψωτικό μηχανισμό.  </w:t>
            </w:r>
            <w:r w:rsidRPr="00676CF6">
              <w:rPr>
                <w:rFonts w:asciiTheme="minorHAnsi" w:hAnsiTheme="minorHAnsi" w:cstheme="minorBidi"/>
                <w:lang w:val="el-GR" w:eastAsia="en-US"/>
              </w:rPr>
              <w:tab/>
            </w:r>
          </w:p>
          <w:p w:rsidR="00676CF6" w:rsidRPr="00676CF6" w:rsidRDefault="00676CF6" w:rsidP="00676CF6">
            <w:pPr>
              <w:suppressAutoHyphens w:val="0"/>
              <w:spacing w:after="0" w:line="240" w:lineRule="atLeast"/>
              <w:ind w:firstLine="720"/>
              <w:rPr>
                <w:rFonts w:asciiTheme="minorHAnsi" w:hAnsiTheme="minorHAnsi" w:cstheme="minorBidi"/>
                <w:lang w:val="el-GR" w:eastAsia="en-US"/>
              </w:rPr>
            </w:pPr>
            <w:r w:rsidRPr="00676CF6">
              <w:rPr>
                <w:rFonts w:asciiTheme="minorHAnsi" w:hAnsiTheme="minorHAnsi" w:cstheme="minorBidi"/>
                <w:lang w:val="el-GR" w:eastAsia="en-US"/>
              </w:rPr>
              <w:t>Λόγω του βάρους των υλικών που δέχεται κατά τη μεταφορά του και την εκκένωσή του, το κυρίως σώμα του κάδου και στις τέσσερεις πλευρές (τοιχώματα)  του,  θα πρέπει να είναι ειδικά ενισχυμένο ώστε να αποφεύγεται η παραμόρφωση των τοιχωμάτων κατά την χρήση του. Απαραιτήτως και επί ποινή απορρίψεως, το κυρίως σώμα θα φέρει σε δύο τουλάχιστον από τις τέσσερεις πλευρές του, ισχυρές κάθετες νευρώσεις σε όλο το ύψος των πλευρών αυτών.</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Για λόγους μεγαλύτερης αντοχής, στις καταπονήσεις που δημιουργούνται κατά το άνοιγμα και το κλείσιμο του καπακιού του κάδου, το κυρίως σώμα πρέπει υποχρεωτικά να περιλαμβάνει κατά την χύτευση (</w:t>
            </w:r>
            <w:proofErr w:type="spellStart"/>
            <w:r w:rsidRPr="00676CF6">
              <w:rPr>
                <w:rFonts w:asciiTheme="minorHAnsi" w:hAnsiTheme="minorHAnsi" w:cstheme="minorBidi"/>
                <w:lang w:val="el-GR" w:eastAsia="en-US"/>
              </w:rPr>
              <w:t>μονομπλόκ</w:t>
            </w:r>
            <w:proofErr w:type="spellEnd"/>
            <w:r w:rsidRPr="00676CF6">
              <w:rPr>
                <w:rFonts w:asciiTheme="minorHAnsi" w:hAnsiTheme="minorHAnsi" w:cstheme="minorBidi"/>
                <w:lang w:val="el-GR" w:eastAsia="en-US"/>
              </w:rPr>
              <w:t>), τουλάχιστον δύο ειδικά σχεδιασμένους  ισχυρούς μεντεσέδες μέσω των οποίων το καπάκι, θα συνδέεται απ’ ευθείας και σταθερά στο σώμα, αποκλειομένων των διανοίξεων οπών στο κυρίως σώμα ή το καπάκι και της χρήσης βιδών, παξιμαδιών, πρόσθετων προσαρμογών κ.α.</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Οι μεντεσέδες αυτοί θα είναι πλάτους κατ’ ελάχιστον 10cm ο κάθε ένας, έτσι ώστε οι δυνάμεις καταπόνησης να διαμοιράζονται σε μεγαλύτερη επιφάνεια και να μην υπάρχει κίνδυνος καταστροφής τους.</w:t>
            </w:r>
          </w:p>
          <w:p w:rsidR="00676CF6" w:rsidRPr="00355933" w:rsidDel="00CC4B6B" w:rsidRDefault="00676CF6" w:rsidP="00355933">
            <w:pPr>
              <w:suppressAutoHyphens w:val="0"/>
              <w:spacing w:after="0"/>
              <w:jc w:val="left"/>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r>
      <w:tr w:rsidR="00676CF6" w:rsidRPr="00F46448" w:rsidTr="00FD7CF4">
        <w:tc>
          <w:tcPr>
            <w:tcW w:w="3318" w:type="dxa"/>
          </w:tcPr>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 xml:space="preserve">Ο κάδος πρέπει  να έχει τέσσερις </w:t>
            </w:r>
            <w:r w:rsidRPr="00676CF6">
              <w:rPr>
                <w:rFonts w:asciiTheme="minorHAnsi" w:hAnsiTheme="minorHAnsi" w:cstheme="minorBidi"/>
                <w:lang w:val="el-GR" w:eastAsia="en-US"/>
              </w:rPr>
              <w:lastRenderedPageBreak/>
              <w:t>τροχούς βαρέως τύπου από συμπαγές ελαστικό  αρίστης κατασκευής και ποιότητας διαμέτρου Φ 200 χιλ. και ικανότητας περιστροφής τους περί κατακόρυφο άξονα κατά 360ο έτσι ώστε ο κάδος να είναι ευέλικτος σε περίπτωση που θα χρειαστεί να μετακινηθεί μέσα σε στενούς χώρους.</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ab/>
              <w:t xml:space="preserve">Ο κάθε τροχός  πρέπει να στηρίζεται σε διχαλωτό υποστήριγμα μέσω ενσφαίρου </w:t>
            </w:r>
            <w:proofErr w:type="spellStart"/>
            <w:r w:rsidRPr="00676CF6">
              <w:rPr>
                <w:rFonts w:asciiTheme="minorHAnsi" w:hAnsiTheme="minorHAnsi" w:cstheme="minorBidi"/>
                <w:lang w:val="el-GR" w:eastAsia="en-US"/>
              </w:rPr>
              <w:t>τριβέως</w:t>
            </w:r>
            <w:proofErr w:type="spellEnd"/>
            <w:r w:rsidRPr="00676CF6">
              <w:rPr>
                <w:rFonts w:asciiTheme="minorHAnsi" w:hAnsiTheme="minorHAnsi" w:cstheme="minorBidi"/>
                <w:lang w:val="el-GR" w:eastAsia="en-US"/>
              </w:rPr>
              <w:t xml:space="preserve"> και συνδέεται με τον κάδο μέσω ειδικής βάσεως κατάλληλα ενισχυμένης και διαμορφωμένης ικανής να δέχεται τα δυναμικά φορτία και τις κρούσεις κατά τη χρήση του κάδου.</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ab/>
              <w:t>Ο κάθε κάδος  πρέπει να έχει τη δυνατότητα να   ακινητοποιείται με χωριστά ποδόφρενα στους δυο τροχούς που ενεργοποιούνται με απλό πάτημα στο πόδι .</w:t>
            </w:r>
          </w:p>
          <w:p w:rsidR="00676CF6" w:rsidRPr="00355933" w:rsidDel="00CC4B6B" w:rsidRDefault="00676CF6" w:rsidP="00355933">
            <w:pPr>
              <w:suppressAutoHyphens w:val="0"/>
              <w:spacing w:after="0"/>
              <w:jc w:val="left"/>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r>
      <w:tr w:rsidR="00676CF6" w:rsidRPr="00F46448" w:rsidTr="00FD7CF4">
        <w:tc>
          <w:tcPr>
            <w:tcW w:w="3318" w:type="dxa"/>
          </w:tcPr>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lastRenderedPageBreak/>
              <w:t>ΟΠΗ ΚΑΘΑΡΙΣΜΟΥ</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ab/>
              <w:t xml:space="preserve">Στον πυθμένα του κάδου και στο κατώτερο σημείο του  υποχρεωτικά να υπάρχει ειδική οπή που θα κατασκευάζεται κατά την χύτευση </w:t>
            </w:r>
            <w:proofErr w:type="spellStart"/>
            <w:r w:rsidRPr="00676CF6">
              <w:rPr>
                <w:rFonts w:asciiTheme="minorHAnsi" w:hAnsiTheme="minorHAnsi" w:cstheme="minorBidi"/>
                <w:lang w:val="el-GR" w:eastAsia="en-US"/>
              </w:rPr>
              <w:t>μονομπλόκ</w:t>
            </w:r>
            <w:proofErr w:type="spellEnd"/>
            <w:r w:rsidRPr="00676CF6">
              <w:rPr>
                <w:rFonts w:asciiTheme="minorHAnsi" w:hAnsiTheme="minorHAnsi" w:cstheme="minorBidi"/>
                <w:lang w:val="el-GR" w:eastAsia="en-US"/>
              </w:rPr>
              <w:t xml:space="preserve"> αποκλειομένων των </w:t>
            </w:r>
            <w:proofErr w:type="spellStart"/>
            <w:r w:rsidRPr="00676CF6">
              <w:rPr>
                <w:rFonts w:asciiTheme="minorHAnsi" w:hAnsiTheme="minorHAnsi" w:cstheme="minorBidi"/>
                <w:lang w:val="el-GR" w:eastAsia="en-US"/>
              </w:rPr>
              <w:t>ιδιοκατασκευών</w:t>
            </w:r>
            <w:proofErr w:type="spellEnd"/>
            <w:r w:rsidRPr="00676CF6">
              <w:rPr>
                <w:rFonts w:asciiTheme="minorHAnsi" w:hAnsiTheme="minorHAnsi" w:cstheme="minorBidi"/>
                <w:lang w:val="el-GR" w:eastAsia="en-US"/>
              </w:rPr>
              <w:t>, για την εκροή των υγρών μετά τον καθαρισμό του κάδου. Η οπή αυτή πρέπει  να καλύπτεται με ειδικό καπάκι  και ειδική τσιμούχα, έτσι ώστε να  έχει απόλυτη στεγανότητα.</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r>
      <w:tr w:rsidR="00676CF6" w:rsidRPr="00F46448" w:rsidTr="00FD7CF4">
        <w:tc>
          <w:tcPr>
            <w:tcW w:w="3318" w:type="dxa"/>
          </w:tcPr>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ΚΑΠΑΚΙ ΚΑΔΟΥ</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 xml:space="preserve">    </w:t>
            </w:r>
            <w:r w:rsidRPr="00676CF6">
              <w:rPr>
                <w:rFonts w:asciiTheme="minorHAnsi" w:hAnsiTheme="minorHAnsi" w:cstheme="minorBidi"/>
                <w:lang w:val="el-GR" w:eastAsia="en-US"/>
              </w:rPr>
              <w:tab/>
              <w:t>Το καπάκι θα είναι επίπεδο και θα πρέπει να ανοίγει και να κλείνει εύκολα για την τοποθέτηση των υλικών. Επίσης να έχει ειδικά ενισχυμένη κατασκευή για να αντέχει σε καταπονήσεις και χτυπήματα.</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 xml:space="preserve">Το καπάκι και το κυρίως σώμα για λόγους μεγαλύτερης αντοχής, </w:t>
            </w:r>
            <w:r w:rsidRPr="00676CF6">
              <w:rPr>
                <w:rFonts w:asciiTheme="minorHAnsi" w:hAnsiTheme="minorHAnsi" w:cstheme="minorBidi"/>
                <w:lang w:val="el-GR" w:eastAsia="en-US"/>
              </w:rPr>
              <w:lastRenderedPageBreak/>
              <w:t>πρέπει υποχρεωτικά να συνδέονται απ’ ευθείας και σταθερά, μέσω ειδικά σχεδιασμένων  μεντεσέδων που θα περιλαμβάνονται κατά την χύτευση (</w:t>
            </w:r>
            <w:proofErr w:type="spellStart"/>
            <w:r w:rsidRPr="00676CF6">
              <w:rPr>
                <w:rFonts w:asciiTheme="minorHAnsi" w:hAnsiTheme="minorHAnsi" w:cstheme="minorBidi"/>
                <w:lang w:val="el-GR" w:eastAsia="en-US"/>
              </w:rPr>
              <w:t>μονομπλόκ</w:t>
            </w:r>
            <w:proofErr w:type="spellEnd"/>
            <w:r w:rsidRPr="00676CF6">
              <w:rPr>
                <w:rFonts w:asciiTheme="minorHAnsi" w:hAnsiTheme="minorHAnsi" w:cstheme="minorBidi"/>
                <w:lang w:val="el-GR" w:eastAsia="en-US"/>
              </w:rPr>
              <w:t xml:space="preserve">) και ειδικό μεταλλικό σωλήνα  υψηλής αντοχής, αποκλειομένων των διανοίξεων οπών στο κυρίως σώμα ή το καπάκι και της χρήσης βιδών, παξιμαδιών, πρόσθετων προσαρμογών κ.α. </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 xml:space="preserve">Το γέμισμα του κάδου να μπορεί να γίνεται και με </w:t>
            </w:r>
            <w:proofErr w:type="spellStart"/>
            <w:r w:rsidRPr="00676CF6">
              <w:rPr>
                <w:rFonts w:asciiTheme="minorHAnsi" w:hAnsiTheme="minorHAnsi" w:cstheme="minorBidi"/>
                <w:lang w:val="el-GR" w:eastAsia="en-US"/>
              </w:rPr>
              <w:t>ποδομοχλό</w:t>
            </w:r>
            <w:proofErr w:type="spellEnd"/>
            <w:r w:rsidRPr="00676CF6">
              <w:rPr>
                <w:rFonts w:asciiTheme="minorHAnsi" w:hAnsiTheme="minorHAnsi" w:cstheme="minorBidi"/>
                <w:lang w:val="el-GR" w:eastAsia="en-US"/>
              </w:rPr>
              <w:t xml:space="preserve"> ανοίγματος καπακιού, κατά το δυνατόν αθόρυβης και στιβαρής κατασκευής ώστε να μην φθείρεται από τη συνεχή χρήση. Το σύστημα του </w:t>
            </w:r>
            <w:proofErr w:type="spellStart"/>
            <w:r w:rsidRPr="00676CF6">
              <w:rPr>
                <w:rFonts w:asciiTheme="minorHAnsi" w:hAnsiTheme="minorHAnsi" w:cstheme="minorBidi"/>
                <w:lang w:val="el-GR" w:eastAsia="en-US"/>
              </w:rPr>
              <w:t>ποδομοχλού</w:t>
            </w:r>
            <w:proofErr w:type="spellEnd"/>
            <w:r w:rsidRPr="00676CF6">
              <w:rPr>
                <w:rFonts w:asciiTheme="minorHAnsi" w:hAnsiTheme="minorHAnsi" w:cstheme="minorBidi"/>
                <w:lang w:val="el-GR" w:eastAsia="en-US"/>
              </w:rPr>
              <w:t xml:space="preserve"> πρέπει να έχει την δυνατότητα να ανοίγει και από την πλευρά του πεζοδρομίου </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 xml:space="preserve">Να είναι γαλβανισμένος για μακροχρόνια αντοχή στην οξείδωση και να στηρίζεται στις βάσεις των τροχών και όχι στο σώμα του κάδου για αποφυγή διάτρησης του σώματος. </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proofErr w:type="spellStart"/>
            <w:r w:rsidRPr="00676CF6">
              <w:rPr>
                <w:rFonts w:asciiTheme="minorHAnsi" w:hAnsiTheme="minorHAnsi" w:cstheme="minorBidi"/>
                <w:lang w:val="el-GR" w:eastAsia="en-US"/>
              </w:rPr>
              <w:t>Ολες</w:t>
            </w:r>
            <w:proofErr w:type="spellEnd"/>
            <w:r w:rsidRPr="00676CF6">
              <w:rPr>
                <w:rFonts w:asciiTheme="minorHAnsi" w:hAnsiTheme="minorHAnsi" w:cstheme="minorBidi"/>
                <w:lang w:val="el-GR" w:eastAsia="en-US"/>
              </w:rPr>
              <w:t xml:space="preserve"> οι κινήσεις για την χρήση των κάδων να γίνονται αθόρυβα (χωρίς τριξίματα κλπ.)</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ab/>
              <w:t xml:space="preserve">Το σύστημα μοχλών του </w:t>
            </w:r>
            <w:proofErr w:type="spellStart"/>
            <w:r w:rsidRPr="00676CF6">
              <w:rPr>
                <w:rFonts w:asciiTheme="minorHAnsi" w:hAnsiTheme="minorHAnsi" w:cstheme="minorBidi"/>
                <w:lang w:val="el-GR" w:eastAsia="en-US"/>
              </w:rPr>
              <w:t>ποδομοχλού</w:t>
            </w:r>
            <w:proofErr w:type="spellEnd"/>
            <w:r w:rsidRPr="00676CF6">
              <w:rPr>
                <w:rFonts w:asciiTheme="minorHAnsi" w:hAnsiTheme="minorHAnsi" w:cstheme="minorBidi"/>
                <w:lang w:val="el-GR" w:eastAsia="en-US"/>
              </w:rPr>
              <w:t xml:space="preserve"> θα πρέπει να είναι με ειδική αντιοξειδωτική προστασία και να έχει ειδική κατασκευή ώστε να μην χρειάζεται ιδιαίτερη μυϊκή δύναμη για το άνοιγμα του  κάδου με σχετικά μικρή διαδρομή του πεντάλ.</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 xml:space="preserve">Γενικά το σύστημα του </w:t>
            </w:r>
            <w:proofErr w:type="spellStart"/>
            <w:r w:rsidRPr="00676CF6">
              <w:rPr>
                <w:rFonts w:asciiTheme="minorHAnsi" w:hAnsiTheme="minorHAnsi" w:cstheme="minorBidi"/>
                <w:lang w:val="el-GR" w:eastAsia="en-US"/>
              </w:rPr>
              <w:t>ποδομοχλού</w:t>
            </w:r>
            <w:proofErr w:type="spellEnd"/>
            <w:r w:rsidRPr="00676CF6">
              <w:rPr>
                <w:rFonts w:asciiTheme="minorHAnsi" w:hAnsiTheme="minorHAnsi" w:cstheme="minorBidi"/>
                <w:lang w:val="el-GR" w:eastAsia="en-US"/>
              </w:rPr>
              <w:t xml:space="preserve"> δεν θα πρέπει να δημιουργεί προβλήματα στην εύρυθμη λειτουργία των διαφόρων μηχανισμών των απορριμματοφόρων και των πλυντηρίων κάδων και να αποσυναρμολογείται εύκολα.</w:t>
            </w: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r>
      <w:tr w:rsidR="00676CF6" w:rsidRPr="00F46448" w:rsidTr="00FD7CF4">
        <w:tc>
          <w:tcPr>
            <w:tcW w:w="3318" w:type="dxa"/>
          </w:tcPr>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lastRenderedPageBreak/>
              <w:t xml:space="preserve">Οι κάδοι  πρέπει να είναι κατάλληλοι για ανυψωτικούς μηχανισμούς που χρησιμοποιούν τα σύγχρονα απορριμματοφόρα διεθνών προδιαγραφών με </w:t>
            </w:r>
            <w:r w:rsidRPr="00676CF6">
              <w:rPr>
                <w:rFonts w:asciiTheme="minorHAnsi" w:hAnsiTheme="minorHAnsi" w:cstheme="minorBidi"/>
                <w:lang w:val="el-GR" w:eastAsia="en-US"/>
              </w:rPr>
              <w:lastRenderedPageBreak/>
              <w:t>σύστημα βραχιόνων και κτένας.</w:t>
            </w: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ab/>
              <w:t>Η διαμόρφωση των κάδων να  είναι τέτοια ώστε να είναι δυνατόν να ανοίγει το κάλυμμα τους και να πλένονται αυτομάτως από τα ειδικά οχήματα πλύσεως που κυκλοφορούν στην Ελληνική και την Διεθνή αγορά, καθώς και να είναι δυνατόν να ανυψωθούν ασφαλώς από το ανυψωτικό του πλυντηρίου κάδων.</w:t>
            </w: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r>
      <w:tr w:rsidR="00676CF6" w:rsidRPr="00676CF6" w:rsidTr="00FD7CF4">
        <w:tc>
          <w:tcPr>
            <w:tcW w:w="3318" w:type="dxa"/>
          </w:tcPr>
          <w:p w:rsidR="00676CF6" w:rsidRPr="00676CF6" w:rsidRDefault="00676CF6" w:rsidP="00676CF6">
            <w:pPr>
              <w:suppressAutoHyphens w:val="0"/>
              <w:spacing w:after="0" w:line="240" w:lineRule="atLeast"/>
              <w:rPr>
                <w:rFonts w:asciiTheme="minorHAnsi" w:hAnsiTheme="minorHAnsi" w:cstheme="minorBidi"/>
                <w:lang w:val="el-GR" w:eastAsia="en-US"/>
              </w:rPr>
            </w:pPr>
            <w:r w:rsidRPr="00676CF6">
              <w:rPr>
                <w:rFonts w:asciiTheme="minorHAnsi" w:hAnsiTheme="minorHAnsi" w:cstheme="minorBidi"/>
                <w:lang w:val="el-GR" w:eastAsia="en-US"/>
              </w:rPr>
              <w:lastRenderedPageBreak/>
              <w:t>Ο κάδος πρέπει να φέρει στις δύο πλευρές του ανακλαστικά σήματα σύμφωνα με τον Κ.Ο.Κ. για να είναι ορατός την νύχτα.</w:t>
            </w:r>
          </w:p>
          <w:p w:rsidR="00676CF6" w:rsidRPr="00676CF6" w:rsidRDefault="00676CF6" w:rsidP="00676CF6">
            <w:pPr>
              <w:suppressAutoHyphens w:val="0"/>
              <w:spacing w:after="0" w:line="240" w:lineRule="atLeast"/>
              <w:rPr>
                <w:rFonts w:asciiTheme="minorHAnsi" w:hAnsiTheme="minorHAnsi" w:cstheme="minorBidi"/>
                <w:lang w:val="el-GR" w:eastAsia="en-US"/>
              </w:rPr>
            </w:pPr>
            <w:r w:rsidRPr="00676CF6">
              <w:rPr>
                <w:rFonts w:asciiTheme="minorHAnsi" w:hAnsiTheme="minorHAnsi" w:cstheme="minorBidi"/>
                <w:lang w:val="el-GR" w:eastAsia="en-US"/>
              </w:rPr>
              <w:t xml:space="preserve">β) </w:t>
            </w:r>
            <w:r w:rsidRPr="00676CF6">
              <w:rPr>
                <w:rFonts w:asciiTheme="minorHAnsi" w:hAnsiTheme="minorHAnsi" w:cstheme="minorBidi"/>
                <w:lang w:val="el-GR" w:eastAsia="en-US"/>
              </w:rPr>
              <w:tab/>
              <w:t xml:space="preserve">Σε όλους τους κάδους θα υπάρχουν στοιχεία ιδιοκτησίας με ευμεγέθη  γράμματα με ανάγλυφη ανεξίτηλη </w:t>
            </w:r>
            <w:proofErr w:type="spellStart"/>
            <w:r w:rsidRPr="00676CF6">
              <w:rPr>
                <w:rFonts w:asciiTheme="minorHAnsi" w:hAnsiTheme="minorHAnsi" w:cstheme="minorBidi"/>
                <w:lang w:val="el-GR" w:eastAsia="en-US"/>
              </w:rPr>
              <w:t>θερμοεκτύπωση</w:t>
            </w:r>
            <w:proofErr w:type="spellEnd"/>
            <w:r w:rsidRPr="00676CF6">
              <w:rPr>
                <w:rFonts w:asciiTheme="minorHAnsi" w:hAnsiTheme="minorHAnsi" w:cstheme="minorBidi"/>
                <w:lang w:val="el-GR" w:eastAsia="en-US"/>
              </w:rPr>
              <w:t xml:space="preserve"> στο εμπρόσθιο τμήμα του κάδου. </w:t>
            </w:r>
          </w:p>
          <w:p w:rsidR="00676CF6" w:rsidRPr="00676CF6" w:rsidRDefault="00676CF6" w:rsidP="00676CF6">
            <w:pPr>
              <w:suppressAutoHyphens w:val="0"/>
              <w:spacing w:after="0" w:line="240" w:lineRule="atLeast"/>
              <w:rPr>
                <w:rFonts w:asciiTheme="minorHAnsi" w:hAnsiTheme="minorHAnsi" w:cstheme="minorBidi"/>
                <w:lang w:val="el-GR" w:eastAsia="en-US"/>
              </w:rPr>
            </w:pPr>
            <w:r w:rsidRPr="00676CF6">
              <w:rPr>
                <w:rFonts w:asciiTheme="minorHAnsi" w:hAnsiTheme="minorHAnsi" w:cstheme="minorBidi"/>
                <w:lang w:val="el-GR" w:eastAsia="en-US"/>
              </w:rPr>
              <w:t>γ)</w:t>
            </w:r>
            <w:r w:rsidRPr="00676CF6">
              <w:rPr>
                <w:rFonts w:asciiTheme="minorHAnsi" w:hAnsiTheme="minorHAnsi" w:cstheme="minorBidi"/>
                <w:lang w:val="el-GR" w:eastAsia="en-US"/>
              </w:rPr>
              <w:tab/>
              <w:t>Οι κάδοι θα είναι χρώματος πράσινο, το οποίο θα έχει επιτευχθεί στην α’ ύλη κατά την χύτευση.</w:t>
            </w:r>
          </w:p>
          <w:p w:rsidR="00676CF6" w:rsidRPr="00676CF6" w:rsidRDefault="00676CF6" w:rsidP="00676CF6">
            <w:pPr>
              <w:suppressAutoHyphens w:val="0"/>
              <w:spacing w:after="0" w:line="240" w:lineRule="atLeast"/>
              <w:rPr>
                <w:rFonts w:asciiTheme="minorHAnsi" w:hAnsiTheme="minorHAnsi" w:cstheme="minorBidi"/>
                <w:lang w:val="el-GR" w:eastAsia="en-US"/>
              </w:rPr>
            </w:pPr>
            <w:r w:rsidRPr="00676CF6">
              <w:rPr>
                <w:rFonts w:asciiTheme="minorHAnsi" w:hAnsiTheme="minorHAnsi" w:cstheme="minorBidi"/>
                <w:lang w:val="el-GR" w:eastAsia="en-US"/>
              </w:rPr>
              <w:t>δ) Ο κάδος θα πρέπει να φέρει ανάγλυφα τουλάχιστον τα παρακάτω</w:t>
            </w:r>
          </w:p>
          <w:p w:rsidR="00676CF6" w:rsidRPr="00676CF6" w:rsidRDefault="00676CF6" w:rsidP="00676CF6">
            <w:pPr>
              <w:widowControl w:val="0"/>
              <w:numPr>
                <w:ilvl w:val="0"/>
                <w:numId w:val="13"/>
              </w:numPr>
              <w:suppressAutoHyphens w:val="0"/>
              <w:wordWrap w:val="0"/>
              <w:spacing w:after="0" w:line="240" w:lineRule="atLeast"/>
              <w:contextualSpacing/>
              <w:jc w:val="left"/>
              <w:rPr>
                <w:rFonts w:asciiTheme="minorHAnsi" w:hAnsiTheme="minorHAnsi" w:cstheme="minorBidi"/>
                <w:lang w:val="el-GR" w:eastAsia="en-US"/>
              </w:rPr>
            </w:pPr>
            <w:r w:rsidRPr="00676CF6">
              <w:rPr>
                <w:rFonts w:asciiTheme="minorHAnsi" w:hAnsiTheme="minorHAnsi" w:cstheme="minorBidi"/>
                <w:lang w:val="el-GR" w:eastAsia="en-US"/>
              </w:rPr>
              <w:t>Νόρμα που αποκρίνεται ο κάδος (ΕΝ 840)</w:t>
            </w:r>
          </w:p>
          <w:p w:rsidR="00676CF6" w:rsidRPr="00676CF6" w:rsidRDefault="00676CF6" w:rsidP="00676CF6">
            <w:pPr>
              <w:widowControl w:val="0"/>
              <w:numPr>
                <w:ilvl w:val="0"/>
                <w:numId w:val="13"/>
              </w:numPr>
              <w:suppressAutoHyphens w:val="0"/>
              <w:wordWrap w:val="0"/>
              <w:spacing w:after="0" w:line="240" w:lineRule="atLeast"/>
              <w:contextualSpacing/>
              <w:jc w:val="left"/>
              <w:rPr>
                <w:rFonts w:asciiTheme="minorHAnsi" w:hAnsiTheme="minorHAnsi" w:cstheme="minorBidi"/>
                <w:lang w:val="el-GR" w:eastAsia="en-US"/>
              </w:rPr>
            </w:pPr>
            <w:r w:rsidRPr="00676CF6">
              <w:rPr>
                <w:rFonts w:asciiTheme="minorHAnsi" w:hAnsiTheme="minorHAnsi" w:cstheme="minorBidi"/>
                <w:lang w:val="el-GR" w:eastAsia="en-US"/>
              </w:rPr>
              <w:t>Σήμανση CE</w:t>
            </w:r>
          </w:p>
          <w:p w:rsidR="00676CF6" w:rsidRPr="00676CF6" w:rsidRDefault="00676CF6" w:rsidP="00676CF6">
            <w:pPr>
              <w:widowControl w:val="0"/>
              <w:numPr>
                <w:ilvl w:val="0"/>
                <w:numId w:val="13"/>
              </w:numPr>
              <w:suppressAutoHyphens w:val="0"/>
              <w:wordWrap w:val="0"/>
              <w:spacing w:after="0" w:line="240" w:lineRule="atLeast"/>
              <w:contextualSpacing/>
              <w:jc w:val="left"/>
              <w:rPr>
                <w:rFonts w:asciiTheme="minorHAnsi" w:hAnsiTheme="minorHAnsi" w:cstheme="minorBidi"/>
                <w:lang w:val="el-GR" w:eastAsia="en-US"/>
              </w:rPr>
            </w:pPr>
            <w:r w:rsidRPr="00676CF6">
              <w:rPr>
                <w:rFonts w:asciiTheme="minorHAnsi" w:hAnsiTheme="minorHAnsi" w:cstheme="minorBidi"/>
                <w:lang w:val="el-GR" w:eastAsia="en-US"/>
              </w:rPr>
              <w:t xml:space="preserve">Μήνας και έτος παραγωγής </w:t>
            </w:r>
          </w:p>
          <w:p w:rsidR="00676CF6" w:rsidRPr="00676CF6" w:rsidRDefault="00676CF6" w:rsidP="00676CF6">
            <w:pPr>
              <w:widowControl w:val="0"/>
              <w:numPr>
                <w:ilvl w:val="0"/>
                <w:numId w:val="13"/>
              </w:numPr>
              <w:suppressAutoHyphens w:val="0"/>
              <w:wordWrap w:val="0"/>
              <w:spacing w:after="0" w:line="240" w:lineRule="atLeast"/>
              <w:contextualSpacing/>
              <w:jc w:val="left"/>
              <w:rPr>
                <w:rFonts w:asciiTheme="minorHAnsi" w:hAnsiTheme="minorHAnsi" w:cstheme="minorBidi"/>
                <w:lang w:val="el-GR" w:eastAsia="en-US"/>
              </w:rPr>
            </w:pPr>
            <w:r w:rsidRPr="00676CF6">
              <w:rPr>
                <w:rFonts w:asciiTheme="minorHAnsi" w:hAnsiTheme="minorHAnsi" w:cstheme="minorBidi"/>
                <w:lang w:val="el-GR" w:eastAsia="en-US"/>
              </w:rPr>
              <w:t>Συνολικό όγκο εκφρασμένο σε λίτρα</w:t>
            </w:r>
          </w:p>
          <w:p w:rsidR="00676CF6" w:rsidRPr="00676CF6" w:rsidRDefault="00676CF6" w:rsidP="00676CF6">
            <w:pPr>
              <w:widowControl w:val="0"/>
              <w:numPr>
                <w:ilvl w:val="0"/>
                <w:numId w:val="13"/>
              </w:numPr>
              <w:suppressAutoHyphens w:val="0"/>
              <w:wordWrap w:val="0"/>
              <w:spacing w:after="0" w:line="240" w:lineRule="atLeast"/>
              <w:contextualSpacing/>
              <w:jc w:val="left"/>
              <w:rPr>
                <w:rFonts w:asciiTheme="minorHAnsi" w:hAnsiTheme="minorHAnsi" w:cstheme="minorBidi"/>
                <w:lang w:val="el-GR" w:eastAsia="en-US"/>
              </w:rPr>
            </w:pPr>
            <w:r w:rsidRPr="00676CF6">
              <w:rPr>
                <w:rFonts w:asciiTheme="minorHAnsi" w:hAnsiTheme="minorHAnsi" w:cstheme="minorBidi"/>
                <w:lang w:val="el-GR" w:eastAsia="en-US"/>
              </w:rPr>
              <w:t xml:space="preserve">Συνολικό φορτίο κάδου εκφρασμένο σε κιλά </w:t>
            </w:r>
          </w:p>
          <w:p w:rsidR="00676CF6" w:rsidRPr="00676CF6" w:rsidRDefault="00676CF6" w:rsidP="00676CF6">
            <w:pPr>
              <w:widowControl w:val="0"/>
              <w:numPr>
                <w:ilvl w:val="0"/>
                <w:numId w:val="13"/>
              </w:numPr>
              <w:suppressAutoHyphens w:val="0"/>
              <w:wordWrap w:val="0"/>
              <w:spacing w:after="0" w:line="240" w:lineRule="atLeast"/>
              <w:contextualSpacing/>
              <w:jc w:val="left"/>
              <w:rPr>
                <w:rFonts w:asciiTheme="minorHAnsi" w:hAnsiTheme="minorHAnsi" w:cstheme="minorBidi"/>
                <w:lang w:val="el-GR" w:eastAsia="en-US"/>
              </w:rPr>
            </w:pPr>
            <w:r w:rsidRPr="00676CF6">
              <w:rPr>
                <w:rFonts w:asciiTheme="minorHAnsi" w:hAnsiTheme="minorHAnsi" w:cstheme="minorBidi"/>
                <w:lang w:val="el-GR" w:eastAsia="en-US"/>
              </w:rPr>
              <w:t xml:space="preserve">Σήμανση ποιότητας και ελέγχων (RAL ή GS </w:t>
            </w:r>
            <w:proofErr w:type="spellStart"/>
            <w:r w:rsidRPr="00676CF6">
              <w:rPr>
                <w:rFonts w:asciiTheme="minorHAnsi" w:hAnsiTheme="minorHAnsi" w:cstheme="minorBidi"/>
                <w:lang w:val="el-GR" w:eastAsia="en-US"/>
              </w:rPr>
              <w:t>κ.τ.λ</w:t>
            </w:r>
            <w:proofErr w:type="spellEnd"/>
            <w:r w:rsidRPr="00676CF6">
              <w:rPr>
                <w:rFonts w:asciiTheme="minorHAnsi" w:hAnsiTheme="minorHAnsi" w:cstheme="minorBidi"/>
                <w:lang w:val="el-GR" w:eastAsia="en-US"/>
              </w:rPr>
              <w:t>)</w:t>
            </w:r>
          </w:p>
          <w:p w:rsidR="00676CF6" w:rsidRPr="00676CF6" w:rsidRDefault="00676CF6" w:rsidP="00676CF6">
            <w:pPr>
              <w:widowControl w:val="0"/>
              <w:numPr>
                <w:ilvl w:val="0"/>
                <w:numId w:val="13"/>
              </w:numPr>
              <w:suppressAutoHyphens w:val="0"/>
              <w:wordWrap w:val="0"/>
              <w:spacing w:after="0" w:line="240" w:lineRule="atLeast"/>
              <w:contextualSpacing/>
              <w:jc w:val="left"/>
              <w:rPr>
                <w:rFonts w:asciiTheme="minorHAnsi" w:hAnsiTheme="minorHAnsi" w:cstheme="minorBidi"/>
                <w:lang w:val="el-GR" w:eastAsia="en-US"/>
              </w:rPr>
            </w:pPr>
            <w:r w:rsidRPr="00676CF6">
              <w:rPr>
                <w:rFonts w:asciiTheme="minorHAnsi" w:hAnsiTheme="minorHAnsi" w:cstheme="minorBidi"/>
                <w:lang w:val="el-GR" w:eastAsia="en-US"/>
              </w:rPr>
              <w:t>Κατασκευαστή</w:t>
            </w:r>
          </w:p>
          <w:p w:rsidR="00676CF6" w:rsidRPr="00676CF6" w:rsidRDefault="00676CF6" w:rsidP="00676CF6">
            <w:pPr>
              <w:widowControl w:val="0"/>
              <w:numPr>
                <w:ilvl w:val="0"/>
                <w:numId w:val="13"/>
              </w:numPr>
              <w:suppressAutoHyphens w:val="0"/>
              <w:wordWrap w:val="0"/>
              <w:spacing w:after="0" w:line="240" w:lineRule="atLeast"/>
              <w:contextualSpacing/>
              <w:jc w:val="left"/>
              <w:rPr>
                <w:rFonts w:asciiTheme="minorHAnsi" w:hAnsiTheme="minorHAnsi" w:cstheme="minorBidi"/>
                <w:lang w:val="el-GR" w:eastAsia="en-US"/>
              </w:rPr>
            </w:pPr>
            <w:r w:rsidRPr="00676CF6">
              <w:rPr>
                <w:rFonts w:asciiTheme="minorHAnsi" w:hAnsiTheme="minorHAnsi" w:cstheme="minorBidi"/>
                <w:lang w:val="el-GR" w:eastAsia="en-US"/>
              </w:rPr>
              <w:t>Προμηθευτή</w:t>
            </w:r>
          </w:p>
          <w:p w:rsidR="00676CF6" w:rsidRPr="00676CF6" w:rsidRDefault="00676CF6" w:rsidP="00676CF6">
            <w:pPr>
              <w:suppressAutoHyphens w:val="0"/>
              <w:spacing w:after="0" w:line="240" w:lineRule="atLeast"/>
              <w:ind w:left="720"/>
              <w:contextualSpacing/>
              <w:rPr>
                <w:rFonts w:asciiTheme="minorHAnsi" w:hAnsiTheme="minorHAnsi" w:cstheme="minorBidi"/>
                <w:lang w:val="el-GR" w:eastAsia="en-US"/>
              </w:rPr>
            </w:pP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r>
      <w:tr w:rsidR="00676CF6" w:rsidRPr="00F46448" w:rsidTr="00FD7CF4">
        <w:tc>
          <w:tcPr>
            <w:tcW w:w="3318" w:type="dxa"/>
          </w:tcPr>
          <w:p w:rsidR="00676CF6" w:rsidRPr="00676CF6" w:rsidRDefault="00676CF6" w:rsidP="00676CF6">
            <w:pPr>
              <w:suppressAutoHyphens w:val="0"/>
              <w:spacing w:after="0" w:line="240" w:lineRule="atLeast"/>
              <w:rPr>
                <w:rFonts w:asciiTheme="minorHAnsi" w:hAnsiTheme="minorHAnsi" w:cstheme="minorBidi"/>
                <w:lang w:val="el-GR" w:eastAsia="en-US"/>
              </w:rPr>
            </w:pPr>
            <w:r w:rsidRPr="00676CF6">
              <w:rPr>
                <w:rFonts w:asciiTheme="minorHAnsi" w:hAnsiTheme="minorHAnsi" w:cstheme="minorBidi"/>
                <w:lang w:val="el-GR" w:eastAsia="en-US"/>
              </w:rPr>
              <w:t xml:space="preserve">Η κάθε προσφορά θα πρέπει να αναφέρει με υπεύθυνη δήλωση του προμηθευτή το χρόνο που δεσμεύεται και αναλαμβάνει την προμήθεια των ανταλλακτικών στο Δήμο και τον τρόπο που προτίθεται να αντιμετωπίζει τις ανάγκες </w:t>
            </w:r>
            <w:proofErr w:type="spellStart"/>
            <w:r w:rsidRPr="00676CF6">
              <w:rPr>
                <w:rFonts w:asciiTheme="minorHAnsi" w:hAnsiTheme="minorHAnsi" w:cstheme="minorBidi"/>
                <w:lang w:val="el-GR" w:eastAsia="en-US"/>
              </w:rPr>
              <w:t>service</w:t>
            </w:r>
            <w:proofErr w:type="spellEnd"/>
            <w:r w:rsidRPr="00676CF6">
              <w:rPr>
                <w:rFonts w:asciiTheme="minorHAnsi" w:hAnsiTheme="minorHAnsi" w:cstheme="minorBidi"/>
                <w:lang w:val="el-GR" w:eastAsia="en-US"/>
              </w:rPr>
              <w:t xml:space="preserve">. Στην τεχνική προσφορά θα επισυναφθεί  και </w:t>
            </w:r>
            <w:r w:rsidRPr="00676CF6">
              <w:rPr>
                <w:rFonts w:asciiTheme="minorHAnsi" w:hAnsiTheme="minorHAnsi" w:cstheme="minorBidi"/>
                <w:lang w:val="el-GR" w:eastAsia="en-US"/>
              </w:rPr>
              <w:lastRenderedPageBreak/>
              <w:t>θεωρημένη κατάσταση προσωπικού του διαγωνιζόμενου. Η διαδικασία τεχνικής υποστήριξης του  διαγωνιζόμενου θα είναι πιστοποιημένη κατά ISO 9001 και στην τεχνική προσφορά θα επισυναφθεί το αντίστοιχο πιστοποιητικό</w:t>
            </w:r>
          </w:p>
          <w:p w:rsidR="00676CF6" w:rsidRPr="00676CF6" w:rsidRDefault="00676CF6" w:rsidP="00676CF6">
            <w:pPr>
              <w:suppressAutoHyphens w:val="0"/>
              <w:spacing w:after="0" w:line="240" w:lineRule="atLeast"/>
              <w:rPr>
                <w:rFonts w:asciiTheme="minorHAnsi" w:hAnsiTheme="minorHAnsi" w:cstheme="minorBidi"/>
                <w:lang w:val="el-GR" w:eastAsia="en-US"/>
              </w:rPr>
            </w:pPr>
          </w:p>
          <w:p w:rsidR="00676CF6" w:rsidRPr="00676CF6" w:rsidRDefault="00676CF6" w:rsidP="00676CF6">
            <w:pPr>
              <w:suppressAutoHyphens w:val="0"/>
              <w:spacing w:after="0" w:line="240" w:lineRule="atLeast"/>
              <w:jc w:val="left"/>
              <w:rPr>
                <w:rFonts w:asciiTheme="minorHAnsi" w:hAnsiTheme="minorHAnsi" w:cstheme="minorBidi"/>
                <w:lang w:val="el-GR" w:eastAsia="en-US"/>
              </w:rPr>
            </w:pPr>
            <w:r w:rsidRPr="00676CF6">
              <w:rPr>
                <w:rFonts w:asciiTheme="minorHAnsi" w:hAnsiTheme="minorHAnsi" w:cstheme="minorBidi"/>
                <w:lang w:val="el-GR" w:eastAsia="en-US"/>
              </w:rPr>
              <w:t>2)</w:t>
            </w:r>
            <w:r w:rsidRPr="00676CF6">
              <w:rPr>
                <w:rFonts w:asciiTheme="minorHAnsi" w:hAnsiTheme="minorHAnsi" w:cstheme="minorBidi"/>
                <w:lang w:val="el-GR" w:eastAsia="en-US"/>
              </w:rPr>
              <w:tab/>
              <w:t xml:space="preserve">Στην τεχνική προσφορά θα υπάρχει επίσης υπεύθυνη δήλωση για την προσφερόμενη εγγύηση καλής λειτουργίας, που θα είναι τουλάχιστον δύο χρόνια και τον χρόνο παράδοσης, που δεν θα υπερβαίνει τις 30 ημέρες από την ημερομηνία υπογραφής της σύμβασης. </w:t>
            </w:r>
          </w:p>
          <w:p w:rsidR="00676CF6" w:rsidRPr="00676CF6" w:rsidRDefault="00676CF6" w:rsidP="00676CF6">
            <w:pPr>
              <w:suppressAutoHyphens w:val="0"/>
              <w:spacing w:after="0" w:line="240" w:lineRule="atLeast"/>
              <w:rPr>
                <w:rFonts w:asciiTheme="minorHAnsi" w:hAnsiTheme="minorHAnsi" w:cstheme="minorBidi"/>
                <w:lang w:val="el-GR" w:eastAsia="en-US"/>
              </w:rPr>
            </w:pPr>
          </w:p>
          <w:p w:rsidR="00676CF6" w:rsidRPr="00676CF6" w:rsidRDefault="00676CF6" w:rsidP="00676CF6">
            <w:pPr>
              <w:suppressAutoHyphens w:val="0"/>
              <w:spacing w:after="0" w:line="240" w:lineRule="atLeast"/>
              <w:rPr>
                <w:rFonts w:asciiTheme="minorHAnsi" w:hAnsiTheme="minorHAnsi" w:cstheme="minorBidi"/>
                <w:lang w:val="el-GR" w:eastAsia="en-US"/>
              </w:rPr>
            </w:pPr>
            <w:r w:rsidRPr="00676CF6">
              <w:rPr>
                <w:rFonts w:asciiTheme="minorHAnsi" w:hAnsiTheme="minorHAnsi" w:cstheme="minorBidi"/>
                <w:lang w:val="el-GR" w:eastAsia="en-US"/>
              </w:rPr>
              <w:t xml:space="preserve">3)     Πιστοποιητικά ποιότητας και ελέγχου ΕΝ-840/2/5/6-από πιστοποιημένα  κέντρα - τελευταίας διετίας για τα υπό προμήθεια είδη, με τα αναλυτικά τεστ ελέγχου και δοκιμών απ’ όπου θα προκύπτουν και τα βασικά τεχνικά στοιχεία των κάδων ( χωρητικότητα, </w:t>
            </w:r>
            <w:proofErr w:type="spellStart"/>
            <w:r w:rsidRPr="00676CF6">
              <w:rPr>
                <w:rFonts w:asciiTheme="minorHAnsi" w:hAnsiTheme="minorHAnsi" w:cstheme="minorBidi"/>
                <w:lang w:val="el-GR" w:eastAsia="en-US"/>
              </w:rPr>
              <w:t>κ.α</w:t>
            </w:r>
            <w:proofErr w:type="spellEnd"/>
            <w:r w:rsidRPr="00676CF6">
              <w:rPr>
                <w:rFonts w:asciiTheme="minorHAnsi" w:hAnsiTheme="minorHAnsi" w:cstheme="minorBidi"/>
                <w:lang w:val="el-GR" w:eastAsia="en-US"/>
              </w:rPr>
              <w:t>),.</w:t>
            </w:r>
          </w:p>
          <w:p w:rsidR="00676CF6" w:rsidRPr="00676CF6" w:rsidRDefault="00676CF6" w:rsidP="00676CF6">
            <w:pPr>
              <w:suppressAutoHyphens w:val="0"/>
              <w:spacing w:after="0" w:line="240" w:lineRule="atLeast"/>
              <w:rPr>
                <w:rFonts w:asciiTheme="minorHAnsi" w:hAnsiTheme="minorHAnsi" w:cstheme="minorBidi"/>
                <w:lang w:val="el-GR" w:eastAsia="en-US"/>
              </w:rPr>
            </w:pPr>
          </w:p>
          <w:p w:rsidR="00676CF6" w:rsidRPr="00676CF6" w:rsidRDefault="00676CF6" w:rsidP="00676CF6">
            <w:pPr>
              <w:suppressAutoHyphens w:val="0"/>
              <w:spacing w:after="0" w:line="240" w:lineRule="atLeast"/>
              <w:rPr>
                <w:rFonts w:asciiTheme="minorHAnsi" w:hAnsiTheme="minorHAnsi" w:cstheme="minorBidi"/>
                <w:lang w:val="el-GR" w:eastAsia="en-US"/>
              </w:rPr>
            </w:pPr>
            <w:r w:rsidRPr="00676CF6">
              <w:rPr>
                <w:rFonts w:asciiTheme="minorHAnsi" w:hAnsiTheme="minorHAnsi" w:cstheme="minorBidi"/>
                <w:lang w:val="el-GR" w:eastAsia="en-US"/>
              </w:rPr>
              <w:t>4)</w:t>
            </w:r>
            <w:r w:rsidRPr="00676CF6">
              <w:rPr>
                <w:rFonts w:asciiTheme="minorHAnsi" w:hAnsiTheme="minorHAnsi" w:cstheme="minorBidi"/>
                <w:lang w:val="el-GR" w:eastAsia="en-US"/>
              </w:rPr>
              <w:tab/>
              <w:t>Πιστοποίηση του προμηθευτή και του κατασκευαστή κατά ISO 9001/14001 και 18001.</w:t>
            </w:r>
            <w:r w:rsidRPr="00676CF6">
              <w:rPr>
                <w:rFonts w:asciiTheme="minorHAnsi" w:hAnsiTheme="minorHAnsi" w:cstheme="minorBidi"/>
                <w:lang w:val="el-GR" w:eastAsia="en-US"/>
              </w:rPr>
              <w:tab/>
              <w:t>Σε περίπτωση που ο προμηθευτής δεν είναι ο ίδιος κατασκευαστής απαραιτήτως θα πρέπει να προσκομίσει επικυρωμένο αντίγραφο ισχύοντος, κατά την ημέρα του διαγωνισμού, συμβόλαιο αντιπροσώπευσης του κατασκευαστικού οίκου των κάδων και με ισχύ τουλάχιστον όσος ο χρόνος εγγύησης καλής λειτουργίας των προσφερόμενων ειδών.</w:t>
            </w:r>
          </w:p>
          <w:p w:rsidR="00676CF6" w:rsidRPr="00676CF6" w:rsidRDefault="00676CF6" w:rsidP="00676CF6">
            <w:pPr>
              <w:suppressAutoHyphens w:val="0"/>
              <w:spacing w:after="0" w:line="240" w:lineRule="atLeast"/>
              <w:rPr>
                <w:rFonts w:asciiTheme="minorHAnsi" w:hAnsiTheme="minorHAnsi" w:cstheme="minorBidi"/>
                <w:lang w:val="el-GR" w:eastAsia="en-US"/>
              </w:rPr>
            </w:pPr>
          </w:p>
          <w:p w:rsidR="00676CF6" w:rsidRPr="00676CF6" w:rsidRDefault="00676CF6" w:rsidP="00676CF6">
            <w:pPr>
              <w:suppressAutoHyphens w:val="0"/>
              <w:spacing w:after="0" w:line="240" w:lineRule="atLeast"/>
              <w:ind w:right="-51"/>
              <w:rPr>
                <w:rFonts w:asciiTheme="minorHAnsi" w:hAnsiTheme="minorHAnsi" w:cstheme="minorBidi"/>
                <w:lang w:val="el-GR" w:eastAsia="en-US"/>
              </w:rPr>
            </w:pPr>
            <w:r w:rsidRPr="00676CF6">
              <w:rPr>
                <w:rFonts w:asciiTheme="minorHAnsi" w:hAnsiTheme="minorHAnsi" w:cstheme="minorBidi"/>
                <w:lang w:val="el-GR" w:eastAsia="en-US"/>
              </w:rPr>
              <w:t>5)</w:t>
            </w:r>
            <w:r w:rsidRPr="00676CF6">
              <w:rPr>
                <w:rFonts w:asciiTheme="minorHAnsi" w:hAnsiTheme="minorHAnsi" w:cstheme="minorBidi"/>
                <w:lang w:val="el-GR" w:eastAsia="en-US"/>
              </w:rPr>
              <w:tab/>
              <w:t xml:space="preserve">Οι προσφέροντες υποχρεούνται, με ποινή αποκλεισμού, να προσκομίσουν δείγμα εντελώς όμοιων κάδων  με τους προσφερόμενους στο αμαξοστάσιο του Δήμου επί </w:t>
            </w:r>
            <w:r w:rsidRPr="00676CF6">
              <w:rPr>
                <w:rFonts w:asciiTheme="minorHAnsi" w:hAnsiTheme="minorHAnsi" w:cstheme="minorBidi"/>
                <w:lang w:val="el-GR" w:eastAsia="en-US"/>
              </w:rPr>
              <w:lastRenderedPageBreak/>
              <w:t>αποδείξει μέχρι 3 ημέρες πριν από την ημέρα διενέργειας του διαγωνισμού. Η απόδειξη θα κατατεθεί στον φάκελο της τεχνικής προσφοράς του διαγωνιζόμενου.</w:t>
            </w:r>
            <w:r w:rsidRPr="00676CF6">
              <w:rPr>
                <w:rFonts w:asciiTheme="minorHAnsi" w:hAnsiTheme="minorHAnsi" w:cstheme="minorBidi"/>
                <w:lang w:val="el-GR" w:eastAsia="en-US"/>
              </w:rPr>
              <w:tab/>
            </w: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c>
          <w:tcPr>
            <w:tcW w:w="2602" w:type="dxa"/>
          </w:tcPr>
          <w:p w:rsidR="00676CF6" w:rsidRPr="00355933" w:rsidRDefault="00676CF6" w:rsidP="00355933">
            <w:pPr>
              <w:suppressAutoHyphens w:val="0"/>
              <w:spacing w:after="0"/>
              <w:jc w:val="left"/>
              <w:rPr>
                <w:rFonts w:asciiTheme="minorHAnsi" w:hAnsiTheme="minorHAnsi" w:cstheme="minorBidi"/>
                <w:lang w:val="el-GR" w:eastAsia="en-US"/>
              </w:rPr>
            </w:pPr>
          </w:p>
        </w:tc>
      </w:tr>
    </w:tbl>
    <w:p w:rsidR="00355933" w:rsidRPr="00355933" w:rsidRDefault="00355933" w:rsidP="00355933">
      <w:pPr>
        <w:suppressAutoHyphens w:val="0"/>
        <w:spacing w:after="200" w:line="276" w:lineRule="auto"/>
        <w:jc w:val="left"/>
        <w:rPr>
          <w:rFonts w:asciiTheme="minorHAnsi" w:eastAsiaTheme="minorHAnsi" w:hAnsiTheme="minorHAnsi" w:cstheme="minorBidi"/>
          <w:szCs w:val="22"/>
          <w:lang w:val="el-GR" w:eastAsia="en-US"/>
        </w:rPr>
      </w:pPr>
    </w:p>
    <w:tbl>
      <w:tblPr>
        <w:tblW w:w="8748" w:type="dxa"/>
        <w:tblLook w:val="01E0" w:firstRow="1" w:lastRow="1" w:firstColumn="1" w:lastColumn="1" w:noHBand="0" w:noVBand="0"/>
      </w:tblPr>
      <w:tblGrid>
        <w:gridCol w:w="2518"/>
        <w:gridCol w:w="3170"/>
        <w:gridCol w:w="3060"/>
      </w:tblGrid>
      <w:tr w:rsidR="009331C9" w:rsidRPr="00F46448" w:rsidTr="006607EA">
        <w:tc>
          <w:tcPr>
            <w:tcW w:w="2518" w:type="dxa"/>
            <w:shd w:val="clear" w:color="auto" w:fill="auto"/>
          </w:tcPr>
          <w:p w:rsidR="009331C9" w:rsidRPr="009331C9" w:rsidRDefault="009331C9" w:rsidP="009331C9">
            <w:pPr>
              <w:widowControl w:val="0"/>
              <w:suppressAutoHyphens w:val="0"/>
              <w:wordWrap w:val="0"/>
              <w:spacing w:after="0"/>
              <w:jc w:val="center"/>
              <w:rPr>
                <w:rFonts w:ascii="Verdana" w:hAnsi="Verdana" w:cs="Times New Roman"/>
                <w:kern w:val="2"/>
                <w:sz w:val="20"/>
                <w:szCs w:val="20"/>
                <w:lang w:val="el-GR" w:eastAsia="el-GR"/>
              </w:rPr>
            </w:pPr>
          </w:p>
        </w:tc>
        <w:tc>
          <w:tcPr>
            <w:tcW w:w="3170" w:type="dxa"/>
          </w:tcPr>
          <w:p w:rsidR="009331C9" w:rsidRPr="009331C9" w:rsidRDefault="009331C9" w:rsidP="009331C9">
            <w:pPr>
              <w:widowControl w:val="0"/>
              <w:suppressAutoHyphens w:val="0"/>
              <w:wordWrap w:val="0"/>
              <w:spacing w:after="0"/>
              <w:rPr>
                <w:rFonts w:ascii="Verdana" w:hAnsi="Verdana" w:cs="Times New Roman"/>
                <w:kern w:val="2"/>
                <w:sz w:val="20"/>
                <w:szCs w:val="20"/>
                <w:lang w:val="el-GR" w:eastAsia="el-GR"/>
              </w:rPr>
            </w:pPr>
            <w:r w:rsidRPr="009331C9">
              <w:rPr>
                <w:rFonts w:ascii="Arial" w:hAnsi="Arial" w:cs="Arial"/>
                <w:kern w:val="2"/>
                <w:sz w:val="20"/>
                <w:szCs w:val="20"/>
                <w:lang w:val="el-GR" w:eastAsia="el-GR"/>
              </w:rPr>
              <w:t xml:space="preserve"> </w:t>
            </w:r>
            <w:r w:rsidRPr="009331C9">
              <w:rPr>
                <w:rFonts w:ascii="Verdana" w:hAnsi="Verdana" w:cs="Times New Roman"/>
                <w:kern w:val="2"/>
                <w:sz w:val="20"/>
                <w:szCs w:val="20"/>
                <w:lang w:val="el-GR" w:eastAsia="el-GR"/>
              </w:rPr>
              <w:t xml:space="preserve">      </w:t>
            </w:r>
          </w:p>
          <w:p w:rsidR="009331C9" w:rsidRPr="009331C9" w:rsidRDefault="009331C9" w:rsidP="009331C9">
            <w:pPr>
              <w:widowControl w:val="0"/>
              <w:suppressAutoHyphens w:val="0"/>
              <w:wordWrap w:val="0"/>
              <w:spacing w:after="0" w:line="360" w:lineRule="auto"/>
              <w:jc w:val="center"/>
              <w:rPr>
                <w:rFonts w:ascii="Verdana" w:hAnsi="Verdana" w:cs="Times New Roman"/>
                <w:kern w:val="2"/>
                <w:sz w:val="20"/>
                <w:szCs w:val="20"/>
                <w:lang w:val="el-GR" w:eastAsia="el-GR"/>
              </w:rPr>
            </w:pPr>
            <w:r w:rsidRPr="009331C9">
              <w:rPr>
                <w:rFonts w:ascii="Verdana" w:hAnsi="Verdana" w:cs="Times New Roman"/>
                <w:kern w:val="2"/>
                <w:sz w:val="20"/>
                <w:szCs w:val="20"/>
                <w:lang w:val="el-GR" w:eastAsia="el-GR"/>
              </w:rPr>
              <w:t>Ο ΠΡΟΙΣΤΑΜΕΝΟΣ ΚΑΘΑΡΙΟΤΗΤΑΣ ΚΑΙ ΑΝΑΚΥΚΛΩΣΗΣ</w:t>
            </w:r>
          </w:p>
          <w:p w:rsidR="009331C9" w:rsidRPr="009331C9" w:rsidRDefault="009331C9" w:rsidP="009331C9">
            <w:pPr>
              <w:widowControl w:val="0"/>
              <w:suppressAutoHyphens w:val="0"/>
              <w:wordWrap w:val="0"/>
              <w:spacing w:after="0" w:line="360" w:lineRule="auto"/>
              <w:jc w:val="center"/>
              <w:rPr>
                <w:rFonts w:ascii="Verdana" w:hAnsi="Verdana" w:cs="Times New Roman"/>
                <w:kern w:val="2"/>
                <w:sz w:val="20"/>
                <w:szCs w:val="20"/>
                <w:lang w:val="el-GR" w:eastAsia="el-GR"/>
              </w:rPr>
            </w:pPr>
          </w:p>
          <w:p w:rsidR="009331C9" w:rsidRPr="009331C9" w:rsidRDefault="009331C9" w:rsidP="009331C9">
            <w:pPr>
              <w:widowControl w:val="0"/>
              <w:suppressAutoHyphens w:val="0"/>
              <w:wordWrap w:val="0"/>
              <w:spacing w:after="0" w:line="360" w:lineRule="auto"/>
              <w:jc w:val="center"/>
              <w:rPr>
                <w:rFonts w:ascii="Verdana" w:hAnsi="Verdana" w:cs="Times New Roman"/>
                <w:kern w:val="2"/>
                <w:sz w:val="20"/>
                <w:szCs w:val="20"/>
                <w:lang w:val="el-GR" w:eastAsia="el-GR"/>
              </w:rPr>
            </w:pPr>
            <w:r w:rsidRPr="009331C9">
              <w:rPr>
                <w:rFonts w:ascii="Verdana" w:hAnsi="Verdana" w:cs="Times New Roman"/>
                <w:kern w:val="2"/>
                <w:sz w:val="20"/>
                <w:szCs w:val="20"/>
                <w:lang w:val="el-GR" w:eastAsia="el-GR"/>
              </w:rPr>
              <w:t>Γ.ΒΛΑΧΑΚΗΣ</w:t>
            </w:r>
          </w:p>
          <w:p w:rsidR="009331C9" w:rsidRPr="009331C9" w:rsidRDefault="009331C9" w:rsidP="009331C9">
            <w:pPr>
              <w:widowControl w:val="0"/>
              <w:suppressAutoHyphens w:val="0"/>
              <w:wordWrap w:val="0"/>
              <w:spacing w:after="0" w:line="360" w:lineRule="auto"/>
              <w:jc w:val="center"/>
              <w:rPr>
                <w:rFonts w:ascii="Verdana" w:hAnsi="Verdana" w:cs="Times New Roman"/>
                <w:kern w:val="2"/>
                <w:sz w:val="20"/>
                <w:szCs w:val="20"/>
                <w:lang w:val="el-GR" w:eastAsia="el-GR"/>
              </w:rPr>
            </w:pPr>
            <w:r w:rsidRPr="009331C9">
              <w:rPr>
                <w:rFonts w:ascii="Verdana" w:hAnsi="Verdana" w:cs="Times New Roman"/>
                <w:kern w:val="2"/>
                <w:sz w:val="20"/>
                <w:szCs w:val="20"/>
                <w:lang w:val="el-GR" w:eastAsia="el-GR"/>
              </w:rPr>
              <w:t>ΗΛ/ΓΟΣ ΜΗΧ/ΚΟΣ ΤΕ</w:t>
            </w:r>
          </w:p>
        </w:tc>
        <w:tc>
          <w:tcPr>
            <w:tcW w:w="3060" w:type="dxa"/>
            <w:shd w:val="clear" w:color="auto" w:fill="auto"/>
          </w:tcPr>
          <w:p w:rsidR="009331C9" w:rsidRPr="000C7AD5" w:rsidRDefault="009331C9" w:rsidP="009331C9">
            <w:pPr>
              <w:widowControl w:val="0"/>
              <w:suppressAutoHyphens w:val="0"/>
              <w:wordWrap w:val="0"/>
              <w:spacing w:after="0" w:line="360" w:lineRule="auto"/>
              <w:rPr>
                <w:rFonts w:ascii="Verdana" w:hAnsi="Verdana" w:cs="Times New Roman"/>
                <w:kern w:val="2"/>
                <w:sz w:val="20"/>
                <w:szCs w:val="20"/>
                <w:lang w:val="el-GR" w:eastAsia="el-GR"/>
              </w:rPr>
            </w:pPr>
            <w:r w:rsidRPr="009331C9">
              <w:rPr>
                <w:rFonts w:ascii="Verdana" w:hAnsi="Verdana" w:cs="Times New Roman"/>
                <w:kern w:val="2"/>
                <w:sz w:val="20"/>
                <w:szCs w:val="20"/>
                <w:lang w:val="el-GR" w:eastAsia="el-GR"/>
              </w:rPr>
              <w:t xml:space="preserve">ΝΑΥΠΑΚΤΟΣ       </w:t>
            </w:r>
            <w:r w:rsidR="0071090C">
              <w:rPr>
                <w:rFonts w:ascii="Verdana" w:hAnsi="Verdana" w:cs="Times New Roman"/>
                <w:kern w:val="2"/>
                <w:sz w:val="20"/>
                <w:szCs w:val="20"/>
                <w:lang w:val="el-GR" w:eastAsia="el-GR"/>
              </w:rPr>
              <w:t>18-9</w:t>
            </w:r>
            <w:r w:rsidR="00C34EC8" w:rsidRPr="000C7AD5">
              <w:rPr>
                <w:rFonts w:ascii="Verdana" w:hAnsi="Verdana" w:cs="Times New Roman"/>
                <w:kern w:val="2"/>
                <w:sz w:val="20"/>
                <w:szCs w:val="20"/>
                <w:lang w:val="el-GR" w:eastAsia="el-GR"/>
              </w:rPr>
              <w:t>-2019</w:t>
            </w:r>
          </w:p>
          <w:p w:rsidR="009331C9" w:rsidRPr="009331C9" w:rsidRDefault="009331C9" w:rsidP="009331C9">
            <w:pPr>
              <w:widowControl w:val="0"/>
              <w:suppressAutoHyphens w:val="0"/>
              <w:wordWrap w:val="0"/>
              <w:spacing w:after="0"/>
              <w:jc w:val="center"/>
              <w:rPr>
                <w:rFonts w:ascii="Verdana" w:hAnsi="Verdana" w:cs="Times New Roman"/>
                <w:kern w:val="2"/>
                <w:sz w:val="20"/>
                <w:szCs w:val="20"/>
                <w:lang w:val="el-GR" w:eastAsia="el-GR"/>
              </w:rPr>
            </w:pPr>
            <w:r w:rsidRPr="009331C9">
              <w:rPr>
                <w:rFonts w:ascii="Verdana" w:hAnsi="Verdana" w:cs="Times New Roman"/>
                <w:kern w:val="2"/>
                <w:sz w:val="20"/>
                <w:szCs w:val="20"/>
                <w:lang w:val="el-GR" w:eastAsia="el-GR"/>
              </w:rPr>
              <w:t>Ο ΔΙΕΥΘΥΝΤΗΣ ΠΕΡΙΒΑΛΛΟΝΤΟΣ &amp;ΠΟΙΟΤΗΤΑΣ ΖΩΗΣ</w:t>
            </w:r>
          </w:p>
          <w:p w:rsidR="009331C9" w:rsidRPr="009331C9" w:rsidRDefault="009331C9" w:rsidP="009331C9">
            <w:pPr>
              <w:widowControl w:val="0"/>
              <w:suppressAutoHyphens w:val="0"/>
              <w:wordWrap w:val="0"/>
              <w:spacing w:after="0"/>
              <w:jc w:val="center"/>
              <w:rPr>
                <w:rFonts w:ascii="Verdana" w:hAnsi="Verdana" w:cs="Times New Roman"/>
                <w:kern w:val="2"/>
                <w:sz w:val="20"/>
                <w:szCs w:val="20"/>
                <w:lang w:val="el-GR" w:eastAsia="el-GR"/>
              </w:rPr>
            </w:pPr>
          </w:p>
          <w:p w:rsidR="009331C9" w:rsidRPr="009331C9" w:rsidRDefault="009331C9" w:rsidP="009331C9">
            <w:pPr>
              <w:widowControl w:val="0"/>
              <w:suppressAutoHyphens w:val="0"/>
              <w:wordWrap w:val="0"/>
              <w:spacing w:after="0"/>
              <w:jc w:val="center"/>
              <w:rPr>
                <w:rFonts w:ascii="Verdana" w:hAnsi="Verdana" w:cs="Times New Roman"/>
                <w:kern w:val="2"/>
                <w:sz w:val="20"/>
                <w:szCs w:val="20"/>
                <w:lang w:val="el-GR" w:eastAsia="el-GR"/>
              </w:rPr>
            </w:pPr>
          </w:p>
          <w:p w:rsidR="009331C9" w:rsidRPr="009331C9" w:rsidRDefault="009331C9" w:rsidP="009331C9">
            <w:pPr>
              <w:widowControl w:val="0"/>
              <w:suppressAutoHyphens w:val="0"/>
              <w:wordWrap w:val="0"/>
              <w:spacing w:after="0"/>
              <w:jc w:val="center"/>
              <w:rPr>
                <w:rFonts w:ascii="Verdana" w:hAnsi="Verdana" w:cs="Times New Roman"/>
                <w:kern w:val="2"/>
                <w:sz w:val="20"/>
                <w:szCs w:val="20"/>
                <w:lang w:val="el-GR" w:eastAsia="el-GR"/>
              </w:rPr>
            </w:pPr>
          </w:p>
          <w:p w:rsidR="009331C9" w:rsidRPr="009331C9" w:rsidRDefault="009331C9" w:rsidP="009331C9">
            <w:pPr>
              <w:widowControl w:val="0"/>
              <w:suppressAutoHyphens w:val="0"/>
              <w:wordWrap w:val="0"/>
              <w:spacing w:after="0"/>
              <w:jc w:val="center"/>
              <w:rPr>
                <w:rFonts w:ascii="Verdana" w:hAnsi="Verdana" w:cs="Times New Roman"/>
                <w:kern w:val="2"/>
                <w:sz w:val="20"/>
                <w:szCs w:val="20"/>
                <w:lang w:val="el-GR" w:eastAsia="el-GR"/>
              </w:rPr>
            </w:pPr>
            <w:r w:rsidRPr="009331C9">
              <w:rPr>
                <w:rFonts w:ascii="Verdana" w:hAnsi="Verdana" w:cs="Times New Roman"/>
                <w:kern w:val="2"/>
                <w:sz w:val="20"/>
                <w:szCs w:val="20"/>
                <w:lang w:val="el-GR" w:eastAsia="el-GR"/>
              </w:rPr>
              <w:t>ΝΙΚΗΤΑΣ ΠΟΛΥΔΩΡΟΣ</w:t>
            </w:r>
          </w:p>
          <w:p w:rsidR="009331C9" w:rsidRPr="009331C9" w:rsidRDefault="009331C9" w:rsidP="009331C9">
            <w:pPr>
              <w:widowControl w:val="0"/>
              <w:suppressAutoHyphens w:val="0"/>
              <w:wordWrap w:val="0"/>
              <w:spacing w:after="0"/>
              <w:rPr>
                <w:rFonts w:ascii="Verdana" w:hAnsi="Verdana" w:cs="Times New Roman"/>
                <w:kern w:val="2"/>
                <w:sz w:val="20"/>
                <w:szCs w:val="20"/>
                <w:lang w:val="el-GR" w:eastAsia="el-GR"/>
              </w:rPr>
            </w:pPr>
            <w:r w:rsidRPr="009331C9">
              <w:rPr>
                <w:rFonts w:ascii="Verdana" w:hAnsi="Verdana" w:cs="Times New Roman"/>
                <w:kern w:val="2"/>
                <w:sz w:val="20"/>
                <w:szCs w:val="20"/>
                <w:lang w:val="el-GR" w:eastAsia="el-GR"/>
              </w:rPr>
              <w:t xml:space="preserve">      ΗΛ/ΓΟΣ ΜΗΧ/ΚΟΣ  ΤΕ</w:t>
            </w:r>
          </w:p>
        </w:tc>
      </w:tr>
    </w:tbl>
    <w:p w:rsidR="006D2695" w:rsidRDefault="006D2695">
      <w:pPr>
        <w:pStyle w:val="normalwithoutspacing"/>
      </w:pPr>
    </w:p>
    <w:p w:rsidR="006D2695" w:rsidRDefault="006D2695">
      <w:pPr>
        <w:rPr>
          <w:lang w:val="el-GR"/>
        </w:rPr>
      </w:pPr>
    </w:p>
    <w:p w:rsidR="006D2695" w:rsidRPr="00444085" w:rsidRDefault="006D2695">
      <w:pPr>
        <w:pStyle w:val="2"/>
        <w:tabs>
          <w:tab w:val="clear" w:pos="567"/>
          <w:tab w:val="left" w:pos="0"/>
        </w:tabs>
        <w:ind w:left="0" w:firstLine="0"/>
        <w:rPr>
          <w:i/>
          <w:color w:val="5B9BD5"/>
          <w:lang w:val="el-GR"/>
        </w:rPr>
      </w:pPr>
      <w:bookmarkStart w:id="60" w:name="_Toc492031059"/>
      <w:r>
        <w:rPr>
          <w:lang w:val="el-GR"/>
        </w:rPr>
        <w:t>ΠΑΡΑΡΤΗΜΑ VI – Άλλο Περιγραφικό Έγγραφο - Υπόδειγμα (Προσαρμοσμένο από την Αναθέτουσα Αρχή)</w:t>
      </w:r>
      <w:bookmarkEnd w:id="60"/>
    </w:p>
    <w:p w:rsidR="006D2695" w:rsidRPr="00935239" w:rsidRDefault="00935239">
      <w:pPr>
        <w:pStyle w:val="normalwithoutspacing"/>
        <w:rPr>
          <w:i/>
          <w:szCs w:val="22"/>
        </w:rPr>
      </w:pPr>
      <w:r w:rsidRPr="00935239">
        <w:rPr>
          <w:i/>
          <w:szCs w:val="22"/>
        </w:rPr>
        <w:t>ΔΕΝ ΑΠΑΙΤΕΙΤΑΙ</w:t>
      </w:r>
    </w:p>
    <w:p w:rsidR="00DF6678" w:rsidRDefault="00DF6678">
      <w:pPr>
        <w:pStyle w:val="normalwithoutspacing"/>
        <w:rPr>
          <w:i/>
          <w:color w:val="5B9BD5"/>
          <w:szCs w:val="22"/>
        </w:rPr>
      </w:pPr>
    </w:p>
    <w:p w:rsidR="00DF6678" w:rsidRDefault="00DF6678">
      <w:pPr>
        <w:pStyle w:val="normalwithoutspacing"/>
        <w:rPr>
          <w:i/>
          <w:color w:val="5B9BD5"/>
          <w:szCs w:val="22"/>
        </w:rPr>
      </w:pPr>
    </w:p>
    <w:p w:rsidR="00DF6678" w:rsidRDefault="00DF6678">
      <w:pPr>
        <w:pStyle w:val="normalwithoutspacing"/>
        <w:rPr>
          <w:i/>
          <w:color w:val="5B9BD5"/>
          <w:szCs w:val="22"/>
        </w:rPr>
      </w:pPr>
    </w:p>
    <w:p w:rsidR="00573338" w:rsidRDefault="00573338">
      <w:pPr>
        <w:pStyle w:val="normalwithoutspacing"/>
        <w:rPr>
          <w:i/>
          <w:color w:val="5B9BD5"/>
          <w:szCs w:val="22"/>
        </w:rPr>
      </w:pPr>
    </w:p>
    <w:p w:rsidR="00573338" w:rsidRDefault="00573338">
      <w:pPr>
        <w:pStyle w:val="normalwithoutspacing"/>
        <w:rPr>
          <w:i/>
          <w:color w:val="5B9BD5"/>
          <w:szCs w:val="22"/>
        </w:rPr>
      </w:pPr>
    </w:p>
    <w:p w:rsidR="00573338" w:rsidRDefault="00573338">
      <w:pPr>
        <w:pStyle w:val="normalwithoutspacing"/>
        <w:rPr>
          <w:i/>
          <w:color w:val="5B9BD5"/>
          <w:szCs w:val="22"/>
        </w:rPr>
      </w:pPr>
    </w:p>
    <w:p w:rsidR="00573338" w:rsidRDefault="00573338">
      <w:pPr>
        <w:pStyle w:val="normalwithoutspacing"/>
        <w:rPr>
          <w:i/>
          <w:color w:val="5B9BD5"/>
          <w:szCs w:val="22"/>
        </w:rPr>
      </w:pPr>
    </w:p>
    <w:p w:rsidR="00573338" w:rsidRDefault="00573338">
      <w:pPr>
        <w:pStyle w:val="normalwithoutspacing"/>
        <w:rPr>
          <w:i/>
          <w:color w:val="5B9BD5"/>
          <w:szCs w:val="22"/>
        </w:rPr>
      </w:pPr>
    </w:p>
    <w:p w:rsidR="00573338" w:rsidRDefault="00573338">
      <w:pPr>
        <w:pStyle w:val="normalwithoutspacing"/>
        <w:rPr>
          <w:i/>
          <w:color w:val="5B9BD5"/>
          <w:szCs w:val="22"/>
        </w:rPr>
      </w:pPr>
    </w:p>
    <w:p w:rsidR="00573338" w:rsidRDefault="00573338">
      <w:pPr>
        <w:pStyle w:val="normalwithoutspacing"/>
        <w:rPr>
          <w:i/>
          <w:color w:val="5B9BD5"/>
          <w:szCs w:val="22"/>
        </w:rPr>
      </w:pPr>
    </w:p>
    <w:p w:rsidR="00573338" w:rsidRDefault="00573338">
      <w:pPr>
        <w:pStyle w:val="normalwithoutspacing"/>
        <w:rPr>
          <w:i/>
          <w:color w:val="5B9BD5"/>
          <w:szCs w:val="22"/>
        </w:rPr>
      </w:pPr>
    </w:p>
    <w:p w:rsidR="00573338" w:rsidRDefault="00573338">
      <w:pPr>
        <w:pStyle w:val="normalwithoutspacing"/>
        <w:rPr>
          <w:i/>
          <w:color w:val="5B9BD5"/>
          <w:szCs w:val="22"/>
        </w:rPr>
      </w:pPr>
    </w:p>
    <w:p w:rsidR="00573338" w:rsidRDefault="00573338">
      <w:pPr>
        <w:pStyle w:val="normalwithoutspacing"/>
        <w:rPr>
          <w:i/>
          <w:color w:val="5B9BD5"/>
          <w:szCs w:val="22"/>
        </w:rPr>
      </w:pPr>
    </w:p>
    <w:p w:rsidR="00573338" w:rsidRDefault="00573338">
      <w:pPr>
        <w:pStyle w:val="normalwithoutspacing"/>
        <w:rPr>
          <w:i/>
          <w:color w:val="5B9BD5"/>
          <w:szCs w:val="22"/>
        </w:rPr>
      </w:pPr>
    </w:p>
    <w:p w:rsidR="00573338" w:rsidRDefault="00573338">
      <w:pPr>
        <w:pStyle w:val="normalwithoutspacing"/>
        <w:rPr>
          <w:i/>
          <w:color w:val="5B9BD5"/>
          <w:szCs w:val="22"/>
        </w:rPr>
      </w:pPr>
    </w:p>
    <w:p w:rsidR="00573338" w:rsidRDefault="00573338">
      <w:pPr>
        <w:pStyle w:val="normalwithoutspacing"/>
        <w:rPr>
          <w:i/>
          <w:color w:val="5B9BD5"/>
          <w:szCs w:val="22"/>
        </w:rPr>
      </w:pPr>
    </w:p>
    <w:p w:rsidR="00573338" w:rsidRDefault="00573338">
      <w:pPr>
        <w:pStyle w:val="normalwithoutspacing"/>
        <w:rPr>
          <w:i/>
          <w:color w:val="5B9BD5"/>
          <w:szCs w:val="22"/>
        </w:rPr>
      </w:pPr>
    </w:p>
    <w:p w:rsidR="006D2695" w:rsidRDefault="006D2695">
      <w:pPr>
        <w:pStyle w:val="2"/>
        <w:tabs>
          <w:tab w:val="clear" w:pos="567"/>
          <w:tab w:val="left" w:pos="0"/>
        </w:tabs>
        <w:ind w:left="0" w:firstLine="0"/>
        <w:rPr>
          <w:lang w:val="el-GR"/>
        </w:rPr>
      </w:pPr>
      <w:bookmarkStart w:id="61" w:name="_Toc492031060"/>
      <w:r>
        <w:rPr>
          <w:lang w:val="el-GR"/>
        </w:rPr>
        <w:lastRenderedPageBreak/>
        <w:t>ΠΑΡΑΡΤΗΜΑ VIΙ – Υπόδειγμα Οικονομικής Προσφοράς (Προσαρμοσμένο από την Αναθέτουσα Αρχή)</w:t>
      </w:r>
      <w:bookmarkEnd w:id="61"/>
    </w:p>
    <w:p w:rsidR="008A2B00" w:rsidRDefault="008A2B00" w:rsidP="00355933">
      <w:pPr>
        <w:widowControl w:val="0"/>
        <w:suppressAutoHyphens w:val="0"/>
        <w:spacing w:after="0"/>
        <w:ind w:right="5360"/>
        <w:jc w:val="left"/>
        <w:rPr>
          <w:rFonts w:ascii="Arial Unicode MS" w:eastAsia="Arial Unicode MS" w:hAnsi="Arial Unicode MS" w:cs="Arial Unicode MS"/>
          <w:color w:val="000000"/>
          <w:sz w:val="20"/>
          <w:szCs w:val="20"/>
          <w:lang w:val="el-GR" w:eastAsia="el-GR" w:bidi="el-GR"/>
        </w:rPr>
      </w:pPr>
      <w:r>
        <w:rPr>
          <w:rFonts w:ascii="Arial" w:hAnsi="Arial" w:cs="Times New Roman"/>
          <w:b/>
          <w:noProof/>
          <w:kern w:val="2"/>
          <w:sz w:val="24"/>
          <w:szCs w:val="20"/>
          <w:lang w:val="el-GR" w:eastAsia="el-GR"/>
        </w:rPr>
        <w:drawing>
          <wp:inline distT="0" distB="0" distL="0" distR="0">
            <wp:extent cx="1065530" cy="964565"/>
            <wp:effectExtent l="0" t="0" r="1270" b="698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65530" cy="964565"/>
                    </a:xfrm>
                    <a:prstGeom prst="rect">
                      <a:avLst/>
                    </a:prstGeom>
                    <a:noFill/>
                    <a:ln>
                      <a:noFill/>
                    </a:ln>
                  </pic:spPr>
                </pic:pic>
              </a:graphicData>
            </a:graphic>
          </wp:inline>
        </w:drawing>
      </w:r>
    </w:p>
    <w:p w:rsidR="008A2B00" w:rsidRDefault="00355933" w:rsidP="00355933">
      <w:pPr>
        <w:widowControl w:val="0"/>
        <w:suppressAutoHyphens w:val="0"/>
        <w:spacing w:after="0"/>
        <w:ind w:right="5360"/>
        <w:jc w:val="left"/>
        <w:rPr>
          <w:rFonts w:ascii="Arial Unicode MS" w:eastAsia="Arial Unicode MS" w:hAnsi="Arial Unicode MS" w:cs="Arial Unicode MS"/>
          <w:color w:val="000000"/>
          <w:sz w:val="20"/>
          <w:szCs w:val="20"/>
          <w:lang w:val="el-GR" w:eastAsia="el-GR" w:bidi="el-GR"/>
        </w:rPr>
      </w:pPr>
      <w:r w:rsidRPr="003B6D92">
        <w:rPr>
          <w:rFonts w:ascii="Arial Unicode MS" w:eastAsia="Arial Unicode MS" w:hAnsi="Arial Unicode MS" w:cs="Arial Unicode MS"/>
          <w:color w:val="000000"/>
          <w:sz w:val="20"/>
          <w:szCs w:val="20"/>
          <w:lang w:val="el-GR" w:eastAsia="el-GR" w:bidi="el-GR"/>
        </w:rPr>
        <w:t xml:space="preserve">ΕΛΛΗΝΙΚΗ ΔΗΜΟΚΡΑΤΙΑ       </w:t>
      </w:r>
    </w:p>
    <w:p w:rsidR="00355933" w:rsidRPr="003B6D92" w:rsidRDefault="00355933" w:rsidP="00355933">
      <w:pPr>
        <w:widowControl w:val="0"/>
        <w:suppressAutoHyphens w:val="0"/>
        <w:spacing w:after="0"/>
        <w:ind w:right="5360"/>
        <w:jc w:val="left"/>
        <w:rPr>
          <w:rFonts w:ascii="Arial Unicode MS" w:eastAsia="Arial Unicode MS" w:hAnsi="Arial Unicode MS" w:cs="Arial Unicode MS"/>
          <w:color w:val="000000"/>
          <w:sz w:val="20"/>
          <w:szCs w:val="20"/>
          <w:lang w:val="el-GR" w:eastAsia="el-GR" w:bidi="el-GR"/>
        </w:rPr>
      </w:pPr>
      <w:r w:rsidRPr="003B6D92">
        <w:rPr>
          <w:rFonts w:ascii="Arial Unicode MS" w:eastAsia="Arial Unicode MS" w:hAnsi="Arial Unicode MS" w:cs="Arial Unicode MS"/>
          <w:color w:val="000000"/>
          <w:sz w:val="20"/>
          <w:szCs w:val="20"/>
          <w:lang w:val="el-GR" w:eastAsia="el-GR" w:bidi="el-GR"/>
        </w:rPr>
        <w:t xml:space="preserve"> ΝΟΜΟΣ: ΑΙΤΩΛ/ΝΙΑΣ</w:t>
      </w:r>
    </w:p>
    <w:p w:rsidR="00355933" w:rsidRPr="003B6D92" w:rsidRDefault="00355933" w:rsidP="00355933">
      <w:pPr>
        <w:widowControl w:val="0"/>
        <w:suppressAutoHyphens w:val="0"/>
        <w:spacing w:after="0"/>
        <w:ind w:right="5360"/>
        <w:jc w:val="left"/>
        <w:rPr>
          <w:rFonts w:ascii="Arial Unicode MS" w:eastAsia="Arial Unicode MS" w:hAnsi="Arial Unicode MS" w:cs="Arial Unicode MS"/>
          <w:color w:val="000000"/>
          <w:sz w:val="20"/>
          <w:szCs w:val="20"/>
          <w:lang w:val="el-GR" w:eastAsia="el-GR" w:bidi="el-GR"/>
        </w:rPr>
      </w:pPr>
      <w:r w:rsidRPr="003B6D92">
        <w:rPr>
          <w:rFonts w:ascii="Arial Unicode MS" w:eastAsia="Arial Unicode MS" w:hAnsi="Arial Unicode MS" w:cs="Arial Unicode MS"/>
          <w:color w:val="000000"/>
          <w:sz w:val="20"/>
          <w:szCs w:val="20"/>
          <w:lang w:val="el-GR" w:eastAsia="el-GR" w:bidi="el-GR"/>
        </w:rPr>
        <w:t xml:space="preserve">ΔΗΜΟΣ ΝΑΥΠΑΚΤΙΑΣ </w:t>
      </w:r>
    </w:p>
    <w:p w:rsidR="00355933" w:rsidRPr="003B6D92" w:rsidRDefault="00355933" w:rsidP="00355933">
      <w:pPr>
        <w:widowControl w:val="0"/>
        <w:tabs>
          <w:tab w:val="left" w:pos="5812"/>
        </w:tabs>
        <w:suppressAutoHyphens w:val="0"/>
        <w:spacing w:after="0"/>
        <w:ind w:right="5360"/>
        <w:jc w:val="left"/>
        <w:rPr>
          <w:rFonts w:ascii="Arial Unicode MS" w:eastAsia="Arial Unicode MS" w:hAnsi="Arial Unicode MS" w:cs="Arial Unicode MS"/>
          <w:color w:val="000000"/>
          <w:sz w:val="20"/>
          <w:szCs w:val="20"/>
          <w:lang w:val="el-GR" w:eastAsia="el-GR" w:bidi="el-GR"/>
        </w:rPr>
      </w:pPr>
      <w:r w:rsidRPr="003B6D92">
        <w:rPr>
          <w:rFonts w:ascii="Arial Unicode MS" w:eastAsia="Arial Unicode MS" w:hAnsi="Arial Unicode MS" w:cs="Arial Unicode MS"/>
          <w:color w:val="000000"/>
          <w:sz w:val="20"/>
          <w:szCs w:val="20"/>
          <w:lang w:val="el-GR" w:eastAsia="el-GR" w:bidi="el-GR"/>
        </w:rPr>
        <w:t xml:space="preserve">Δ/ΝΣΗ ΠΕΡ/ΝΤΟΣ &amp;       ΠΟΙΟΤΗΤΑΣ ΖΩΗΣ          </w:t>
      </w:r>
    </w:p>
    <w:p w:rsidR="00355933" w:rsidRPr="003B6D92" w:rsidRDefault="00355933" w:rsidP="00355933">
      <w:pPr>
        <w:widowControl w:val="0"/>
        <w:suppressAutoHyphens w:val="0"/>
        <w:spacing w:after="0"/>
        <w:ind w:right="5360"/>
        <w:jc w:val="left"/>
        <w:rPr>
          <w:rFonts w:ascii="Arial Unicode MS" w:eastAsia="Arial Unicode MS" w:hAnsi="Arial Unicode MS" w:cs="Arial Unicode MS"/>
          <w:color w:val="000000"/>
          <w:sz w:val="20"/>
          <w:szCs w:val="20"/>
          <w:lang w:val="el-GR" w:eastAsia="el-GR" w:bidi="el-GR"/>
        </w:rPr>
      </w:pPr>
      <w:r w:rsidRPr="003B6D92">
        <w:rPr>
          <w:rFonts w:ascii="Arial Unicode MS" w:eastAsia="Arial Unicode MS" w:hAnsi="Arial Unicode MS" w:cs="Arial Unicode MS"/>
          <w:color w:val="000000"/>
          <w:sz w:val="20"/>
          <w:szCs w:val="20"/>
          <w:lang w:val="el-GR" w:eastAsia="el-GR" w:bidi="el-GR"/>
        </w:rPr>
        <w:t>Τμήμα ΚΑΘ/ΤΑΣ ΚΑΙ    ΑΝΑΚΥΚΛΩΣΗΣ</w:t>
      </w:r>
    </w:p>
    <w:p w:rsidR="008A2B00" w:rsidRPr="008A2B00" w:rsidRDefault="008A2B00" w:rsidP="008A2B00">
      <w:pPr>
        <w:widowControl w:val="0"/>
        <w:suppressAutoHyphens w:val="0"/>
        <w:spacing w:after="0"/>
        <w:jc w:val="left"/>
        <w:rPr>
          <w:rFonts w:ascii="Arial" w:hAnsi="Arial" w:cs="Times New Roman"/>
          <w:b/>
          <w:kern w:val="2"/>
          <w:sz w:val="24"/>
          <w:szCs w:val="20"/>
          <w:highlight w:val="yellow"/>
          <w:lang w:val="el-GR" w:eastAsia="el-GR"/>
        </w:rPr>
      </w:pPr>
      <w:r w:rsidRPr="008A2B00">
        <w:rPr>
          <w:rFonts w:ascii="Arial" w:hAnsi="Arial" w:cs="Times New Roman"/>
          <w:kern w:val="2"/>
          <w:sz w:val="24"/>
          <w:szCs w:val="20"/>
          <w:lang w:val="el-GR" w:eastAsia="el-GR"/>
        </w:rPr>
        <w:t xml:space="preserve">             </w:t>
      </w:r>
      <w:r w:rsidRPr="008A2B00">
        <w:rPr>
          <w:rFonts w:ascii="Arial" w:hAnsi="Arial" w:cs="Times New Roman"/>
          <w:kern w:val="2"/>
          <w:sz w:val="24"/>
          <w:szCs w:val="20"/>
          <w:highlight w:val="yellow"/>
          <w:lang w:val="el-GR" w:eastAsia="el-GR"/>
        </w:rPr>
        <w:t xml:space="preserve">                                                                </w:t>
      </w:r>
    </w:p>
    <w:p w:rsidR="008A2B00" w:rsidRPr="00040825" w:rsidRDefault="008A2B00" w:rsidP="008A2B00">
      <w:pPr>
        <w:widowControl w:val="0"/>
        <w:suppressAutoHyphens w:val="0"/>
        <w:spacing w:after="0"/>
        <w:jc w:val="left"/>
        <w:rPr>
          <w:rFonts w:ascii="Arial" w:hAnsi="Arial" w:cs="Times New Roman"/>
          <w:kern w:val="2"/>
          <w:sz w:val="20"/>
          <w:szCs w:val="20"/>
          <w:lang w:val="el-GR" w:eastAsia="el-GR"/>
        </w:rPr>
      </w:pPr>
      <w:r w:rsidRPr="008A2B00">
        <w:rPr>
          <w:rFonts w:ascii="Arial" w:hAnsi="Arial" w:cs="Times New Roman"/>
          <w:b/>
          <w:kern w:val="2"/>
          <w:sz w:val="24"/>
          <w:szCs w:val="20"/>
          <w:lang w:val="el-GR" w:eastAsia="el-GR"/>
        </w:rPr>
        <w:tab/>
      </w:r>
      <w:r w:rsidRPr="008A2B00">
        <w:rPr>
          <w:rFonts w:ascii="Arial" w:hAnsi="Arial" w:cs="Times New Roman"/>
          <w:b/>
          <w:kern w:val="2"/>
          <w:sz w:val="24"/>
          <w:szCs w:val="20"/>
          <w:lang w:val="el-GR" w:eastAsia="el-GR"/>
        </w:rPr>
        <w:tab/>
      </w:r>
      <w:r w:rsidRPr="008A2B00">
        <w:rPr>
          <w:rFonts w:ascii="Arial" w:hAnsi="Arial" w:cs="Times New Roman"/>
          <w:b/>
          <w:kern w:val="2"/>
          <w:sz w:val="24"/>
          <w:szCs w:val="20"/>
          <w:lang w:val="el-GR" w:eastAsia="el-GR"/>
        </w:rPr>
        <w:tab/>
      </w:r>
      <w:r w:rsidRPr="008A2B00">
        <w:rPr>
          <w:rFonts w:ascii="Arial" w:hAnsi="Arial" w:cs="Times New Roman"/>
          <w:b/>
          <w:kern w:val="2"/>
          <w:sz w:val="24"/>
          <w:szCs w:val="20"/>
          <w:lang w:val="el-GR" w:eastAsia="el-GR"/>
        </w:rPr>
        <w:tab/>
      </w:r>
      <w:r w:rsidRPr="008A2B00">
        <w:rPr>
          <w:rFonts w:ascii="Arial" w:hAnsi="Arial" w:cs="Times New Roman"/>
          <w:b/>
          <w:kern w:val="2"/>
          <w:sz w:val="24"/>
          <w:szCs w:val="20"/>
          <w:lang w:val="el-GR" w:eastAsia="el-GR"/>
        </w:rPr>
        <w:tab/>
      </w:r>
      <w:r w:rsidRPr="008A2B00">
        <w:rPr>
          <w:rFonts w:ascii="Arial" w:hAnsi="Arial" w:cs="Times New Roman"/>
          <w:b/>
          <w:kern w:val="2"/>
          <w:sz w:val="24"/>
          <w:szCs w:val="20"/>
          <w:lang w:val="el-GR" w:eastAsia="el-GR"/>
        </w:rPr>
        <w:tab/>
      </w:r>
      <w:r w:rsidRPr="008A2B00">
        <w:rPr>
          <w:rFonts w:ascii="Arial" w:hAnsi="Arial" w:cs="Times New Roman"/>
          <w:b/>
          <w:kern w:val="2"/>
          <w:sz w:val="24"/>
          <w:szCs w:val="20"/>
          <w:lang w:val="el-GR" w:eastAsia="el-GR"/>
        </w:rPr>
        <w:tab/>
      </w:r>
      <w:r w:rsidRPr="00040825">
        <w:rPr>
          <w:rFonts w:ascii="Arial" w:hAnsi="Arial" w:cs="Times New Roman"/>
          <w:b/>
          <w:kern w:val="2"/>
          <w:sz w:val="20"/>
          <w:szCs w:val="20"/>
          <w:lang w:val="el-GR" w:eastAsia="el-GR"/>
        </w:rPr>
        <w:t>ΠΡΟΜΗΘΕΙΑ ΚΑΔΩΝ</w:t>
      </w:r>
    </w:p>
    <w:p w:rsidR="008A2B00" w:rsidRPr="00040825" w:rsidRDefault="008A2B00" w:rsidP="008A2B00">
      <w:pPr>
        <w:widowControl w:val="0"/>
        <w:suppressAutoHyphens w:val="0"/>
        <w:spacing w:after="0"/>
        <w:jc w:val="left"/>
        <w:rPr>
          <w:rFonts w:ascii="Arial" w:hAnsi="Arial" w:cs="Times New Roman"/>
          <w:kern w:val="2"/>
          <w:sz w:val="20"/>
          <w:szCs w:val="20"/>
          <w:lang w:val="el-GR" w:eastAsia="el-GR"/>
        </w:rPr>
      </w:pPr>
      <w:r w:rsidRPr="00040825">
        <w:rPr>
          <w:rFonts w:ascii="Arial" w:hAnsi="Arial" w:cs="Times New Roman"/>
          <w:b/>
          <w:kern w:val="2"/>
          <w:sz w:val="20"/>
          <w:szCs w:val="20"/>
          <w:lang w:val="el-GR" w:eastAsia="el-GR"/>
        </w:rPr>
        <w:tab/>
      </w:r>
      <w:r w:rsidRPr="00040825">
        <w:rPr>
          <w:rFonts w:ascii="Arial" w:hAnsi="Arial" w:cs="Times New Roman"/>
          <w:b/>
          <w:kern w:val="2"/>
          <w:sz w:val="20"/>
          <w:szCs w:val="20"/>
          <w:lang w:val="el-GR" w:eastAsia="el-GR"/>
        </w:rPr>
        <w:tab/>
      </w:r>
      <w:r w:rsidRPr="00040825">
        <w:rPr>
          <w:rFonts w:ascii="Arial" w:hAnsi="Arial" w:cs="Times New Roman"/>
          <w:b/>
          <w:kern w:val="2"/>
          <w:sz w:val="20"/>
          <w:szCs w:val="20"/>
          <w:lang w:val="el-GR" w:eastAsia="el-GR"/>
        </w:rPr>
        <w:tab/>
      </w:r>
      <w:r w:rsidRPr="00040825">
        <w:rPr>
          <w:rFonts w:ascii="Arial" w:hAnsi="Arial" w:cs="Times New Roman"/>
          <w:b/>
          <w:kern w:val="2"/>
          <w:sz w:val="20"/>
          <w:szCs w:val="20"/>
          <w:lang w:val="el-GR" w:eastAsia="el-GR"/>
        </w:rPr>
        <w:tab/>
      </w:r>
      <w:r w:rsidRPr="00040825">
        <w:rPr>
          <w:rFonts w:ascii="Arial" w:hAnsi="Arial" w:cs="Times New Roman"/>
          <w:b/>
          <w:kern w:val="2"/>
          <w:sz w:val="20"/>
          <w:szCs w:val="20"/>
          <w:lang w:val="el-GR" w:eastAsia="el-GR"/>
        </w:rPr>
        <w:tab/>
      </w:r>
      <w:r w:rsidRPr="00040825">
        <w:rPr>
          <w:rFonts w:ascii="Arial" w:hAnsi="Arial" w:cs="Times New Roman"/>
          <w:b/>
          <w:kern w:val="2"/>
          <w:sz w:val="20"/>
          <w:szCs w:val="20"/>
          <w:lang w:val="el-GR" w:eastAsia="el-GR"/>
        </w:rPr>
        <w:tab/>
      </w:r>
      <w:r w:rsidRPr="00040825">
        <w:rPr>
          <w:rFonts w:ascii="Arial" w:hAnsi="Arial" w:cs="Times New Roman"/>
          <w:b/>
          <w:kern w:val="2"/>
          <w:sz w:val="20"/>
          <w:szCs w:val="20"/>
          <w:lang w:val="el-GR" w:eastAsia="el-GR"/>
        </w:rPr>
        <w:tab/>
        <w:t>ΜΗΧΑΝΙΚΗΣ ΑΠΟΚΟΜΙΔΗΣ</w:t>
      </w:r>
    </w:p>
    <w:p w:rsidR="008A2B00" w:rsidRPr="0054613C" w:rsidRDefault="008A2B00" w:rsidP="008A2B00">
      <w:pPr>
        <w:widowControl w:val="0"/>
        <w:suppressAutoHyphens w:val="0"/>
        <w:spacing w:after="0"/>
        <w:ind w:left="4320" w:firstLine="720"/>
        <w:jc w:val="left"/>
        <w:rPr>
          <w:rFonts w:ascii="Arial" w:hAnsi="Arial" w:cs="Times New Roman"/>
          <w:kern w:val="2"/>
          <w:sz w:val="20"/>
          <w:szCs w:val="20"/>
          <w:lang w:val="el-GR" w:eastAsia="el-GR"/>
        </w:rPr>
      </w:pPr>
      <w:r w:rsidRPr="00040825">
        <w:rPr>
          <w:rFonts w:ascii="Arial" w:hAnsi="Arial" w:cs="Times New Roman"/>
          <w:kern w:val="2"/>
          <w:sz w:val="20"/>
          <w:szCs w:val="20"/>
          <w:lang w:val="el-GR" w:eastAsia="el-GR"/>
        </w:rPr>
        <w:t xml:space="preserve">ΑΡ.ΜΕΛΕΤΗΣ   </w:t>
      </w:r>
      <w:r w:rsidR="0054613C" w:rsidRPr="0054613C">
        <w:rPr>
          <w:rFonts w:ascii="Arial" w:hAnsi="Arial" w:cs="Times New Roman"/>
          <w:kern w:val="2"/>
          <w:sz w:val="20"/>
          <w:szCs w:val="20"/>
          <w:lang w:val="el-GR" w:eastAsia="el-GR"/>
        </w:rPr>
        <w:t>61/2019</w:t>
      </w:r>
    </w:p>
    <w:p w:rsidR="008A2B00" w:rsidRPr="00040825" w:rsidRDefault="008A2B00" w:rsidP="008A2B00">
      <w:pPr>
        <w:widowControl w:val="0"/>
        <w:suppressAutoHyphens w:val="0"/>
        <w:spacing w:after="0"/>
        <w:ind w:left="4320" w:firstLine="720"/>
        <w:jc w:val="left"/>
        <w:rPr>
          <w:rFonts w:ascii="Arial" w:hAnsi="Arial" w:cs="Times New Roman"/>
          <w:kern w:val="2"/>
          <w:sz w:val="20"/>
          <w:szCs w:val="20"/>
          <w:lang w:val="el-GR" w:eastAsia="el-GR"/>
        </w:rPr>
      </w:pPr>
      <w:r w:rsidRPr="00040825">
        <w:rPr>
          <w:rFonts w:ascii="Arial" w:hAnsi="Arial" w:cs="Times New Roman"/>
          <w:b/>
          <w:kern w:val="2"/>
          <w:sz w:val="20"/>
          <w:szCs w:val="20"/>
          <w:lang w:val="el-GR" w:eastAsia="el-GR"/>
        </w:rPr>
        <w:t xml:space="preserve">ΠΡΟΥΠΟΛΟΓΙΣΜΟΣ: </w:t>
      </w:r>
      <w:r w:rsidR="0054613C" w:rsidRPr="0054613C">
        <w:rPr>
          <w:rFonts w:ascii="Arial" w:hAnsi="Arial" w:cs="Times New Roman"/>
          <w:kern w:val="2"/>
          <w:sz w:val="20"/>
          <w:szCs w:val="20"/>
          <w:lang w:val="el-GR" w:eastAsia="el-GR"/>
        </w:rPr>
        <w:t>39.</w:t>
      </w:r>
      <w:r w:rsidR="0054613C" w:rsidRPr="000C7AD5">
        <w:rPr>
          <w:rFonts w:ascii="Arial" w:hAnsi="Arial" w:cs="Times New Roman"/>
          <w:kern w:val="2"/>
          <w:sz w:val="20"/>
          <w:szCs w:val="20"/>
          <w:lang w:val="el-GR" w:eastAsia="el-GR"/>
        </w:rPr>
        <w:t>841,20</w:t>
      </w:r>
      <w:r w:rsidRPr="00040825">
        <w:rPr>
          <w:rFonts w:ascii="Arial" w:hAnsi="Arial" w:cs="Times New Roman"/>
          <w:kern w:val="2"/>
          <w:sz w:val="20"/>
          <w:szCs w:val="20"/>
          <w:lang w:val="el-GR" w:eastAsia="el-GR"/>
        </w:rPr>
        <w:t xml:space="preserve"> €</w:t>
      </w:r>
    </w:p>
    <w:p w:rsidR="008A2B00" w:rsidRPr="008A2B00" w:rsidRDefault="008A2B00" w:rsidP="008A2B00">
      <w:pPr>
        <w:widowControl w:val="0"/>
        <w:suppressAutoHyphens w:val="0"/>
        <w:spacing w:after="0"/>
        <w:jc w:val="center"/>
        <w:rPr>
          <w:rFonts w:ascii="Arial" w:hAnsi="Arial" w:cs="Times New Roman"/>
          <w:b/>
          <w:kern w:val="2"/>
          <w:sz w:val="24"/>
          <w:szCs w:val="20"/>
          <w:lang w:val="el-GR" w:eastAsia="el-GR"/>
        </w:rPr>
      </w:pPr>
      <w:r w:rsidRPr="008A2B00">
        <w:rPr>
          <w:rFonts w:ascii="Arial" w:hAnsi="Arial" w:cs="Times New Roman"/>
          <w:b/>
          <w:kern w:val="2"/>
          <w:sz w:val="24"/>
          <w:szCs w:val="20"/>
          <w:u w:val="single"/>
          <w:lang w:val="el-GR" w:eastAsia="el-GR"/>
        </w:rPr>
        <w:t>Π Ρ Ο Σ Φ Ο Ρ Α</w:t>
      </w:r>
    </w:p>
    <w:p w:rsidR="008A2B00" w:rsidRPr="00040825" w:rsidRDefault="008A2B00" w:rsidP="008A2B00">
      <w:pPr>
        <w:widowControl w:val="0"/>
        <w:suppressAutoHyphens w:val="0"/>
        <w:spacing w:after="0"/>
        <w:jc w:val="left"/>
        <w:rPr>
          <w:rFonts w:ascii="Arial" w:hAnsi="Arial" w:cs="Times New Roman"/>
          <w:kern w:val="2"/>
          <w:sz w:val="20"/>
          <w:szCs w:val="20"/>
          <w:lang w:val="el-GR" w:eastAsia="el-GR"/>
        </w:rPr>
      </w:pPr>
      <w:r w:rsidRPr="00040825">
        <w:rPr>
          <w:rFonts w:ascii="Arial" w:hAnsi="Arial" w:cs="Times New Roman"/>
          <w:kern w:val="2"/>
          <w:sz w:val="20"/>
          <w:szCs w:val="20"/>
          <w:lang w:val="el-GR" w:eastAsia="el-GR"/>
        </w:rPr>
        <w:t>Του   ………………………………………………………………</w:t>
      </w:r>
    </w:p>
    <w:p w:rsidR="008A2B00" w:rsidRPr="00040825" w:rsidRDefault="008A2B00" w:rsidP="008A2B00">
      <w:pPr>
        <w:widowControl w:val="0"/>
        <w:suppressAutoHyphens w:val="0"/>
        <w:spacing w:after="0"/>
        <w:jc w:val="left"/>
        <w:rPr>
          <w:rFonts w:ascii="Arial" w:hAnsi="Arial" w:cs="Times New Roman"/>
          <w:kern w:val="2"/>
          <w:sz w:val="20"/>
          <w:szCs w:val="20"/>
          <w:lang w:val="el-GR" w:eastAsia="el-GR"/>
        </w:rPr>
      </w:pPr>
      <w:r w:rsidRPr="00040825">
        <w:rPr>
          <w:rFonts w:ascii="Arial" w:hAnsi="Arial" w:cs="Times New Roman"/>
          <w:kern w:val="2"/>
          <w:sz w:val="20"/>
          <w:szCs w:val="20"/>
          <w:lang w:val="el-GR" w:eastAsia="el-GR"/>
        </w:rPr>
        <w:t>Έδρα ………………………………………………………………</w:t>
      </w:r>
    </w:p>
    <w:p w:rsidR="008A2B00" w:rsidRPr="00040825" w:rsidRDefault="008A2B00" w:rsidP="008A2B00">
      <w:pPr>
        <w:widowControl w:val="0"/>
        <w:suppressAutoHyphens w:val="0"/>
        <w:spacing w:after="0"/>
        <w:jc w:val="left"/>
        <w:rPr>
          <w:rFonts w:ascii="Arial" w:hAnsi="Arial" w:cs="Times New Roman"/>
          <w:kern w:val="2"/>
          <w:sz w:val="20"/>
          <w:szCs w:val="20"/>
          <w:lang w:val="el-GR" w:eastAsia="el-GR"/>
        </w:rPr>
      </w:pPr>
      <w:r w:rsidRPr="00040825">
        <w:rPr>
          <w:rFonts w:ascii="Arial" w:hAnsi="Arial" w:cs="Times New Roman"/>
          <w:kern w:val="2"/>
          <w:sz w:val="20"/>
          <w:szCs w:val="20"/>
          <w:lang w:val="el-GR" w:eastAsia="el-GR"/>
        </w:rPr>
        <w:t>Οδός ………………………………………. Αριθμός ……………….</w:t>
      </w:r>
    </w:p>
    <w:p w:rsidR="008A2B00" w:rsidRPr="00040825" w:rsidRDefault="008A2B00" w:rsidP="008A2B00">
      <w:pPr>
        <w:widowControl w:val="0"/>
        <w:suppressAutoHyphens w:val="0"/>
        <w:spacing w:after="0"/>
        <w:jc w:val="left"/>
        <w:rPr>
          <w:rFonts w:ascii="Arial" w:hAnsi="Arial" w:cs="Times New Roman"/>
          <w:kern w:val="2"/>
          <w:sz w:val="20"/>
          <w:szCs w:val="20"/>
          <w:lang w:val="el-GR" w:eastAsia="el-GR"/>
        </w:rPr>
      </w:pPr>
      <w:r w:rsidRPr="00040825">
        <w:rPr>
          <w:rFonts w:ascii="Arial" w:hAnsi="Arial" w:cs="Times New Roman"/>
          <w:kern w:val="2"/>
          <w:sz w:val="20"/>
          <w:szCs w:val="20"/>
          <w:lang w:val="el-GR" w:eastAsia="el-GR"/>
        </w:rPr>
        <w:t>Τηλέφωνο ………………………………………………………………</w:t>
      </w:r>
    </w:p>
    <w:p w:rsidR="008A2B00" w:rsidRPr="00040825" w:rsidRDefault="008A2B00" w:rsidP="008A2B00">
      <w:pPr>
        <w:widowControl w:val="0"/>
        <w:suppressAutoHyphens w:val="0"/>
        <w:spacing w:after="0"/>
        <w:jc w:val="left"/>
        <w:rPr>
          <w:rFonts w:ascii="Arial" w:hAnsi="Arial" w:cs="Times New Roman"/>
          <w:kern w:val="2"/>
          <w:sz w:val="20"/>
          <w:szCs w:val="20"/>
          <w:lang w:val="el-GR" w:eastAsia="el-GR"/>
        </w:rPr>
      </w:pPr>
      <w:r w:rsidRPr="00040825">
        <w:rPr>
          <w:rFonts w:ascii="Arial" w:hAnsi="Arial" w:cs="Times New Roman"/>
          <w:kern w:val="2"/>
          <w:sz w:val="20"/>
          <w:szCs w:val="20"/>
          <w:lang w:val="en-US" w:eastAsia="el-GR"/>
        </w:rPr>
        <w:t>Fax</w:t>
      </w:r>
      <w:r w:rsidRPr="00040825">
        <w:rPr>
          <w:rFonts w:ascii="Arial" w:hAnsi="Arial" w:cs="Times New Roman"/>
          <w:kern w:val="2"/>
          <w:sz w:val="20"/>
          <w:szCs w:val="20"/>
          <w:lang w:val="el-GR" w:eastAsia="el-GR"/>
        </w:rPr>
        <w:t xml:space="preserve"> : ………………………………………………………………</w:t>
      </w:r>
    </w:p>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p>
    <w:p w:rsidR="008A2B00" w:rsidRPr="008A2B00" w:rsidRDefault="008A2B00" w:rsidP="008A2B00">
      <w:pPr>
        <w:widowControl w:val="0"/>
        <w:suppressAutoHyphens w:val="0"/>
        <w:spacing w:after="0"/>
        <w:jc w:val="center"/>
        <w:rPr>
          <w:rFonts w:ascii="Arial" w:hAnsi="Arial" w:cs="Times New Roman"/>
          <w:kern w:val="2"/>
          <w:sz w:val="24"/>
          <w:szCs w:val="20"/>
          <w:lang w:val="el-GR" w:eastAsia="el-GR"/>
        </w:rPr>
      </w:pPr>
      <w:r w:rsidRPr="008A2B00">
        <w:rPr>
          <w:rFonts w:ascii="Arial" w:hAnsi="Arial" w:cs="Times New Roman"/>
          <w:b/>
          <w:kern w:val="2"/>
          <w:sz w:val="24"/>
          <w:szCs w:val="20"/>
          <w:lang w:val="el-GR" w:eastAsia="el-GR"/>
        </w:rPr>
        <w:t>ΟΙΚΟΝΟΜΙΚΗ   ΠΡΟΣΦΟΡΑ</w:t>
      </w:r>
    </w:p>
    <w:tbl>
      <w:tblPr>
        <w:tblW w:w="0" w:type="auto"/>
        <w:tblInd w:w="269"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ayout w:type="fixed"/>
        <w:tblCellMar>
          <w:left w:w="0" w:type="dxa"/>
          <w:right w:w="0" w:type="dxa"/>
        </w:tblCellMar>
        <w:tblLook w:val="0000" w:firstRow="0" w:lastRow="0" w:firstColumn="0" w:lastColumn="0" w:noHBand="0" w:noVBand="0"/>
      </w:tblPr>
      <w:tblGrid>
        <w:gridCol w:w="709"/>
        <w:gridCol w:w="2902"/>
        <w:gridCol w:w="1083"/>
        <w:gridCol w:w="1547"/>
        <w:gridCol w:w="1440"/>
        <w:gridCol w:w="1586"/>
      </w:tblGrid>
      <w:tr w:rsidR="008A2B00" w:rsidRPr="008A2B00" w:rsidTr="006607EA">
        <w:trPr>
          <w:trHeight w:val="480"/>
        </w:trPr>
        <w:tc>
          <w:tcPr>
            <w:tcW w:w="709"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r w:rsidRPr="008A2B00">
              <w:rPr>
                <w:rFonts w:ascii="Arial" w:hAnsi="Arial" w:cs="Times New Roman"/>
                <w:b/>
                <w:kern w:val="2"/>
                <w:sz w:val="24"/>
                <w:szCs w:val="20"/>
                <w:lang w:val="el-GR" w:eastAsia="el-GR"/>
              </w:rPr>
              <w:t>Α/Α</w:t>
            </w:r>
          </w:p>
        </w:tc>
        <w:tc>
          <w:tcPr>
            <w:tcW w:w="2902"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r w:rsidRPr="008A2B00">
              <w:rPr>
                <w:rFonts w:ascii="Arial" w:hAnsi="Arial" w:cs="Times New Roman"/>
                <w:b/>
                <w:kern w:val="2"/>
                <w:sz w:val="24"/>
                <w:szCs w:val="20"/>
                <w:lang w:val="el-GR" w:eastAsia="el-GR"/>
              </w:rPr>
              <w:t>ΕΙΔΟΣ</w:t>
            </w:r>
          </w:p>
        </w:tc>
        <w:tc>
          <w:tcPr>
            <w:tcW w:w="1083"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r w:rsidRPr="008A2B00">
              <w:rPr>
                <w:rFonts w:ascii="Arial" w:hAnsi="Arial" w:cs="Times New Roman"/>
                <w:b/>
                <w:kern w:val="2"/>
                <w:sz w:val="24"/>
                <w:szCs w:val="20"/>
                <w:lang w:val="el-GR" w:eastAsia="el-GR"/>
              </w:rPr>
              <w:t>Μ.Μ.</w:t>
            </w:r>
          </w:p>
        </w:tc>
        <w:tc>
          <w:tcPr>
            <w:tcW w:w="1547"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r w:rsidRPr="008A2B00">
              <w:rPr>
                <w:rFonts w:ascii="Arial" w:hAnsi="Arial" w:cs="Times New Roman"/>
                <w:b/>
                <w:kern w:val="2"/>
                <w:sz w:val="24"/>
                <w:szCs w:val="20"/>
                <w:lang w:val="el-GR" w:eastAsia="el-GR"/>
              </w:rPr>
              <w:t>ΠΟΣΟΤΗΤΑ</w:t>
            </w:r>
          </w:p>
        </w:tc>
        <w:tc>
          <w:tcPr>
            <w:tcW w:w="1440"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r w:rsidRPr="008A2B00">
              <w:rPr>
                <w:rFonts w:ascii="Arial" w:hAnsi="Arial" w:cs="Times New Roman"/>
                <w:b/>
                <w:kern w:val="2"/>
                <w:sz w:val="24"/>
                <w:szCs w:val="20"/>
                <w:lang w:val="el-GR" w:eastAsia="el-GR"/>
              </w:rPr>
              <w:t>ΤΙΜΗ  ΜΟΝΑΔΑΣ</w:t>
            </w:r>
          </w:p>
        </w:tc>
        <w:tc>
          <w:tcPr>
            <w:tcW w:w="1586"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r w:rsidRPr="008A2B00">
              <w:rPr>
                <w:rFonts w:ascii="Arial" w:hAnsi="Arial" w:cs="Times New Roman"/>
                <w:b/>
                <w:kern w:val="2"/>
                <w:sz w:val="24"/>
                <w:szCs w:val="20"/>
                <w:lang w:val="el-GR" w:eastAsia="el-GR"/>
              </w:rPr>
              <w:t>ΣΥΝΟΛΟ</w:t>
            </w:r>
          </w:p>
        </w:tc>
      </w:tr>
      <w:tr w:rsidR="008A2B00" w:rsidRPr="008A2B00" w:rsidTr="006607EA">
        <w:trPr>
          <w:trHeight w:val="550"/>
        </w:trPr>
        <w:tc>
          <w:tcPr>
            <w:tcW w:w="709"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r w:rsidRPr="008A2B00">
              <w:rPr>
                <w:rFonts w:ascii="Arial" w:hAnsi="Arial" w:cs="Times New Roman"/>
                <w:kern w:val="2"/>
                <w:sz w:val="24"/>
                <w:szCs w:val="20"/>
                <w:lang w:val="el-GR" w:eastAsia="el-GR"/>
              </w:rPr>
              <w:t>1.</w:t>
            </w:r>
          </w:p>
        </w:tc>
        <w:tc>
          <w:tcPr>
            <w:tcW w:w="2902"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r w:rsidRPr="008A2B00">
              <w:rPr>
                <w:rFonts w:ascii="Arial" w:hAnsi="Arial" w:cs="Times New Roman"/>
                <w:kern w:val="2"/>
                <w:sz w:val="24"/>
                <w:szCs w:val="20"/>
                <w:lang w:val="el-GR" w:eastAsia="el-GR"/>
              </w:rPr>
              <w:t>ΚΑΔΟΙ ΜΗΧΑΝΙΚΗΣ ΑΠΟΚΟΜΙΔΗΣ 1.100 ΛΤ</w:t>
            </w:r>
          </w:p>
        </w:tc>
        <w:tc>
          <w:tcPr>
            <w:tcW w:w="1083"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r w:rsidRPr="008A2B00">
              <w:rPr>
                <w:rFonts w:ascii="Arial" w:hAnsi="Arial" w:cs="Times New Roman"/>
                <w:kern w:val="2"/>
                <w:sz w:val="24"/>
                <w:szCs w:val="20"/>
                <w:lang w:val="el-GR" w:eastAsia="el-GR"/>
              </w:rPr>
              <w:t>ΤΕΜ.</w:t>
            </w:r>
          </w:p>
        </w:tc>
        <w:tc>
          <w:tcPr>
            <w:tcW w:w="1547"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C34EC8">
            <w:pPr>
              <w:widowControl w:val="0"/>
              <w:suppressAutoHyphens w:val="0"/>
              <w:spacing w:after="0"/>
              <w:jc w:val="left"/>
              <w:rPr>
                <w:rFonts w:ascii="Arial" w:hAnsi="Arial" w:cs="Times New Roman"/>
                <w:kern w:val="2"/>
                <w:sz w:val="24"/>
                <w:szCs w:val="20"/>
                <w:lang w:val="el-GR" w:eastAsia="el-GR"/>
              </w:rPr>
            </w:pPr>
            <w:r w:rsidRPr="008A2B00">
              <w:rPr>
                <w:rFonts w:ascii="Arial" w:hAnsi="Arial" w:cs="Times New Roman"/>
                <w:kern w:val="2"/>
                <w:sz w:val="24"/>
                <w:szCs w:val="20"/>
                <w:lang w:val="en-US" w:eastAsia="el-GR"/>
              </w:rPr>
              <w:t xml:space="preserve"> </w:t>
            </w:r>
            <w:r w:rsidR="00C34EC8">
              <w:rPr>
                <w:rFonts w:ascii="Arial" w:hAnsi="Arial" w:cs="Times New Roman"/>
                <w:kern w:val="2"/>
                <w:sz w:val="24"/>
                <w:szCs w:val="20"/>
                <w:lang w:val="en-US" w:eastAsia="el-GR"/>
              </w:rPr>
              <w:t>189</w:t>
            </w:r>
          </w:p>
        </w:tc>
        <w:tc>
          <w:tcPr>
            <w:tcW w:w="1440"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p>
        </w:tc>
        <w:tc>
          <w:tcPr>
            <w:tcW w:w="1586"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p>
        </w:tc>
      </w:tr>
      <w:tr w:rsidR="008A2B00" w:rsidRPr="008A2B00" w:rsidTr="006607EA">
        <w:trPr>
          <w:trHeight w:val="407"/>
        </w:trPr>
        <w:tc>
          <w:tcPr>
            <w:tcW w:w="7681" w:type="dxa"/>
            <w:gridSpan w:val="5"/>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r w:rsidRPr="008A2B00">
              <w:rPr>
                <w:rFonts w:ascii="Arial" w:hAnsi="Arial" w:cs="Times New Roman"/>
                <w:b/>
                <w:kern w:val="2"/>
                <w:sz w:val="24"/>
                <w:szCs w:val="20"/>
                <w:lang w:val="el-GR" w:eastAsia="el-GR"/>
              </w:rPr>
              <w:t>ΣΥΝΟΛΟ</w:t>
            </w:r>
          </w:p>
        </w:tc>
        <w:tc>
          <w:tcPr>
            <w:tcW w:w="1586"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p>
        </w:tc>
      </w:tr>
      <w:tr w:rsidR="008A2B00" w:rsidRPr="008A2B00" w:rsidTr="006607EA">
        <w:trPr>
          <w:trHeight w:val="356"/>
        </w:trPr>
        <w:tc>
          <w:tcPr>
            <w:tcW w:w="7681" w:type="dxa"/>
            <w:gridSpan w:val="5"/>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r w:rsidRPr="008A2B00">
              <w:rPr>
                <w:rFonts w:ascii="Arial" w:hAnsi="Arial" w:cs="Times New Roman"/>
                <w:b/>
                <w:kern w:val="2"/>
                <w:sz w:val="24"/>
                <w:szCs w:val="20"/>
                <w:lang w:val="el-GR" w:eastAsia="el-GR"/>
              </w:rPr>
              <w:t>Φ.Π.Α. 24 %</w:t>
            </w:r>
          </w:p>
        </w:tc>
        <w:tc>
          <w:tcPr>
            <w:tcW w:w="1586"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p>
        </w:tc>
      </w:tr>
      <w:tr w:rsidR="008A2B00" w:rsidRPr="008A2B00" w:rsidTr="006607EA">
        <w:trPr>
          <w:trHeight w:val="660"/>
        </w:trPr>
        <w:tc>
          <w:tcPr>
            <w:tcW w:w="7681" w:type="dxa"/>
            <w:gridSpan w:val="5"/>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r w:rsidRPr="008A2B00">
              <w:rPr>
                <w:rFonts w:ascii="Arial" w:hAnsi="Arial" w:cs="Times New Roman"/>
                <w:b/>
                <w:kern w:val="2"/>
                <w:sz w:val="24"/>
                <w:szCs w:val="20"/>
                <w:lang w:val="el-GR" w:eastAsia="el-GR"/>
              </w:rPr>
              <w:t>ΓΕΝΙΚΟ ΣΥΝΟΛΟ</w:t>
            </w:r>
          </w:p>
        </w:tc>
        <w:tc>
          <w:tcPr>
            <w:tcW w:w="1586" w:type="dxa"/>
            <w:tcBorders>
              <w:top w:val="thickThinSmallGap" w:sz="12" w:space="0" w:color="auto"/>
              <w:left w:val="thickThinSmallGap" w:sz="12" w:space="0" w:color="auto"/>
              <w:bottom w:val="thickThinSmallGap" w:sz="12" w:space="0" w:color="auto"/>
              <w:right w:val="thickThinSmallGap" w:sz="12" w:space="0" w:color="auto"/>
            </w:tcBorders>
            <w:tcMar>
              <w:left w:w="0" w:type="dxa"/>
              <w:right w:w="0" w:type="dxa"/>
            </w:tcMar>
            <w:vAlign w:val="center"/>
          </w:tcPr>
          <w:p w:rsidR="008A2B00" w:rsidRPr="008A2B00" w:rsidRDefault="008A2B00" w:rsidP="008A2B00">
            <w:pPr>
              <w:widowControl w:val="0"/>
              <w:suppressAutoHyphens w:val="0"/>
              <w:spacing w:after="0"/>
              <w:jc w:val="left"/>
              <w:rPr>
                <w:rFonts w:ascii="Arial" w:hAnsi="Arial" w:cs="Times New Roman"/>
                <w:kern w:val="2"/>
                <w:sz w:val="24"/>
                <w:szCs w:val="20"/>
                <w:lang w:val="el-GR" w:eastAsia="el-GR"/>
              </w:rPr>
            </w:pPr>
          </w:p>
        </w:tc>
      </w:tr>
    </w:tbl>
    <w:p w:rsidR="008A2B00" w:rsidRPr="00C34EC8" w:rsidRDefault="008A2B00" w:rsidP="008A2B00">
      <w:pPr>
        <w:widowControl w:val="0"/>
        <w:suppressAutoHyphens w:val="0"/>
        <w:spacing w:after="0"/>
        <w:jc w:val="left"/>
        <w:rPr>
          <w:rFonts w:ascii="Arial" w:hAnsi="Arial" w:cs="Times New Roman"/>
          <w:kern w:val="2"/>
          <w:sz w:val="24"/>
          <w:szCs w:val="20"/>
          <w:lang w:val="en-US" w:eastAsia="el-GR"/>
        </w:rPr>
      </w:pPr>
      <w:r w:rsidRPr="008A2B00">
        <w:rPr>
          <w:rFonts w:ascii="Arial" w:hAnsi="Arial" w:cs="Times New Roman"/>
          <w:b/>
          <w:kern w:val="2"/>
          <w:sz w:val="24"/>
          <w:szCs w:val="20"/>
          <w:lang w:val="el-GR" w:eastAsia="el-GR"/>
        </w:rPr>
        <w:t xml:space="preserve">      </w:t>
      </w:r>
      <w:r w:rsidRPr="008A2B00">
        <w:rPr>
          <w:rFonts w:ascii="Arial" w:hAnsi="Arial" w:cs="Times New Roman"/>
          <w:b/>
          <w:kern w:val="2"/>
          <w:sz w:val="24"/>
          <w:szCs w:val="20"/>
          <w:lang w:val="el-GR" w:eastAsia="el-GR"/>
        </w:rPr>
        <w:tab/>
      </w:r>
      <w:r w:rsidRPr="008A2B00">
        <w:rPr>
          <w:rFonts w:ascii="Arial" w:hAnsi="Arial" w:cs="Times New Roman"/>
          <w:b/>
          <w:kern w:val="2"/>
          <w:sz w:val="24"/>
          <w:szCs w:val="20"/>
          <w:lang w:val="el-GR" w:eastAsia="el-GR"/>
        </w:rPr>
        <w:tab/>
      </w:r>
      <w:r w:rsidRPr="008A2B00">
        <w:rPr>
          <w:rFonts w:ascii="Arial" w:hAnsi="Arial" w:cs="Times New Roman"/>
          <w:b/>
          <w:kern w:val="2"/>
          <w:sz w:val="24"/>
          <w:szCs w:val="20"/>
          <w:lang w:val="el-GR" w:eastAsia="el-GR"/>
        </w:rPr>
        <w:tab/>
        <w:t xml:space="preserve">                                 ΝΑΥΠΑΚΤΟΣ …….-…… -201</w:t>
      </w:r>
      <w:r w:rsidR="00C34EC8">
        <w:rPr>
          <w:rFonts w:ascii="Arial" w:hAnsi="Arial" w:cs="Times New Roman"/>
          <w:b/>
          <w:kern w:val="2"/>
          <w:sz w:val="24"/>
          <w:szCs w:val="20"/>
          <w:lang w:val="en-US" w:eastAsia="el-GR"/>
        </w:rPr>
        <w:t>9</w:t>
      </w:r>
    </w:p>
    <w:p w:rsidR="008A2B00" w:rsidRPr="008A2B00" w:rsidRDefault="008A2B00" w:rsidP="008A2B00">
      <w:pPr>
        <w:widowControl w:val="0"/>
        <w:suppressAutoHyphens w:val="0"/>
        <w:spacing w:after="0"/>
        <w:ind w:left="3600" w:firstLine="720"/>
        <w:jc w:val="left"/>
        <w:rPr>
          <w:rFonts w:ascii="Arial" w:hAnsi="Arial" w:cs="Times New Roman"/>
          <w:kern w:val="2"/>
          <w:sz w:val="24"/>
          <w:szCs w:val="20"/>
          <w:lang w:val="el-GR" w:eastAsia="el-GR"/>
        </w:rPr>
      </w:pPr>
      <w:r w:rsidRPr="008A2B00">
        <w:rPr>
          <w:rFonts w:ascii="Arial" w:hAnsi="Arial" w:cs="Times New Roman"/>
          <w:b/>
          <w:kern w:val="2"/>
          <w:sz w:val="24"/>
          <w:szCs w:val="20"/>
          <w:lang w:val="el-GR" w:eastAsia="el-GR"/>
        </w:rPr>
        <w:t>Ο ΠΡΟΣΦΕΡΩΝ</w:t>
      </w:r>
    </w:p>
    <w:p w:rsidR="006D2695" w:rsidRPr="003B6D92" w:rsidRDefault="006D2695">
      <w:pPr>
        <w:rPr>
          <w:sz w:val="20"/>
          <w:szCs w:val="20"/>
          <w:lang w:val="el-GR"/>
        </w:rPr>
      </w:pPr>
    </w:p>
    <w:sectPr w:rsidR="006D2695" w:rsidRPr="003B6D92" w:rsidSect="00FF60E3">
      <w:footerReference w:type="default" r:id="rId1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050" w:rsidRDefault="00842050">
      <w:pPr>
        <w:spacing w:after="0"/>
      </w:pPr>
      <w:r>
        <w:separator/>
      </w:r>
    </w:p>
  </w:endnote>
  <w:endnote w:type="continuationSeparator" w:id="0">
    <w:p w:rsidR="00842050" w:rsidRDefault="00842050">
      <w:pPr>
        <w:spacing w:after="0"/>
      </w:pPr>
      <w:r>
        <w:continuationSeparator/>
      </w:r>
    </w:p>
  </w:endnote>
  <w:endnote w:id="1">
    <w:p w:rsidR="00842050" w:rsidRDefault="00842050" w:rsidP="000244AB">
      <w:pPr>
        <w:pStyle w:val="af5"/>
        <w:rPr>
          <w:rFonts w:ascii="Cambria" w:hAnsi="Cambria" w:cs="Cambria"/>
          <w:sz w:val="22"/>
          <w:szCs w:val="22"/>
          <w:lang w:val="el-GR"/>
        </w:rPr>
      </w:pPr>
      <w:r>
        <w:rPr>
          <w:rStyle w:val="a5"/>
          <w:rFonts w:ascii="Cambria" w:hAnsi="Cambria"/>
        </w:rPr>
        <w:endnoteRef/>
      </w:r>
      <w:r w:rsidRPr="000244AB">
        <w:rPr>
          <w:rFonts w:ascii="Cambria" w:eastAsia="Cambria" w:hAnsi="Cambria" w:cs="Cambria"/>
          <w:sz w:val="22"/>
          <w:szCs w:val="22"/>
          <w:lang w:val="el-GR"/>
        </w:rPr>
        <w:tab/>
        <w:t xml:space="preserve"> </w:t>
      </w:r>
      <w:r w:rsidRPr="000244AB">
        <w:rPr>
          <w:rFonts w:ascii="Cambria" w:hAnsi="Cambria" w:cs="Cambria"/>
          <w:sz w:val="22"/>
          <w:szCs w:val="22"/>
          <w:lang w:val="el-GR"/>
        </w:rPr>
        <w:t xml:space="preserve">Στοιχεία προσφέροντος οικονομικού φορέα (ιδίως επωνυμία, οδός, αριθμός, Τ.Κ., πόλη, τηλέφωνο, </w:t>
      </w:r>
      <w:r>
        <w:rPr>
          <w:rFonts w:ascii="Cambria" w:hAnsi="Cambria" w:cs="Cambria"/>
          <w:sz w:val="22"/>
          <w:szCs w:val="22"/>
          <w:lang w:val="en-US"/>
        </w:rPr>
        <w:t>fax</w:t>
      </w:r>
      <w:r w:rsidRPr="000244AB">
        <w:rPr>
          <w:rFonts w:ascii="Cambria" w:hAnsi="Cambria" w:cs="Cambria"/>
          <w:sz w:val="22"/>
          <w:szCs w:val="22"/>
          <w:lang w:val="el-GR"/>
        </w:rPr>
        <w:t xml:space="preserve"> και </w:t>
      </w:r>
      <w:r>
        <w:rPr>
          <w:rFonts w:ascii="Cambria" w:hAnsi="Cambria" w:cs="Cambria"/>
          <w:sz w:val="22"/>
          <w:szCs w:val="22"/>
          <w:lang w:val="en-US"/>
        </w:rPr>
        <w:t>e</w:t>
      </w:r>
      <w:r w:rsidRPr="000244AB">
        <w:rPr>
          <w:rFonts w:ascii="Cambria" w:hAnsi="Cambria" w:cs="Cambria"/>
          <w:sz w:val="22"/>
          <w:szCs w:val="22"/>
          <w:lang w:val="el-GR"/>
        </w:rPr>
        <w:t>-</w:t>
      </w:r>
      <w:r>
        <w:rPr>
          <w:rFonts w:ascii="Cambria" w:hAnsi="Cambria" w:cs="Cambria"/>
          <w:sz w:val="22"/>
          <w:szCs w:val="22"/>
          <w:lang w:val="en-US"/>
        </w:rPr>
        <w:t>mail</w:t>
      </w:r>
      <w:r w:rsidRPr="000244AB">
        <w:rPr>
          <w:rFonts w:ascii="Cambria" w:hAnsi="Cambria" w:cs="Cambria"/>
          <w:sz w:val="22"/>
          <w:szCs w:val="22"/>
          <w:lang w:val="el-GR"/>
        </w:rPr>
        <w:t>) και σε περίπτωση ένωσης οικονομικών φορέων, τα στοιχεία όλων των μελών αυτής.</w:t>
      </w:r>
    </w:p>
    <w:p w:rsidR="00842050" w:rsidRDefault="00842050" w:rsidP="000244AB">
      <w:pPr>
        <w:pStyle w:val="af5"/>
        <w:rPr>
          <w:rFonts w:ascii="Cambria" w:hAnsi="Cambria" w:cs="Cambria"/>
          <w:sz w:val="22"/>
          <w:szCs w:val="22"/>
          <w:lang w:val="el-GR"/>
        </w:rPr>
      </w:pPr>
    </w:p>
    <w:p w:rsidR="00842050" w:rsidRDefault="00842050" w:rsidP="000244AB">
      <w:pPr>
        <w:pStyle w:val="af5"/>
        <w:rPr>
          <w:rFonts w:ascii="Cambria" w:hAnsi="Cambria" w:cs="Cambria"/>
          <w:sz w:val="22"/>
          <w:szCs w:val="22"/>
          <w:lang w:val="el-GR"/>
        </w:rPr>
      </w:pPr>
    </w:p>
    <w:p w:rsidR="00842050" w:rsidRDefault="00935239" w:rsidP="00935239">
      <w:pPr>
        <w:pStyle w:val="af5"/>
        <w:tabs>
          <w:tab w:val="left" w:pos="960"/>
        </w:tabs>
        <w:rPr>
          <w:rFonts w:ascii="Cambria" w:hAnsi="Cambria" w:cs="Cambria"/>
          <w:sz w:val="22"/>
          <w:szCs w:val="22"/>
          <w:lang w:val="el-GR"/>
        </w:rPr>
      </w:pPr>
      <w:r>
        <w:rPr>
          <w:rFonts w:ascii="Cambria" w:hAnsi="Cambria" w:cs="Cambria"/>
          <w:sz w:val="22"/>
          <w:szCs w:val="22"/>
          <w:lang w:val="el-GR"/>
        </w:rPr>
        <w:tab/>
      </w:r>
    </w:p>
    <w:p w:rsidR="00842050" w:rsidRPr="009331C9" w:rsidRDefault="00842050" w:rsidP="009331C9">
      <w:pPr>
        <w:widowControl w:val="0"/>
        <w:suppressAutoHyphens w:val="0"/>
        <w:wordWrap w:val="0"/>
        <w:spacing w:after="0"/>
        <w:rPr>
          <w:rFonts w:ascii="Arial" w:hAnsi="Arial" w:cs="Times New Roman"/>
          <w:b/>
          <w:kern w:val="2"/>
          <w:sz w:val="28"/>
          <w:szCs w:val="20"/>
          <w:lang w:val="el-GR" w:eastAsia="el-GR"/>
        </w:rPr>
      </w:pPr>
      <w:r w:rsidRPr="009331C9">
        <w:rPr>
          <w:rFonts w:ascii="Times New Roman" w:hAnsi="Times New Roman" w:cs="Times New Roman"/>
          <w:kern w:val="2"/>
          <w:sz w:val="20"/>
          <w:szCs w:val="20"/>
          <w:lang w:val="el-GR" w:eastAsia="el-GR"/>
        </w:rPr>
        <w:t xml:space="preserve">             </w:t>
      </w:r>
      <w:r>
        <w:rPr>
          <w:rFonts w:ascii="Times New Roman" w:hAnsi="Times New Roman" w:cs="Arial"/>
          <w:b/>
          <w:noProof/>
          <w:kern w:val="2"/>
          <w:sz w:val="20"/>
          <w:szCs w:val="20"/>
          <w:lang w:val="el-GR" w:eastAsia="el-GR"/>
        </w:rPr>
        <w:drawing>
          <wp:inline distT="0" distB="0" distL="0" distR="0" wp14:anchorId="5E852555" wp14:editId="34F61B6D">
            <wp:extent cx="1065530" cy="964565"/>
            <wp:effectExtent l="0" t="0" r="1270" b="6985"/>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5530" cy="964565"/>
                    </a:xfrm>
                    <a:prstGeom prst="rect">
                      <a:avLst/>
                    </a:prstGeom>
                    <a:noFill/>
                    <a:ln>
                      <a:noFill/>
                    </a:ln>
                  </pic:spPr>
                </pic:pic>
              </a:graphicData>
            </a:graphic>
          </wp:inline>
        </w:drawing>
      </w:r>
      <w:r w:rsidRPr="009331C9">
        <w:rPr>
          <w:rFonts w:ascii="Times New Roman" w:hAnsi="Times New Roman" w:cs="Times New Roman"/>
          <w:kern w:val="2"/>
          <w:sz w:val="20"/>
          <w:szCs w:val="20"/>
          <w:lang w:val="el-GR" w:eastAsia="el-GR"/>
        </w:rPr>
        <w:t xml:space="preserve">                                                                </w:t>
      </w:r>
    </w:p>
    <w:p w:rsidR="00842050" w:rsidRPr="009331C9" w:rsidRDefault="00842050" w:rsidP="009331C9">
      <w:pPr>
        <w:widowControl w:val="0"/>
        <w:suppressAutoHyphens w:val="0"/>
        <w:wordWrap w:val="0"/>
        <w:spacing w:after="0"/>
        <w:rPr>
          <w:rFonts w:ascii="Arial" w:hAnsi="Arial" w:cs="Arial"/>
          <w:b/>
          <w:kern w:val="2"/>
          <w:szCs w:val="22"/>
          <w:lang w:val="el-GR" w:eastAsia="el-GR"/>
        </w:rPr>
      </w:pPr>
      <w:r w:rsidRPr="009331C9">
        <w:rPr>
          <w:rFonts w:ascii="Arial" w:hAnsi="Arial" w:cs="Times New Roman"/>
          <w:b/>
          <w:kern w:val="2"/>
          <w:szCs w:val="22"/>
          <w:lang w:val="el-GR" w:eastAsia="el-GR"/>
        </w:rPr>
        <w:t xml:space="preserve">ΕΛΛΗΝΙΚΗ ΔΗΜΟΚΡΑΤΙΑ                      </w:t>
      </w:r>
    </w:p>
    <w:p w:rsidR="00842050" w:rsidRPr="009331C9" w:rsidRDefault="00842050" w:rsidP="009331C9">
      <w:pPr>
        <w:widowControl w:val="0"/>
        <w:suppressAutoHyphens w:val="0"/>
        <w:spacing w:after="0"/>
        <w:rPr>
          <w:rFonts w:ascii="Arial" w:hAnsi="Arial" w:cs="Times New Roman"/>
          <w:b/>
          <w:kern w:val="2"/>
          <w:szCs w:val="22"/>
          <w:lang w:val="el-GR" w:eastAsia="el-GR"/>
        </w:rPr>
      </w:pPr>
      <w:r w:rsidRPr="009331C9">
        <w:rPr>
          <w:rFonts w:ascii="Arial" w:hAnsi="Arial" w:cs="Times New Roman"/>
          <w:b/>
          <w:kern w:val="2"/>
          <w:szCs w:val="22"/>
          <w:lang w:val="el-GR" w:eastAsia="el-GR"/>
        </w:rPr>
        <w:t xml:space="preserve">ΠΕΡΙΦΕΡΕΙΑ ΔΥΤ. ΕΛΛΑΔΑΣ </w:t>
      </w:r>
    </w:p>
    <w:p w:rsidR="00842050" w:rsidRPr="009331C9" w:rsidRDefault="00842050" w:rsidP="009331C9">
      <w:pPr>
        <w:widowControl w:val="0"/>
        <w:suppressAutoHyphens w:val="0"/>
        <w:spacing w:after="0"/>
        <w:rPr>
          <w:rFonts w:ascii="Arial" w:hAnsi="Arial" w:cs="Times New Roman"/>
          <w:b/>
          <w:kern w:val="2"/>
          <w:szCs w:val="22"/>
          <w:lang w:val="el-GR" w:eastAsia="el-GR"/>
        </w:rPr>
      </w:pPr>
      <w:r w:rsidRPr="009331C9">
        <w:rPr>
          <w:rFonts w:ascii="Arial" w:hAnsi="Arial" w:cs="Times New Roman"/>
          <w:b/>
          <w:kern w:val="2"/>
          <w:szCs w:val="22"/>
          <w:lang w:val="el-GR" w:eastAsia="el-GR"/>
        </w:rPr>
        <w:t xml:space="preserve">ΔΗΜΟΣ ΝΑΥΠΑΚΤΙΑΣ                 </w:t>
      </w:r>
    </w:p>
    <w:p w:rsidR="00842050" w:rsidRPr="009331C9" w:rsidRDefault="00842050" w:rsidP="009331C9">
      <w:pPr>
        <w:widowControl w:val="0"/>
        <w:suppressAutoHyphens w:val="0"/>
        <w:spacing w:after="0"/>
        <w:rPr>
          <w:rFonts w:ascii="Arial" w:hAnsi="Arial" w:cs="Times New Roman"/>
          <w:kern w:val="2"/>
          <w:szCs w:val="22"/>
          <w:lang w:val="el-GR" w:eastAsia="el-GR"/>
        </w:rPr>
      </w:pPr>
      <w:r w:rsidRPr="009331C9">
        <w:rPr>
          <w:rFonts w:ascii="Arial" w:hAnsi="Arial" w:cs="Arial"/>
          <w:b/>
          <w:kern w:val="2"/>
          <w:szCs w:val="22"/>
          <w:lang w:val="el-GR" w:eastAsia="el-GR"/>
        </w:rPr>
        <w:t>ΙΛ. ΤΖΑΒΕΛΑ 37  ΝΑΥΠΑΚΤΟΣ</w:t>
      </w:r>
    </w:p>
    <w:p w:rsidR="00842050" w:rsidRPr="009331C9" w:rsidRDefault="00842050" w:rsidP="009331C9">
      <w:pPr>
        <w:widowControl w:val="0"/>
        <w:suppressAutoHyphens w:val="0"/>
        <w:spacing w:after="0"/>
        <w:rPr>
          <w:rFonts w:ascii="Arial" w:hAnsi="Arial" w:cs="Times New Roman"/>
          <w:b/>
          <w:kern w:val="2"/>
          <w:sz w:val="24"/>
          <w:szCs w:val="20"/>
          <w:lang w:val="el-GR" w:eastAsia="el-GR"/>
        </w:rPr>
      </w:pP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p>
    <w:p w:rsidR="00842050" w:rsidRPr="009331C9" w:rsidRDefault="00842050" w:rsidP="009331C9">
      <w:pPr>
        <w:widowControl w:val="0"/>
        <w:suppressAutoHyphens w:val="0"/>
        <w:spacing w:after="0"/>
        <w:rPr>
          <w:rFonts w:ascii="Arial" w:hAnsi="Arial" w:cs="Times New Roman"/>
          <w:b/>
          <w:kern w:val="2"/>
          <w:sz w:val="24"/>
          <w:szCs w:val="20"/>
          <w:lang w:val="el-GR" w:eastAsia="el-GR"/>
        </w:rPr>
      </w:pPr>
    </w:p>
    <w:p w:rsidR="00842050" w:rsidRPr="009331C9" w:rsidRDefault="00842050" w:rsidP="009331C9">
      <w:pPr>
        <w:widowControl w:val="0"/>
        <w:suppressAutoHyphens w:val="0"/>
        <w:spacing w:after="0"/>
        <w:rPr>
          <w:rFonts w:ascii="Arial" w:hAnsi="Arial" w:cs="Times New Roman"/>
          <w:b/>
          <w:kern w:val="2"/>
          <w:sz w:val="24"/>
          <w:szCs w:val="20"/>
          <w:lang w:val="el-GR" w:eastAsia="el-GR"/>
        </w:rPr>
      </w:pPr>
    </w:p>
    <w:p w:rsidR="00842050" w:rsidRPr="009331C9" w:rsidRDefault="00842050" w:rsidP="009331C9">
      <w:pPr>
        <w:widowControl w:val="0"/>
        <w:suppressAutoHyphens w:val="0"/>
        <w:spacing w:after="0"/>
        <w:rPr>
          <w:rFonts w:ascii="Arial" w:hAnsi="Arial" w:cs="Times New Roman"/>
          <w:kern w:val="2"/>
          <w:sz w:val="24"/>
          <w:szCs w:val="20"/>
          <w:lang w:val="el-GR" w:eastAsia="el-GR"/>
        </w:rPr>
      </w:pP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t>ΠΡΟΜΗΘΕΙΑ ΚΑΔΩΝ</w:t>
      </w:r>
    </w:p>
    <w:p w:rsidR="00842050" w:rsidRPr="009331C9" w:rsidRDefault="00842050" w:rsidP="009331C9">
      <w:pPr>
        <w:widowControl w:val="0"/>
        <w:suppressAutoHyphens w:val="0"/>
        <w:spacing w:after="0"/>
        <w:rPr>
          <w:rFonts w:ascii="Arial" w:hAnsi="Arial" w:cs="Times New Roman"/>
          <w:kern w:val="2"/>
          <w:sz w:val="24"/>
          <w:szCs w:val="20"/>
          <w:lang w:val="el-GR" w:eastAsia="el-GR"/>
        </w:rPr>
      </w:pP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r>
      <w:r w:rsidRPr="009331C9">
        <w:rPr>
          <w:rFonts w:ascii="Arial" w:hAnsi="Arial" w:cs="Times New Roman"/>
          <w:b/>
          <w:kern w:val="2"/>
          <w:sz w:val="24"/>
          <w:szCs w:val="20"/>
          <w:lang w:val="el-GR" w:eastAsia="el-GR"/>
        </w:rPr>
        <w:tab/>
        <w:t>ΜΗΧΑΝΙΚΗΣ ΑΠΟΚΟΜΙΔΗΣ</w:t>
      </w:r>
    </w:p>
    <w:p w:rsidR="00842050" w:rsidRPr="009331C9" w:rsidRDefault="00842050" w:rsidP="009331C9">
      <w:pPr>
        <w:widowControl w:val="0"/>
        <w:suppressAutoHyphens w:val="0"/>
        <w:spacing w:before="240" w:after="60"/>
        <w:ind w:left="2160" w:firstLine="720"/>
        <w:jc w:val="center"/>
        <w:rPr>
          <w:rFonts w:ascii="Arial" w:hAnsi="Arial" w:cs="Times New Roman"/>
          <w:b/>
          <w:kern w:val="2"/>
          <w:sz w:val="28"/>
          <w:szCs w:val="20"/>
          <w:u w:val="single"/>
          <w:lang w:val="el-GR" w:eastAsia="el-GR"/>
        </w:rPr>
      </w:pPr>
      <w:r w:rsidRPr="009331C9">
        <w:rPr>
          <w:rFonts w:ascii="Arial" w:hAnsi="Arial" w:cs="Times New Roman"/>
          <w:b/>
          <w:kern w:val="2"/>
          <w:sz w:val="28"/>
          <w:szCs w:val="20"/>
          <w:u w:val="single"/>
          <w:lang w:val="el-GR" w:eastAsia="el-GR"/>
        </w:rPr>
        <w:t xml:space="preserve">ΜΕΛΕΤΗ </w:t>
      </w:r>
      <w:r w:rsidRPr="009331C9">
        <w:rPr>
          <w:rFonts w:ascii="Arial" w:hAnsi="Arial" w:cs="Times New Roman"/>
          <w:b/>
          <w:kern w:val="2"/>
          <w:sz w:val="28"/>
          <w:szCs w:val="20"/>
          <w:u w:val="single"/>
          <w:lang w:val="en-US" w:eastAsia="el-GR"/>
        </w:rPr>
        <w:t xml:space="preserve"> </w:t>
      </w:r>
      <w:r>
        <w:rPr>
          <w:rFonts w:ascii="Arial" w:hAnsi="Arial" w:cs="Times New Roman"/>
          <w:b/>
          <w:kern w:val="2"/>
          <w:sz w:val="28"/>
          <w:szCs w:val="20"/>
          <w:u w:val="single"/>
          <w:lang w:val="el-GR" w:eastAsia="el-GR"/>
        </w:rPr>
        <w:t>61</w:t>
      </w:r>
      <w:r w:rsidRPr="009331C9">
        <w:rPr>
          <w:rFonts w:ascii="Arial" w:hAnsi="Arial" w:cs="Times New Roman"/>
          <w:b/>
          <w:kern w:val="2"/>
          <w:sz w:val="28"/>
          <w:szCs w:val="20"/>
          <w:u w:val="single"/>
          <w:lang w:val="en-US" w:eastAsia="el-GR"/>
        </w:rPr>
        <w:t xml:space="preserve">  </w:t>
      </w:r>
      <w:r w:rsidRPr="009331C9">
        <w:rPr>
          <w:rFonts w:ascii="Arial" w:hAnsi="Arial" w:cs="Times New Roman"/>
          <w:b/>
          <w:kern w:val="2"/>
          <w:sz w:val="28"/>
          <w:szCs w:val="20"/>
          <w:u w:val="single"/>
          <w:lang w:val="el-GR" w:eastAsia="el-GR"/>
        </w:rPr>
        <w:t>/</w:t>
      </w:r>
      <w:r>
        <w:rPr>
          <w:rFonts w:ascii="Arial" w:hAnsi="Arial" w:cs="Times New Roman"/>
          <w:b/>
          <w:kern w:val="2"/>
          <w:sz w:val="28"/>
          <w:szCs w:val="20"/>
          <w:u w:val="single"/>
          <w:lang w:val="el-GR" w:eastAsia="el-GR"/>
        </w:rPr>
        <w:t>2019</w:t>
      </w:r>
    </w:p>
    <w:p w:rsidR="00842050" w:rsidRPr="009331C9" w:rsidRDefault="00842050" w:rsidP="009331C9">
      <w:pPr>
        <w:widowControl w:val="0"/>
        <w:suppressAutoHyphens w:val="0"/>
        <w:spacing w:after="0"/>
        <w:ind w:left="5040"/>
        <w:rPr>
          <w:rFonts w:ascii="Arial" w:hAnsi="Arial" w:cs="Times New Roman"/>
          <w:kern w:val="2"/>
          <w:sz w:val="24"/>
          <w:szCs w:val="20"/>
          <w:lang w:val="el-GR" w:eastAsia="el-GR"/>
        </w:rPr>
      </w:pPr>
      <w:r w:rsidRPr="009331C9">
        <w:rPr>
          <w:rFonts w:ascii="Arial" w:hAnsi="Arial" w:cs="Times New Roman"/>
          <w:b/>
          <w:kern w:val="2"/>
          <w:sz w:val="24"/>
          <w:szCs w:val="20"/>
          <w:lang w:val="el-GR" w:eastAsia="el-GR"/>
        </w:rPr>
        <w:t>ΠΡΟΥΠΟΛΟΓΙΣΜΟΣ:</w:t>
      </w:r>
      <w:r w:rsidRPr="000C7AD5">
        <w:rPr>
          <w:rFonts w:ascii="Times New Roman" w:hAnsi="Times New Roman" w:cs="Arial"/>
          <w:bCs/>
          <w:kern w:val="2"/>
          <w:sz w:val="24"/>
          <w:lang w:val="en-US" w:eastAsia="el-GR"/>
        </w:rPr>
        <w:t xml:space="preserve"> </w:t>
      </w:r>
      <w:r>
        <w:rPr>
          <w:rFonts w:ascii="Times New Roman" w:hAnsi="Times New Roman" w:cs="Arial"/>
          <w:bCs/>
          <w:kern w:val="2"/>
          <w:sz w:val="24"/>
          <w:lang w:val="en-US" w:eastAsia="el-GR"/>
        </w:rPr>
        <w:t>39.841,20</w:t>
      </w:r>
      <w:r w:rsidRPr="009331C9">
        <w:rPr>
          <w:rFonts w:ascii="Arial" w:hAnsi="Arial" w:cs="Times New Roman"/>
          <w:b/>
          <w:kern w:val="2"/>
          <w:sz w:val="24"/>
          <w:szCs w:val="20"/>
          <w:lang w:val="el-GR" w:eastAsia="el-GR"/>
        </w:rPr>
        <w:t xml:space="preserve"> </w:t>
      </w:r>
      <w:r>
        <w:rPr>
          <w:rFonts w:ascii="Arial" w:hAnsi="Arial" w:cs="Times New Roman"/>
          <w:kern w:val="2"/>
          <w:sz w:val="24"/>
          <w:szCs w:val="20"/>
          <w:lang w:val="el-GR" w:eastAsia="el-GR"/>
        </w:rPr>
        <w:t xml:space="preserve"> </w:t>
      </w:r>
      <w:r w:rsidRPr="009331C9">
        <w:rPr>
          <w:rFonts w:ascii="Arial" w:hAnsi="Arial" w:cs="Times New Roman"/>
          <w:kern w:val="2"/>
          <w:sz w:val="24"/>
          <w:szCs w:val="20"/>
          <w:lang w:val="el-GR" w:eastAsia="el-GR"/>
        </w:rPr>
        <w:t>€</w:t>
      </w:r>
    </w:p>
    <w:p w:rsidR="00842050" w:rsidRPr="009331C9" w:rsidRDefault="00842050" w:rsidP="009331C9">
      <w:pPr>
        <w:widowControl w:val="0"/>
        <w:suppressAutoHyphens w:val="0"/>
        <w:spacing w:after="0"/>
        <w:rPr>
          <w:rFonts w:ascii="Arial" w:hAnsi="Arial" w:cs="Times New Roman"/>
          <w:kern w:val="2"/>
          <w:sz w:val="24"/>
          <w:szCs w:val="20"/>
          <w:lang w:val="el-GR" w:eastAsia="el-GR"/>
        </w:rPr>
      </w:pPr>
      <w:r w:rsidRPr="009331C9">
        <w:rPr>
          <w:rFonts w:ascii="Arial" w:hAnsi="Arial" w:cs="Times New Roman"/>
          <w:b/>
          <w:kern w:val="2"/>
          <w:sz w:val="24"/>
          <w:szCs w:val="20"/>
          <w:lang w:val="el-GR" w:eastAsia="el-GR"/>
        </w:rPr>
        <w:t xml:space="preserve">                                                                             </w:t>
      </w:r>
    </w:p>
    <w:p w:rsidR="00842050" w:rsidRPr="009331C9" w:rsidRDefault="00842050" w:rsidP="009331C9">
      <w:pPr>
        <w:widowControl w:val="0"/>
        <w:suppressAutoHyphens w:val="0"/>
        <w:spacing w:before="240" w:after="60"/>
        <w:jc w:val="center"/>
        <w:rPr>
          <w:rFonts w:ascii="Arial" w:hAnsi="Arial" w:cs="Times New Roman"/>
          <w:kern w:val="2"/>
          <w:sz w:val="28"/>
          <w:szCs w:val="20"/>
          <w:lang w:val="el-GR" w:eastAsia="el-GR"/>
        </w:rPr>
      </w:pPr>
      <w:r w:rsidRPr="009331C9">
        <w:rPr>
          <w:rFonts w:ascii="Arial" w:hAnsi="Arial" w:cs="Times New Roman"/>
          <w:b/>
          <w:kern w:val="2"/>
          <w:sz w:val="28"/>
          <w:szCs w:val="20"/>
          <w:u w:val="single"/>
          <w:lang w:val="el-GR" w:eastAsia="el-GR"/>
        </w:rPr>
        <w:t>ΕΝΔΕΙΚΤΙΚΟΣ ΠΡΟΥΠΟΛΟΓΙΣΜΟΣ</w:t>
      </w:r>
    </w:p>
    <w:p w:rsidR="00842050" w:rsidRPr="009331C9" w:rsidRDefault="00842050" w:rsidP="009331C9">
      <w:pPr>
        <w:widowControl w:val="0"/>
        <w:suppressAutoHyphens w:val="0"/>
        <w:wordWrap w:val="0"/>
        <w:spacing w:after="0" w:line="240" w:lineRule="atLeast"/>
        <w:rPr>
          <w:rFonts w:ascii="Times New Roman" w:hAnsi="Times New Roman" w:cs="Times New Roman"/>
          <w:kern w:val="2"/>
          <w:sz w:val="20"/>
          <w:szCs w:val="20"/>
          <w:lang w:val="el-GR" w:eastAsia="el-GR"/>
        </w:rPr>
      </w:pPr>
    </w:p>
    <w:tbl>
      <w:tblPr>
        <w:tblW w:w="0" w:type="auto"/>
        <w:tblInd w:w="392"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000" w:firstRow="0" w:lastRow="0" w:firstColumn="0" w:lastColumn="0" w:noHBand="0" w:noVBand="0"/>
      </w:tblPr>
      <w:tblGrid>
        <w:gridCol w:w="630"/>
        <w:gridCol w:w="1989"/>
        <w:gridCol w:w="1195"/>
        <w:gridCol w:w="905"/>
        <w:gridCol w:w="1405"/>
        <w:gridCol w:w="2071"/>
        <w:gridCol w:w="1267"/>
      </w:tblGrid>
      <w:tr w:rsidR="00842050" w:rsidRPr="009331C9" w:rsidTr="006607EA">
        <w:tc>
          <w:tcPr>
            <w:tcW w:w="390" w:type="dxa"/>
            <w:vAlign w:val="center"/>
          </w:tcPr>
          <w:p w:rsidR="00842050" w:rsidRPr="009331C9" w:rsidRDefault="00842050" w:rsidP="009331C9">
            <w:pPr>
              <w:widowControl w:val="0"/>
              <w:suppressAutoHyphens w:val="0"/>
              <w:wordWrap w:val="0"/>
              <w:spacing w:after="0" w:line="240" w:lineRule="atLeast"/>
              <w:jc w:val="center"/>
              <w:rPr>
                <w:rFonts w:ascii="Times New Roman" w:hAnsi="Times New Roman" w:cs="Arial"/>
                <w:b/>
                <w:kern w:val="2"/>
                <w:sz w:val="24"/>
                <w:lang w:val="el-GR" w:eastAsia="el-GR"/>
              </w:rPr>
            </w:pPr>
            <w:r w:rsidRPr="009331C9">
              <w:rPr>
                <w:rFonts w:ascii="Times New Roman" w:hAnsi="Times New Roman" w:cs="Arial"/>
                <w:b/>
                <w:kern w:val="2"/>
                <w:sz w:val="24"/>
                <w:lang w:val="el-GR" w:eastAsia="el-GR"/>
              </w:rPr>
              <w:t>Α/Α</w:t>
            </w:r>
          </w:p>
        </w:tc>
        <w:tc>
          <w:tcPr>
            <w:tcW w:w="2073" w:type="dxa"/>
            <w:vAlign w:val="center"/>
          </w:tcPr>
          <w:p w:rsidR="00842050" w:rsidRPr="009331C9" w:rsidRDefault="00842050" w:rsidP="009331C9">
            <w:pPr>
              <w:widowControl w:val="0"/>
              <w:suppressAutoHyphens w:val="0"/>
              <w:wordWrap w:val="0"/>
              <w:spacing w:after="0" w:line="240" w:lineRule="atLeast"/>
              <w:jc w:val="center"/>
              <w:rPr>
                <w:rFonts w:ascii="Times New Roman" w:hAnsi="Times New Roman" w:cs="Arial"/>
                <w:b/>
                <w:kern w:val="2"/>
                <w:sz w:val="24"/>
                <w:lang w:val="el-GR" w:eastAsia="el-GR"/>
              </w:rPr>
            </w:pPr>
            <w:r w:rsidRPr="009331C9">
              <w:rPr>
                <w:rFonts w:ascii="Times New Roman" w:hAnsi="Times New Roman" w:cs="Arial"/>
                <w:b/>
                <w:kern w:val="2"/>
                <w:sz w:val="24"/>
                <w:lang w:val="el-GR" w:eastAsia="el-GR"/>
              </w:rPr>
              <w:t>ΕΙΔΟΣ</w:t>
            </w:r>
          </w:p>
        </w:tc>
        <w:tc>
          <w:tcPr>
            <w:tcW w:w="1222" w:type="dxa"/>
          </w:tcPr>
          <w:p w:rsidR="00842050" w:rsidRPr="009331C9" w:rsidRDefault="00842050" w:rsidP="009331C9">
            <w:pPr>
              <w:widowControl w:val="0"/>
              <w:suppressAutoHyphens w:val="0"/>
              <w:wordWrap w:val="0"/>
              <w:spacing w:after="0"/>
              <w:rPr>
                <w:rFonts w:ascii="Times New Roman" w:hAnsi="Times New Roman" w:cs="Times New Roman"/>
                <w:kern w:val="2"/>
                <w:sz w:val="20"/>
                <w:szCs w:val="20"/>
                <w:lang w:val="en-US" w:eastAsia="el-GR"/>
              </w:rPr>
            </w:pPr>
            <w:r w:rsidRPr="009331C9">
              <w:rPr>
                <w:rFonts w:ascii="Times New Roman" w:hAnsi="Times New Roman" w:cs="Times New Roman"/>
                <w:kern w:val="2"/>
                <w:sz w:val="20"/>
                <w:szCs w:val="20"/>
                <w:lang w:val="en-US" w:eastAsia="el-GR"/>
              </w:rPr>
              <w:t xml:space="preserve"> </w:t>
            </w:r>
            <w:proofErr w:type="spellStart"/>
            <w:r w:rsidRPr="009331C9">
              <w:rPr>
                <w:rFonts w:ascii="Times New Roman" w:hAnsi="Times New Roman" w:cs="Times New Roman"/>
                <w:kern w:val="2"/>
                <w:sz w:val="20"/>
                <w:szCs w:val="20"/>
                <w:lang w:val="en-US" w:eastAsia="el-GR"/>
              </w:rPr>
              <w:t>cpv</w:t>
            </w:r>
            <w:proofErr w:type="spellEnd"/>
          </w:p>
        </w:tc>
        <w:tc>
          <w:tcPr>
            <w:tcW w:w="932" w:type="dxa"/>
            <w:vAlign w:val="center"/>
          </w:tcPr>
          <w:p w:rsidR="00842050" w:rsidRPr="009331C9" w:rsidRDefault="00842050" w:rsidP="009331C9">
            <w:pPr>
              <w:widowControl w:val="0"/>
              <w:suppressAutoHyphens w:val="0"/>
              <w:wordWrap w:val="0"/>
              <w:spacing w:after="0" w:line="240" w:lineRule="atLeast"/>
              <w:jc w:val="center"/>
              <w:rPr>
                <w:rFonts w:ascii="Times New Roman" w:hAnsi="Times New Roman" w:cs="Arial"/>
                <w:b/>
                <w:kern w:val="2"/>
                <w:sz w:val="24"/>
                <w:lang w:val="el-GR" w:eastAsia="el-GR"/>
              </w:rPr>
            </w:pPr>
            <w:r w:rsidRPr="009331C9">
              <w:rPr>
                <w:rFonts w:ascii="Times New Roman" w:hAnsi="Times New Roman" w:cs="Arial"/>
                <w:b/>
                <w:kern w:val="2"/>
                <w:sz w:val="24"/>
                <w:lang w:val="el-GR" w:eastAsia="el-GR"/>
              </w:rPr>
              <w:t>Μ.Μ.</w:t>
            </w:r>
          </w:p>
        </w:tc>
        <w:tc>
          <w:tcPr>
            <w:tcW w:w="1415" w:type="dxa"/>
            <w:vAlign w:val="center"/>
          </w:tcPr>
          <w:p w:rsidR="00842050" w:rsidRPr="009331C9" w:rsidRDefault="00842050" w:rsidP="009331C9">
            <w:pPr>
              <w:widowControl w:val="0"/>
              <w:suppressAutoHyphens w:val="0"/>
              <w:wordWrap w:val="0"/>
              <w:spacing w:after="0" w:line="240" w:lineRule="atLeast"/>
              <w:jc w:val="center"/>
              <w:rPr>
                <w:rFonts w:ascii="Times New Roman" w:hAnsi="Times New Roman" w:cs="Arial"/>
                <w:b/>
                <w:kern w:val="2"/>
                <w:sz w:val="20"/>
                <w:szCs w:val="20"/>
                <w:lang w:val="el-GR" w:eastAsia="el-GR"/>
              </w:rPr>
            </w:pPr>
            <w:r w:rsidRPr="009331C9">
              <w:rPr>
                <w:rFonts w:ascii="Times New Roman" w:hAnsi="Times New Roman" w:cs="Arial"/>
                <w:b/>
                <w:kern w:val="2"/>
                <w:sz w:val="20"/>
                <w:szCs w:val="20"/>
                <w:lang w:val="el-GR" w:eastAsia="el-GR"/>
              </w:rPr>
              <w:t>ΠΟΣΟΤΗΤΑ</w:t>
            </w:r>
          </w:p>
        </w:tc>
        <w:tc>
          <w:tcPr>
            <w:tcW w:w="2266" w:type="dxa"/>
            <w:vAlign w:val="center"/>
          </w:tcPr>
          <w:p w:rsidR="00842050" w:rsidRPr="009331C9" w:rsidRDefault="00842050" w:rsidP="009331C9">
            <w:pPr>
              <w:widowControl w:val="0"/>
              <w:suppressAutoHyphens w:val="0"/>
              <w:wordWrap w:val="0"/>
              <w:spacing w:after="0" w:line="240" w:lineRule="atLeast"/>
              <w:jc w:val="center"/>
              <w:rPr>
                <w:rFonts w:ascii="Times New Roman" w:hAnsi="Times New Roman" w:cs="Arial"/>
                <w:b/>
                <w:kern w:val="2"/>
                <w:sz w:val="20"/>
                <w:szCs w:val="20"/>
                <w:lang w:val="el-GR" w:eastAsia="el-GR"/>
              </w:rPr>
            </w:pPr>
            <w:r w:rsidRPr="009331C9">
              <w:rPr>
                <w:rFonts w:ascii="Times New Roman" w:hAnsi="Times New Roman" w:cs="Arial"/>
                <w:b/>
                <w:kern w:val="2"/>
                <w:sz w:val="20"/>
                <w:szCs w:val="20"/>
                <w:lang w:val="el-GR" w:eastAsia="el-GR"/>
              </w:rPr>
              <w:t>ΤΙΜΗ  ΜΟΝΑΔΑΣ</w:t>
            </w:r>
          </w:p>
        </w:tc>
        <w:tc>
          <w:tcPr>
            <w:tcW w:w="1275" w:type="dxa"/>
            <w:vAlign w:val="center"/>
          </w:tcPr>
          <w:p w:rsidR="00842050" w:rsidRPr="009331C9" w:rsidRDefault="00842050" w:rsidP="009331C9">
            <w:pPr>
              <w:widowControl w:val="0"/>
              <w:suppressAutoHyphens w:val="0"/>
              <w:wordWrap w:val="0"/>
              <w:spacing w:after="0" w:line="240" w:lineRule="atLeast"/>
              <w:jc w:val="center"/>
              <w:rPr>
                <w:rFonts w:ascii="Times New Roman" w:hAnsi="Times New Roman" w:cs="Arial"/>
                <w:b/>
                <w:kern w:val="2"/>
                <w:sz w:val="24"/>
                <w:lang w:val="el-GR" w:eastAsia="el-GR"/>
              </w:rPr>
            </w:pPr>
            <w:r w:rsidRPr="009331C9">
              <w:rPr>
                <w:rFonts w:ascii="Times New Roman" w:hAnsi="Times New Roman" w:cs="Arial"/>
                <w:b/>
                <w:kern w:val="2"/>
                <w:sz w:val="24"/>
                <w:lang w:val="el-GR" w:eastAsia="el-GR"/>
              </w:rPr>
              <w:t>ΣΥΝΟΛΟ</w:t>
            </w:r>
          </w:p>
        </w:tc>
      </w:tr>
      <w:tr w:rsidR="00842050" w:rsidRPr="0054613C" w:rsidTr="006607EA">
        <w:trPr>
          <w:trHeight w:val="407"/>
        </w:trPr>
        <w:tc>
          <w:tcPr>
            <w:tcW w:w="390"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r w:rsidRPr="009331C9">
              <w:rPr>
                <w:rFonts w:ascii="Times New Roman" w:hAnsi="Times New Roman" w:cs="Arial"/>
                <w:bCs/>
                <w:kern w:val="2"/>
                <w:sz w:val="24"/>
                <w:lang w:val="el-GR" w:eastAsia="el-GR"/>
              </w:rPr>
              <w:t>1</w:t>
            </w:r>
          </w:p>
        </w:tc>
        <w:tc>
          <w:tcPr>
            <w:tcW w:w="2073"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r w:rsidRPr="009331C9">
              <w:rPr>
                <w:rFonts w:ascii="Times New Roman" w:hAnsi="Times New Roman" w:cs="Arial"/>
                <w:bCs/>
                <w:kern w:val="2"/>
                <w:sz w:val="24"/>
                <w:lang w:val="el-GR" w:eastAsia="el-GR"/>
              </w:rPr>
              <w:t xml:space="preserve">Πλαστικοί κάδοι </w:t>
            </w:r>
          </w:p>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r w:rsidRPr="009331C9">
              <w:rPr>
                <w:rFonts w:ascii="Times New Roman" w:hAnsi="Times New Roman" w:cs="Arial"/>
                <w:bCs/>
                <w:kern w:val="2"/>
                <w:sz w:val="24"/>
                <w:lang w:val="el-GR" w:eastAsia="el-GR"/>
              </w:rPr>
              <w:t xml:space="preserve">απορριμμάτων </w:t>
            </w:r>
          </w:p>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roofErr w:type="spellStart"/>
            <w:r w:rsidRPr="009331C9">
              <w:rPr>
                <w:rFonts w:ascii="Times New Roman" w:hAnsi="Times New Roman" w:cs="Arial"/>
                <w:bCs/>
                <w:kern w:val="2"/>
                <w:sz w:val="24"/>
                <w:lang w:val="el-GR" w:eastAsia="el-GR"/>
              </w:rPr>
              <w:t>χωρ</w:t>
            </w:r>
            <w:proofErr w:type="spellEnd"/>
            <w:r w:rsidRPr="009331C9">
              <w:rPr>
                <w:rFonts w:ascii="Times New Roman" w:hAnsi="Times New Roman" w:cs="Arial"/>
                <w:bCs/>
                <w:kern w:val="2"/>
                <w:sz w:val="24"/>
                <w:lang w:val="el-GR" w:eastAsia="el-GR"/>
              </w:rPr>
              <w:t xml:space="preserve">. 1100lt </w:t>
            </w:r>
          </w:p>
          <w:p w:rsidR="00842050" w:rsidRPr="009331C9" w:rsidRDefault="00842050" w:rsidP="009331C9">
            <w:pPr>
              <w:widowControl w:val="0"/>
              <w:suppressAutoHyphens w:val="0"/>
              <w:wordWrap w:val="0"/>
              <w:spacing w:after="0" w:line="240" w:lineRule="atLeast"/>
              <w:jc w:val="center"/>
              <w:rPr>
                <w:rFonts w:ascii="Times New Roman" w:hAnsi="Times New Roman" w:cs="Arial"/>
                <w:b/>
                <w:bCs/>
                <w:kern w:val="2"/>
                <w:sz w:val="24"/>
                <w:lang w:val="el-GR" w:eastAsia="el-GR"/>
              </w:rPr>
            </w:pPr>
            <w:r w:rsidRPr="009331C9">
              <w:rPr>
                <w:rFonts w:ascii="Times New Roman" w:hAnsi="Times New Roman" w:cs="Arial"/>
                <w:b/>
                <w:bCs/>
                <w:kern w:val="2"/>
                <w:sz w:val="24"/>
                <w:lang w:val="el-GR" w:eastAsia="el-GR"/>
              </w:rPr>
              <w:t>πράσινοι</w:t>
            </w:r>
          </w:p>
        </w:tc>
        <w:tc>
          <w:tcPr>
            <w:tcW w:w="1222" w:type="dxa"/>
          </w:tcPr>
          <w:p w:rsidR="00842050" w:rsidRPr="009331C9" w:rsidRDefault="00842050" w:rsidP="009331C9">
            <w:pPr>
              <w:widowControl w:val="0"/>
              <w:suppressAutoHyphens w:val="0"/>
              <w:wordWrap w:val="0"/>
              <w:spacing w:after="0"/>
              <w:rPr>
                <w:rFonts w:ascii="Times New Roman" w:hAnsi="Times New Roman" w:cs="Times New Roman"/>
                <w:kern w:val="2"/>
                <w:sz w:val="20"/>
                <w:szCs w:val="20"/>
                <w:lang w:val="el-GR" w:eastAsia="el-GR"/>
              </w:rPr>
            </w:pPr>
            <w:r w:rsidRPr="009331C9">
              <w:rPr>
                <w:rFonts w:ascii="Times New Roman" w:hAnsi="Times New Roman" w:cs="Times New Roman"/>
                <w:kern w:val="2"/>
                <w:sz w:val="20"/>
                <w:szCs w:val="20"/>
                <w:lang w:val="el-GR" w:eastAsia="el-GR"/>
              </w:rPr>
              <w:t>34928480-6</w:t>
            </w:r>
          </w:p>
        </w:tc>
        <w:tc>
          <w:tcPr>
            <w:tcW w:w="932" w:type="dxa"/>
            <w:vAlign w:val="center"/>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r w:rsidRPr="009331C9">
              <w:rPr>
                <w:rFonts w:ascii="Times New Roman" w:hAnsi="Times New Roman" w:cs="Arial"/>
                <w:bCs/>
                <w:kern w:val="2"/>
                <w:sz w:val="24"/>
                <w:lang w:val="el-GR" w:eastAsia="el-GR"/>
              </w:rPr>
              <w:t>ΤΕΜ</w:t>
            </w:r>
          </w:p>
        </w:tc>
        <w:tc>
          <w:tcPr>
            <w:tcW w:w="1415" w:type="dxa"/>
            <w:vAlign w:val="center"/>
          </w:tcPr>
          <w:p w:rsidR="00842050" w:rsidRPr="009331C9" w:rsidRDefault="00842050" w:rsidP="0054613C">
            <w:pPr>
              <w:widowControl w:val="0"/>
              <w:suppressAutoHyphens w:val="0"/>
              <w:wordWrap w:val="0"/>
              <w:spacing w:after="0" w:line="240" w:lineRule="atLeast"/>
              <w:jc w:val="center"/>
              <w:rPr>
                <w:rFonts w:ascii="Times New Roman" w:hAnsi="Times New Roman" w:cs="Arial"/>
                <w:bCs/>
                <w:kern w:val="2"/>
                <w:sz w:val="24"/>
                <w:lang w:val="el-GR" w:eastAsia="el-GR"/>
              </w:rPr>
            </w:pPr>
            <w:r w:rsidRPr="009331C9">
              <w:rPr>
                <w:rFonts w:ascii="Times New Roman" w:hAnsi="Times New Roman" w:cs="Arial"/>
                <w:bCs/>
                <w:kern w:val="2"/>
                <w:sz w:val="24"/>
                <w:lang w:val="en-US" w:eastAsia="el-GR"/>
              </w:rPr>
              <w:t>1</w:t>
            </w:r>
            <w:r>
              <w:rPr>
                <w:rFonts w:ascii="Times New Roman" w:hAnsi="Times New Roman" w:cs="Arial"/>
                <w:bCs/>
                <w:kern w:val="2"/>
                <w:sz w:val="24"/>
                <w:lang w:val="en-US" w:eastAsia="el-GR"/>
              </w:rPr>
              <w:t>89</w:t>
            </w:r>
          </w:p>
        </w:tc>
        <w:tc>
          <w:tcPr>
            <w:tcW w:w="2266" w:type="dxa"/>
            <w:vAlign w:val="center"/>
          </w:tcPr>
          <w:p w:rsidR="00842050" w:rsidRPr="009331C9" w:rsidRDefault="00842050" w:rsidP="009331C9">
            <w:pPr>
              <w:widowControl w:val="0"/>
              <w:suppressAutoHyphens w:val="0"/>
              <w:wordWrap w:val="0"/>
              <w:spacing w:after="0"/>
              <w:jc w:val="center"/>
              <w:rPr>
                <w:rFonts w:ascii="Times New Roman" w:hAnsi="Times New Roman" w:cs="Times New Roman"/>
                <w:kern w:val="2"/>
                <w:sz w:val="24"/>
                <w:lang w:val="el-GR" w:eastAsia="el-GR"/>
              </w:rPr>
            </w:pPr>
            <w:r w:rsidRPr="009331C9">
              <w:rPr>
                <w:rFonts w:ascii="Times New Roman" w:hAnsi="Times New Roman" w:cs="Times New Roman"/>
                <w:kern w:val="2"/>
                <w:sz w:val="24"/>
                <w:lang w:val="en-US" w:eastAsia="el-GR"/>
              </w:rPr>
              <w:t>170</w:t>
            </w:r>
            <w:r w:rsidRPr="009331C9">
              <w:rPr>
                <w:rFonts w:ascii="Times New Roman" w:hAnsi="Times New Roman" w:cs="Times New Roman"/>
                <w:kern w:val="2"/>
                <w:sz w:val="24"/>
                <w:lang w:val="el-GR" w:eastAsia="el-GR"/>
              </w:rPr>
              <w:t>€</w:t>
            </w:r>
          </w:p>
        </w:tc>
        <w:tc>
          <w:tcPr>
            <w:tcW w:w="1275" w:type="dxa"/>
            <w:vAlign w:val="center"/>
          </w:tcPr>
          <w:p w:rsidR="00842050" w:rsidRPr="0054613C" w:rsidRDefault="00842050" w:rsidP="009331C9">
            <w:pPr>
              <w:widowControl w:val="0"/>
              <w:suppressAutoHyphens w:val="0"/>
              <w:wordWrap w:val="0"/>
              <w:spacing w:after="0" w:line="240" w:lineRule="atLeast"/>
              <w:jc w:val="right"/>
              <w:rPr>
                <w:rFonts w:ascii="Times New Roman" w:hAnsi="Times New Roman" w:cs="Arial"/>
                <w:bCs/>
                <w:kern w:val="2"/>
                <w:sz w:val="24"/>
                <w:lang w:val="el-GR" w:eastAsia="el-GR"/>
              </w:rPr>
            </w:pPr>
            <w:r w:rsidRPr="0054613C">
              <w:rPr>
                <w:rFonts w:ascii="Times New Roman" w:hAnsi="Times New Roman" w:cs="Arial"/>
                <w:bCs/>
                <w:kern w:val="2"/>
                <w:sz w:val="24"/>
                <w:lang w:val="el-GR" w:eastAsia="el-GR"/>
              </w:rPr>
              <w:t>32.</w:t>
            </w:r>
            <w:r>
              <w:rPr>
                <w:rFonts w:ascii="Times New Roman" w:hAnsi="Times New Roman" w:cs="Arial"/>
                <w:bCs/>
                <w:kern w:val="2"/>
                <w:sz w:val="24"/>
                <w:lang w:val="en-US" w:eastAsia="el-GR"/>
              </w:rPr>
              <w:t>130</w:t>
            </w:r>
            <w:r w:rsidRPr="0054613C">
              <w:rPr>
                <w:rFonts w:ascii="Times New Roman" w:hAnsi="Times New Roman" w:cs="Arial"/>
                <w:bCs/>
                <w:kern w:val="2"/>
                <w:sz w:val="24"/>
                <w:lang w:val="el-GR" w:eastAsia="el-GR"/>
              </w:rPr>
              <w:t xml:space="preserve">,00 </w:t>
            </w:r>
          </w:p>
        </w:tc>
      </w:tr>
      <w:tr w:rsidR="00842050" w:rsidRPr="0054613C" w:rsidTr="006607EA">
        <w:trPr>
          <w:trHeight w:val="407"/>
        </w:trPr>
        <w:tc>
          <w:tcPr>
            <w:tcW w:w="390"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073"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222" w:type="dxa"/>
          </w:tcPr>
          <w:p w:rsidR="00842050" w:rsidRPr="0054613C" w:rsidRDefault="00842050" w:rsidP="009331C9">
            <w:pPr>
              <w:widowControl w:val="0"/>
              <w:suppressAutoHyphens w:val="0"/>
              <w:wordWrap w:val="0"/>
              <w:spacing w:after="0"/>
              <w:rPr>
                <w:rFonts w:ascii="Times New Roman" w:hAnsi="Times New Roman" w:cs="Times New Roman"/>
                <w:kern w:val="2"/>
                <w:sz w:val="20"/>
                <w:szCs w:val="20"/>
                <w:lang w:val="el-GR" w:eastAsia="el-GR"/>
              </w:rPr>
            </w:pPr>
            <w:r w:rsidRPr="0054613C">
              <w:rPr>
                <w:rFonts w:ascii="Times New Roman" w:hAnsi="Times New Roman" w:cs="Times New Roman"/>
                <w:kern w:val="2"/>
                <w:sz w:val="20"/>
                <w:szCs w:val="20"/>
                <w:lang w:val="el-GR" w:eastAsia="el-GR"/>
              </w:rPr>
              <w:t xml:space="preserve"> </w:t>
            </w:r>
          </w:p>
        </w:tc>
        <w:tc>
          <w:tcPr>
            <w:tcW w:w="932"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415"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266" w:type="dxa"/>
            <w:vAlign w:val="center"/>
          </w:tcPr>
          <w:p w:rsidR="00842050" w:rsidRPr="009331C9" w:rsidRDefault="00842050" w:rsidP="009331C9">
            <w:pPr>
              <w:keepNext/>
              <w:numPr>
                <w:ilvl w:val="0"/>
                <w:numId w:val="2"/>
              </w:numPr>
              <w:tabs>
                <w:tab w:val="clear" w:pos="0"/>
              </w:tabs>
              <w:suppressAutoHyphens w:val="0"/>
              <w:spacing w:after="0" w:line="240" w:lineRule="atLeast"/>
              <w:ind w:left="0" w:firstLine="0"/>
              <w:jc w:val="center"/>
              <w:outlineLvl w:val="4"/>
              <w:rPr>
                <w:rFonts w:ascii="Arial" w:hAnsi="Arial" w:cs="Arial"/>
                <w:b/>
                <w:bCs/>
                <w:sz w:val="24"/>
                <w:lang w:val="el-GR" w:eastAsia="el-GR"/>
              </w:rPr>
            </w:pPr>
            <w:r w:rsidRPr="009331C9">
              <w:rPr>
                <w:rFonts w:ascii="Arial" w:hAnsi="Arial" w:cs="Arial"/>
                <w:b/>
                <w:bCs/>
                <w:sz w:val="24"/>
                <w:lang w:val="el-GR" w:eastAsia="el-GR"/>
              </w:rPr>
              <w:t>ΣΥΝΟΛΟ</w:t>
            </w:r>
          </w:p>
        </w:tc>
        <w:tc>
          <w:tcPr>
            <w:tcW w:w="1275" w:type="dxa"/>
            <w:vAlign w:val="center"/>
          </w:tcPr>
          <w:p w:rsidR="00842050" w:rsidRPr="0054613C" w:rsidRDefault="00842050" w:rsidP="009331C9">
            <w:pPr>
              <w:widowControl w:val="0"/>
              <w:suppressAutoHyphens w:val="0"/>
              <w:wordWrap w:val="0"/>
              <w:spacing w:after="0" w:line="240" w:lineRule="atLeast"/>
              <w:jc w:val="right"/>
              <w:rPr>
                <w:rFonts w:ascii="Times New Roman" w:hAnsi="Times New Roman" w:cs="Arial"/>
                <w:bCs/>
                <w:kern w:val="2"/>
                <w:sz w:val="24"/>
                <w:lang w:val="el-GR" w:eastAsia="el-GR"/>
              </w:rPr>
            </w:pPr>
            <w:r w:rsidRPr="0054613C">
              <w:rPr>
                <w:rFonts w:ascii="Times New Roman" w:hAnsi="Times New Roman" w:cs="Arial"/>
                <w:bCs/>
                <w:kern w:val="2"/>
                <w:sz w:val="24"/>
                <w:lang w:val="el-GR" w:eastAsia="el-GR"/>
              </w:rPr>
              <w:t>32.</w:t>
            </w:r>
            <w:r>
              <w:rPr>
                <w:rFonts w:ascii="Times New Roman" w:hAnsi="Times New Roman" w:cs="Arial"/>
                <w:bCs/>
                <w:kern w:val="2"/>
                <w:sz w:val="24"/>
                <w:lang w:val="en-US" w:eastAsia="el-GR"/>
              </w:rPr>
              <w:t>130</w:t>
            </w:r>
            <w:r w:rsidRPr="0054613C">
              <w:rPr>
                <w:rFonts w:ascii="Times New Roman" w:hAnsi="Times New Roman" w:cs="Arial"/>
                <w:bCs/>
                <w:kern w:val="2"/>
                <w:sz w:val="24"/>
                <w:lang w:val="el-GR" w:eastAsia="el-GR"/>
              </w:rPr>
              <w:t>,00</w:t>
            </w:r>
          </w:p>
        </w:tc>
      </w:tr>
      <w:tr w:rsidR="00842050" w:rsidRPr="0054613C" w:rsidTr="006607EA">
        <w:trPr>
          <w:trHeight w:val="356"/>
        </w:trPr>
        <w:tc>
          <w:tcPr>
            <w:tcW w:w="390"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073"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222" w:type="dxa"/>
          </w:tcPr>
          <w:p w:rsidR="00842050" w:rsidRPr="009331C9" w:rsidRDefault="00842050" w:rsidP="009331C9">
            <w:pPr>
              <w:widowControl w:val="0"/>
              <w:suppressAutoHyphens w:val="0"/>
              <w:wordWrap w:val="0"/>
              <w:spacing w:after="0"/>
              <w:rPr>
                <w:rFonts w:ascii="Times New Roman" w:hAnsi="Times New Roman" w:cs="Times New Roman"/>
                <w:kern w:val="2"/>
                <w:sz w:val="20"/>
                <w:szCs w:val="20"/>
                <w:lang w:val="el-GR" w:eastAsia="el-GR"/>
              </w:rPr>
            </w:pPr>
          </w:p>
        </w:tc>
        <w:tc>
          <w:tcPr>
            <w:tcW w:w="932"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415"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266" w:type="dxa"/>
            <w:vAlign w:val="center"/>
          </w:tcPr>
          <w:p w:rsidR="00842050" w:rsidRPr="009331C9" w:rsidRDefault="00842050" w:rsidP="009331C9">
            <w:pPr>
              <w:widowControl w:val="0"/>
              <w:suppressAutoHyphens w:val="0"/>
              <w:wordWrap w:val="0"/>
              <w:spacing w:after="0" w:line="240" w:lineRule="atLeast"/>
              <w:jc w:val="center"/>
              <w:rPr>
                <w:rFonts w:ascii="Times New Roman" w:hAnsi="Times New Roman" w:cs="Arial"/>
                <w:b/>
                <w:kern w:val="2"/>
                <w:sz w:val="24"/>
                <w:lang w:val="el-GR" w:eastAsia="el-GR"/>
              </w:rPr>
            </w:pPr>
            <w:r w:rsidRPr="009331C9">
              <w:rPr>
                <w:rFonts w:ascii="Times New Roman" w:hAnsi="Times New Roman" w:cs="Arial"/>
                <w:b/>
                <w:kern w:val="2"/>
                <w:sz w:val="24"/>
                <w:lang w:val="el-GR" w:eastAsia="el-GR"/>
              </w:rPr>
              <w:t>Φ.Π.Α. 2</w:t>
            </w:r>
            <w:r w:rsidRPr="0054613C">
              <w:rPr>
                <w:rFonts w:ascii="Times New Roman" w:hAnsi="Times New Roman" w:cs="Arial"/>
                <w:b/>
                <w:kern w:val="2"/>
                <w:sz w:val="24"/>
                <w:lang w:val="el-GR" w:eastAsia="el-GR"/>
              </w:rPr>
              <w:t>4</w:t>
            </w:r>
            <w:r w:rsidRPr="009331C9">
              <w:rPr>
                <w:rFonts w:ascii="Times New Roman" w:hAnsi="Times New Roman" w:cs="Arial"/>
                <w:b/>
                <w:kern w:val="2"/>
                <w:sz w:val="24"/>
                <w:lang w:val="el-GR" w:eastAsia="el-GR"/>
              </w:rPr>
              <w:t>%</w:t>
            </w:r>
          </w:p>
        </w:tc>
        <w:tc>
          <w:tcPr>
            <w:tcW w:w="1275" w:type="dxa"/>
            <w:vAlign w:val="center"/>
          </w:tcPr>
          <w:p w:rsidR="00842050" w:rsidRPr="0054613C" w:rsidRDefault="00842050" w:rsidP="009331C9">
            <w:pPr>
              <w:widowControl w:val="0"/>
              <w:suppressAutoHyphens w:val="0"/>
              <w:wordWrap w:val="0"/>
              <w:spacing w:after="0" w:line="240" w:lineRule="atLeast"/>
              <w:jc w:val="right"/>
              <w:rPr>
                <w:rFonts w:ascii="Times New Roman" w:hAnsi="Times New Roman" w:cs="Arial"/>
                <w:bCs/>
                <w:kern w:val="2"/>
                <w:sz w:val="24"/>
                <w:lang w:val="en-US" w:eastAsia="el-GR"/>
              </w:rPr>
            </w:pPr>
            <w:r>
              <w:rPr>
                <w:rFonts w:ascii="Times New Roman" w:hAnsi="Times New Roman" w:cs="Arial"/>
                <w:bCs/>
                <w:kern w:val="2"/>
                <w:sz w:val="24"/>
                <w:lang w:val="en-US" w:eastAsia="el-GR"/>
              </w:rPr>
              <w:t>7.711,20</w:t>
            </w:r>
          </w:p>
        </w:tc>
      </w:tr>
      <w:tr w:rsidR="00842050" w:rsidRPr="0054613C" w:rsidTr="006607EA">
        <w:trPr>
          <w:trHeight w:val="356"/>
        </w:trPr>
        <w:tc>
          <w:tcPr>
            <w:tcW w:w="390"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073"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222" w:type="dxa"/>
          </w:tcPr>
          <w:p w:rsidR="00842050" w:rsidRPr="009331C9" w:rsidRDefault="00842050" w:rsidP="009331C9">
            <w:pPr>
              <w:widowControl w:val="0"/>
              <w:suppressAutoHyphens w:val="0"/>
              <w:wordWrap w:val="0"/>
              <w:spacing w:after="0"/>
              <w:rPr>
                <w:rFonts w:ascii="Times New Roman" w:hAnsi="Times New Roman" w:cs="Times New Roman"/>
                <w:kern w:val="2"/>
                <w:sz w:val="20"/>
                <w:szCs w:val="20"/>
                <w:lang w:val="el-GR" w:eastAsia="el-GR"/>
              </w:rPr>
            </w:pPr>
          </w:p>
        </w:tc>
        <w:tc>
          <w:tcPr>
            <w:tcW w:w="932"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415"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266" w:type="dxa"/>
            <w:vAlign w:val="center"/>
          </w:tcPr>
          <w:p w:rsidR="00842050" w:rsidRPr="009331C9" w:rsidRDefault="00842050" w:rsidP="009331C9">
            <w:pPr>
              <w:widowControl w:val="0"/>
              <w:suppressAutoHyphens w:val="0"/>
              <w:wordWrap w:val="0"/>
              <w:spacing w:after="0" w:line="240" w:lineRule="atLeast"/>
              <w:jc w:val="center"/>
              <w:rPr>
                <w:rFonts w:ascii="Times New Roman" w:hAnsi="Times New Roman" w:cs="Arial"/>
                <w:b/>
                <w:kern w:val="2"/>
                <w:sz w:val="24"/>
                <w:lang w:val="el-GR" w:eastAsia="el-GR"/>
              </w:rPr>
            </w:pPr>
            <w:r w:rsidRPr="009331C9">
              <w:rPr>
                <w:rFonts w:ascii="Times New Roman" w:hAnsi="Times New Roman" w:cs="Arial"/>
                <w:b/>
                <w:kern w:val="2"/>
                <w:sz w:val="24"/>
                <w:lang w:val="el-GR" w:eastAsia="el-GR"/>
              </w:rPr>
              <w:t>Στρ/ση</w:t>
            </w:r>
          </w:p>
        </w:tc>
        <w:tc>
          <w:tcPr>
            <w:tcW w:w="1275" w:type="dxa"/>
            <w:vAlign w:val="center"/>
          </w:tcPr>
          <w:p w:rsidR="00842050" w:rsidRPr="009331C9" w:rsidRDefault="00842050" w:rsidP="009331C9">
            <w:pPr>
              <w:widowControl w:val="0"/>
              <w:suppressAutoHyphens w:val="0"/>
              <w:wordWrap w:val="0"/>
              <w:spacing w:after="0" w:line="240" w:lineRule="atLeast"/>
              <w:jc w:val="right"/>
              <w:rPr>
                <w:rFonts w:ascii="Times New Roman" w:hAnsi="Times New Roman" w:cs="Arial"/>
                <w:bCs/>
                <w:kern w:val="2"/>
                <w:sz w:val="24"/>
                <w:lang w:val="el-GR" w:eastAsia="el-GR"/>
              </w:rPr>
            </w:pPr>
          </w:p>
        </w:tc>
      </w:tr>
      <w:tr w:rsidR="00842050" w:rsidRPr="0054613C" w:rsidTr="006607EA">
        <w:trPr>
          <w:trHeight w:val="660"/>
        </w:trPr>
        <w:tc>
          <w:tcPr>
            <w:tcW w:w="390"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073"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222" w:type="dxa"/>
          </w:tcPr>
          <w:p w:rsidR="00842050" w:rsidRPr="009331C9" w:rsidRDefault="00842050" w:rsidP="009331C9">
            <w:pPr>
              <w:widowControl w:val="0"/>
              <w:suppressAutoHyphens w:val="0"/>
              <w:wordWrap w:val="0"/>
              <w:spacing w:after="0"/>
              <w:rPr>
                <w:rFonts w:ascii="Times New Roman" w:hAnsi="Times New Roman" w:cs="Times New Roman"/>
                <w:kern w:val="2"/>
                <w:sz w:val="20"/>
                <w:szCs w:val="20"/>
                <w:lang w:val="el-GR" w:eastAsia="el-GR"/>
              </w:rPr>
            </w:pPr>
          </w:p>
        </w:tc>
        <w:tc>
          <w:tcPr>
            <w:tcW w:w="932"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1415" w:type="dxa"/>
          </w:tcPr>
          <w:p w:rsidR="00842050" w:rsidRPr="009331C9" w:rsidRDefault="00842050" w:rsidP="009331C9">
            <w:pPr>
              <w:widowControl w:val="0"/>
              <w:suppressAutoHyphens w:val="0"/>
              <w:wordWrap w:val="0"/>
              <w:spacing w:after="0" w:line="240" w:lineRule="atLeast"/>
              <w:jc w:val="center"/>
              <w:rPr>
                <w:rFonts w:ascii="Times New Roman" w:hAnsi="Times New Roman" w:cs="Arial"/>
                <w:bCs/>
                <w:kern w:val="2"/>
                <w:sz w:val="24"/>
                <w:lang w:val="el-GR" w:eastAsia="el-GR"/>
              </w:rPr>
            </w:pPr>
          </w:p>
        </w:tc>
        <w:tc>
          <w:tcPr>
            <w:tcW w:w="2266" w:type="dxa"/>
            <w:vAlign w:val="center"/>
          </w:tcPr>
          <w:p w:rsidR="00842050" w:rsidRPr="009331C9" w:rsidRDefault="00842050" w:rsidP="009331C9">
            <w:pPr>
              <w:widowControl w:val="0"/>
              <w:suppressAutoHyphens w:val="0"/>
              <w:wordWrap w:val="0"/>
              <w:spacing w:after="0" w:line="240" w:lineRule="atLeast"/>
              <w:jc w:val="center"/>
              <w:rPr>
                <w:rFonts w:ascii="Times New Roman" w:hAnsi="Times New Roman" w:cs="Arial"/>
                <w:b/>
                <w:kern w:val="2"/>
                <w:sz w:val="24"/>
                <w:lang w:val="el-GR" w:eastAsia="el-GR"/>
              </w:rPr>
            </w:pPr>
            <w:r w:rsidRPr="009331C9">
              <w:rPr>
                <w:rFonts w:ascii="Times New Roman" w:hAnsi="Times New Roman" w:cs="Arial"/>
                <w:b/>
                <w:kern w:val="2"/>
                <w:sz w:val="24"/>
                <w:lang w:val="el-GR" w:eastAsia="el-GR"/>
              </w:rPr>
              <w:t>ΓΕΝΙΚΟ ΣΥΝΟΛΟ</w:t>
            </w:r>
          </w:p>
        </w:tc>
        <w:tc>
          <w:tcPr>
            <w:tcW w:w="1275" w:type="dxa"/>
            <w:vAlign w:val="center"/>
          </w:tcPr>
          <w:p w:rsidR="00842050" w:rsidRPr="0054613C" w:rsidRDefault="00842050" w:rsidP="009331C9">
            <w:pPr>
              <w:widowControl w:val="0"/>
              <w:suppressAutoHyphens w:val="0"/>
              <w:wordWrap w:val="0"/>
              <w:spacing w:after="0" w:line="240" w:lineRule="atLeast"/>
              <w:jc w:val="right"/>
              <w:rPr>
                <w:rFonts w:ascii="Times New Roman" w:hAnsi="Times New Roman" w:cs="Arial"/>
                <w:bCs/>
                <w:kern w:val="2"/>
                <w:sz w:val="24"/>
                <w:lang w:val="en-US" w:eastAsia="el-GR"/>
              </w:rPr>
            </w:pPr>
            <w:r>
              <w:rPr>
                <w:rFonts w:ascii="Times New Roman" w:hAnsi="Times New Roman" w:cs="Arial"/>
                <w:bCs/>
                <w:kern w:val="2"/>
                <w:sz w:val="24"/>
                <w:lang w:val="en-US" w:eastAsia="el-GR"/>
              </w:rPr>
              <w:t>39.841,20</w:t>
            </w:r>
          </w:p>
        </w:tc>
      </w:tr>
    </w:tbl>
    <w:p w:rsidR="00842050" w:rsidRPr="009331C9" w:rsidRDefault="00842050" w:rsidP="009331C9">
      <w:pPr>
        <w:widowControl w:val="0"/>
        <w:suppressAutoHyphens w:val="0"/>
        <w:spacing w:after="0"/>
        <w:jc w:val="left"/>
        <w:rPr>
          <w:rFonts w:ascii="Times New Roman" w:hAnsi="Times New Roman" w:cs="Times New Roman"/>
          <w:kern w:val="2"/>
          <w:sz w:val="24"/>
          <w:szCs w:val="20"/>
          <w:lang w:val="el-GR" w:eastAsia="el-GR"/>
        </w:rPr>
      </w:pPr>
    </w:p>
    <w:tbl>
      <w:tblPr>
        <w:tblW w:w="8748" w:type="dxa"/>
        <w:tblLook w:val="01E0" w:firstRow="1" w:lastRow="1" w:firstColumn="1" w:lastColumn="1" w:noHBand="0" w:noVBand="0"/>
      </w:tblPr>
      <w:tblGrid>
        <w:gridCol w:w="2518"/>
        <w:gridCol w:w="3170"/>
        <w:gridCol w:w="3060"/>
      </w:tblGrid>
      <w:tr w:rsidR="00842050" w:rsidRPr="00F46448" w:rsidTr="006607EA">
        <w:tc>
          <w:tcPr>
            <w:tcW w:w="2518" w:type="dxa"/>
            <w:shd w:val="clear" w:color="auto" w:fill="auto"/>
          </w:tcPr>
          <w:p w:rsidR="00842050" w:rsidRPr="009331C9" w:rsidRDefault="00842050" w:rsidP="009331C9">
            <w:pPr>
              <w:widowControl w:val="0"/>
              <w:suppressAutoHyphens w:val="0"/>
              <w:spacing w:after="0"/>
              <w:jc w:val="left"/>
              <w:rPr>
                <w:rFonts w:ascii="Arial" w:hAnsi="Arial" w:cs="Arial"/>
                <w:kern w:val="2"/>
                <w:szCs w:val="22"/>
                <w:lang w:val="el-GR" w:eastAsia="el-GR"/>
              </w:rPr>
            </w:pPr>
          </w:p>
        </w:tc>
        <w:tc>
          <w:tcPr>
            <w:tcW w:w="3170" w:type="dxa"/>
          </w:tcPr>
          <w:p w:rsidR="00842050" w:rsidRPr="0054613C" w:rsidRDefault="00842050" w:rsidP="009331C9">
            <w:pPr>
              <w:widowControl w:val="0"/>
              <w:suppressAutoHyphens w:val="0"/>
              <w:spacing w:after="0"/>
              <w:jc w:val="left"/>
              <w:rPr>
                <w:rFonts w:ascii="Arial" w:hAnsi="Arial" w:cs="Arial"/>
                <w:kern w:val="2"/>
                <w:szCs w:val="22"/>
                <w:lang w:val="el-GR" w:eastAsia="el-GR"/>
              </w:rPr>
            </w:pPr>
            <w:r w:rsidRPr="0054613C">
              <w:rPr>
                <w:rFonts w:ascii="Arial" w:hAnsi="Arial" w:cs="Arial"/>
                <w:kern w:val="2"/>
                <w:szCs w:val="22"/>
                <w:lang w:val="el-GR" w:eastAsia="el-GR"/>
              </w:rPr>
              <w:t xml:space="preserve"> </w:t>
            </w:r>
          </w:p>
          <w:p w:rsidR="00842050" w:rsidRPr="009331C9" w:rsidRDefault="00842050" w:rsidP="009331C9">
            <w:pPr>
              <w:widowControl w:val="0"/>
              <w:suppressAutoHyphens w:val="0"/>
              <w:spacing w:after="0"/>
              <w:jc w:val="left"/>
              <w:rPr>
                <w:rFonts w:ascii="Arial" w:hAnsi="Arial" w:cs="Arial"/>
                <w:kern w:val="2"/>
                <w:szCs w:val="22"/>
                <w:lang w:val="el-GR" w:eastAsia="el-GR"/>
              </w:rPr>
            </w:pPr>
            <w:r w:rsidRPr="009331C9">
              <w:rPr>
                <w:rFonts w:ascii="Arial" w:hAnsi="Arial" w:cs="Arial"/>
                <w:kern w:val="2"/>
                <w:szCs w:val="22"/>
                <w:lang w:val="el-GR" w:eastAsia="el-GR"/>
              </w:rPr>
              <w:t>Ο ΠΡΟΙΣΤΑΜΕΝΟΣ ΚΑΘΑΡΙΟΤΗΤΑΣ ΚΑΙ ΑΝΑΚΥΚΛΩΣΗΣ</w:t>
            </w:r>
          </w:p>
          <w:p w:rsidR="00842050" w:rsidRPr="009331C9" w:rsidRDefault="00842050" w:rsidP="009331C9">
            <w:pPr>
              <w:widowControl w:val="0"/>
              <w:suppressAutoHyphens w:val="0"/>
              <w:spacing w:after="0"/>
              <w:jc w:val="left"/>
              <w:rPr>
                <w:rFonts w:ascii="Arial" w:hAnsi="Arial" w:cs="Arial"/>
                <w:kern w:val="2"/>
                <w:szCs w:val="22"/>
                <w:lang w:val="el-GR" w:eastAsia="el-GR"/>
              </w:rPr>
            </w:pPr>
          </w:p>
          <w:p w:rsidR="00842050" w:rsidRPr="009331C9" w:rsidRDefault="00842050" w:rsidP="009331C9">
            <w:pPr>
              <w:widowControl w:val="0"/>
              <w:suppressAutoHyphens w:val="0"/>
              <w:spacing w:after="0"/>
              <w:jc w:val="left"/>
              <w:rPr>
                <w:rFonts w:ascii="Arial" w:hAnsi="Arial" w:cs="Arial"/>
                <w:kern w:val="2"/>
                <w:szCs w:val="22"/>
                <w:lang w:val="el-GR" w:eastAsia="el-GR"/>
              </w:rPr>
            </w:pPr>
            <w:r w:rsidRPr="009331C9">
              <w:rPr>
                <w:rFonts w:ascii="Arial" w:hAnsi="Arial" w:cs="Arial"/>
                <w:kern w:val="2"/>
                <w:szCs w:val="22"/>
                <w:lang w:val="el-GR" w:eastAsia="el-GR"/>
              </w:rPr>
              <w:t>Γ.ΒΛΑΧΑΚΗΣ</w:t>
            </w:r>
          </w:p>
          <w:p w:rsidR="00842050" w:rsidRPr="009331C9" w:rsidRDefault="00842050" w:rsidP="009331C9">
            <w:pPr>
              <w:widowControl w:val="0"/>
              <w:suppressAutoHyphens w:val="0"/>
              <w:spacing w:after="0"/>
              <w:jc w:val="left"/>
              <w:rPr>
                <w:rFonts w:ascii="Arial" w:hAnsi="Arial" w:cs="Arial"/>
                <w:kern w:val="2"/>
                <w:szCs w:val="22"/>
                <w:lang w:val="el-GR" w:eastAsia="el-GR"/>
              </w:rPr>
            </w:pPr>
            <w:r w:rsidRPr="009331C9">
              <w:rPr>
                <w:rFonts w:ascii="Arial" w:hAnsi="Arial" w:cs="Arial"/>
                <w:kern w:val="2"/>
                <w:szCs w:val="22"/>
                <w:lang w:val="el-GR" w:eastAsia="el-GR"/>
              </w:rPr>
              <w:t>ΗΛ/ΓΟΣ ΜΗΧ/ΚΟΣ ΤΕ</w:t>
            </w:r>
          </w:p>
        </w:tc>
        <w:tc>
          <w:tcPr>
            <w:tcW w:w="3060" w:type="dxa"/>
            <w:shd w:val="clear" w:color="auto" w:fill="auto"/>
          </w:tcPr>
          <w:p w:rsidR="00842050" w:rsidRPr="000C7AD5" w:rsidRDefault="00842050" w:rsidP="009331C9">
            <w:pPr>
              <w:widowControl w:val="0"/>
              <w:suppressAutoHyphens w:val="0"/>
              <w:spacing w:after="0"/>
              <w:jc w:val="left"/>
              <w:rPr>
                <w:rFonts w:ascii="Arial" w:hAnsi="Arial" w:cs="Arial"/>
                <w:kern w:val="2"/>
                <w:szCs w:val="22"/>
                <w:lang w:val="el-GR" w:eastAsia="el-GR"/>
              </w:rPr>
            </w:pPr>
            <w:r w:rsidRPr="009331C9">
              <w:rPr>
                <w:rFonts w:ascii="Arial" w:hAnsi="Arial" w:cs="Arial"/>
                <w:kern w:val="2"/>
                <w:szCs w:val="22"/>
                <w:lang w:val="el-GR" w:eastAsia="el-GR"/>
              </w:rPr>
              <w:t xml:space="preserve">ΝΑΥΠΑΚΤΟΣ   </w:t>
            </w:r>
            <w:r w:rsidRPr="009331C9">
              <w:rPr>
                <w:rFonts w:ascii="Verdana" w:hAnsi="Verdana" w:cs="Times New Roman"/>
                <w:kern w:val="2"/>
                <w:sz w:val="20"/>
                <w:szCs w:val="20"/>
                <w:lang w:val="el-GR" w:eastAsia="el-GR"/>
              </w:rPr>
              <w:t xml:space="preserve">   </w:t>
            </w:r>
            <w:r>
              <w:rPr>
                <w:rFonts w:ascii="Verdana" w:hAnsi="Verdana" w:cs="Times New Roman"/>
                <w:kern w:val="2"/>
                <w:sz w:val="20"/>
                <w:szCs w:val="20"/>
                <w:lang w:val="el-GR" w:eastAsia="el-GR"/>
              </w:rPr>
              <w:t>18-9</w:t>
            </w:r>
            <w:r w:rsidRPr="000C7AD5">
              <w:rPr>
                <w:rFonts w:ascii="Verdana" w:hAnsi="Verdana" w:cs="Times New Roman"/>
                <w:kern w:val="2"/>
                <w:sz w:val="20"/>
                <w:szCs w:val="20"/>
                <w:lang w:val="el-GR" w:eastAsia="el-GR"/>
              </w:rPr>
              <w:t>-2019</w:t>
            </w:r>
          </w:p>
          <w:p w:rsidR="00842050" w:rsidRPr="009331C9" w:rsidRDefault="00842050" w:rsidP="009331C9">
            <w:pPr>
              <w:widowControl w:val="0"/>
              <w:suppressAutoHyphens w:val="0"/>
              <w:spacing w:after="0"/>
              <w:jc w:val="left"/>
              <w:rPr>
                <w:rFonts w:ascii="Arial" w:hAnsi="Arial" w:cs="Arial"/>
                <w:kern w:val="2"/>
                <w:szCs w:val="22"/>
                <w:lang w:val="el-GR" w:eastAsia="el-GR"/>
              </w:rPr>
            </w:pPr>
            <w:r w:rsidRPr="009331C9">
              <w:rPr>
                <w:rFonts w:ascii="Arial" w:hAnsi="Arial" w:cs="Arial"/>
                <w:kern w:val="2"/>
                <w:szCs w:val="22"/>
                <w:lang w:val="el-GR" w:eastAsia="el-GR"/>
              </w:rPr>
              <w:t>Ο ΔΙΕΥΘΥΝΤΗΣ ΠΕΡΙΒΑΛΛΟΝΤΟΣ &amp;ΠΟΙΟΤΗΤΑΣ ΖΩΗΣ</w:t>
            </w:r>
          </w:p>
          <w:p w:rsidR="00842050" w:rsidRPr="009331C9" w:rsidRDefault="00842050" w:rsidP="009331C9">
            <w:pPr>
              <w:widowControl w:val="0"/>
              <w:suppressAutoHyphens w:val="0"/>
              <w:spacing w:after="0"/>
              <w:jc w:val="left"/>
              <w:rPr>
                <w:rFonts w:ascii="Arial" w:hAnsi="Arial" w:cs="Arial"/>
                <w:kern w:val="2"/>
                <w:szCs w:val="22"/>
                <w:lang w:val="el-GR" w:eastAsia="el-GR"/>
              </w:rPr>
            </w:pPr>
          </w:p>
          <w:p w:rsidR="00842050" w:rsidRPr="009331C9" w:rsidRDefault="00842050" w:rsidP="009331C9">
            <w:pPr>
              <w:widowControl w:val="0"/>
              <w:suppressAutoHyphens w:val="0"/>
              <w:spacing w:after="0"/>
              <w:jc w:val="left"/>
              <w:rPr>
                <w:rFonts w:ascii="Arial" w:hAnsi="Arial" w:cs="Arial"/>
                <w:kern w:val="2"/>
                <w:szCs w:val="22"/>
                <w:lang w:val="el-GR" w:eastAsia="el-GR"/>
              </w:rPr>
            </w:pPr>
          </w:p>
          <w:p w:rsidR="00842050" w:rsidRPr="009331C9" w:rsidRDefault="00842050" w:rsidP="009331C9">
            <w:pPr>
              <w:widowControl w:val="0"/>
              <w:suppressAutoHyphens w:val="0"/>
              <w:spacing w:after="0"/>
              <w:jc w:val="left"/>
              <w:rPr>
                <w:rFonts w:ascii="Arial" w:hAnsi="Arial" w:cs="Arial"/>
                <w:kern w:val="2"/>
                <w:szCs w:val="22"/>
                <w:lang w:val="el-GR" w:eastAsia="el-GR"/>
              </w:rPr>
            </w:pPr>
          </w:p>
          <w:p w:rsidR="00842050" w:rsidRPr="009331C9" w:rsidRDefault="00842050" w:rsidP="009331C9">
            <w:pPr>
              <w:widowControl w:val="0"/>
              <w:suppressAutoHyphens w:val="0"/>
              <w:spacing w:after="0"/>
              <w:jc w:val="left"/>
              <w:rPr>
                <w:rFonts w:ascii="Arial" w:hAnsi="Arial" w:cs="Arial"/>
                <w:kern w:val="2"/>
                <w:szCs w:val="22"/>
                <w:lang w:val="el-GR" w:eastAsia="el-GR"/>
              </w:rPr>
            </w:pPr>
            <w:r w:rsidRPr="009331C9">
              <w:rPr>
                <w:rFonts w:ascii="Arial" w:hAnsi="Arial" w:cs="Arial"/>
                <w:kern w:val="2"/>
                <w:szCs w:val="22"/>
                <w:lang w:val="el-GR" w:eastAsia="el-GR"/>
              </w:rPr>
              <w:t>ΝΙΚΗΤΑΣ ΠΟΛΥΔΩΡΟΣ</w:t>
            </w:r>
          </w:p>
          <w:p w:rsidR="00842050" w:rsidRPr="009331C9" w:rsidRDefault="00842050" w:rsidP="009C418C">
            <w:pPr>
              <w:widowControl w:val="0"/>
              <w:suppressAutoHyphens w:val="0"/>
              <w:spacing w:after="0"/>
              <w:jc w:val="left"/>
              <w:rPr>
                <w:rFonts w:ascii="Arial" w:hAnsi="Arial" w:cs="Arial"/>
                <w:kern w:val="2"/>
                <w:szCs w:val="22"/>
                <w:lang w:val="el-GR" w:eastAsia="el-GR"/>
              </w:rPr>
            </w:pPr>
            <w:r>
              <w:rPr>
                <w:rFonts w:ascii="Arial" w:hAnsi="Arial" w:cs="Arial"/>
                <w:kern w:val="2"/>
                <w:szCs w:val="22"/>
                <w:lang w:val="el-GR" w:eastAsia="el-GR"/>
              </w:rPr>
              <w:t xml:space="preserve"> </w:t>
            </w:r>
            <w:r w:rsidRPr="009331C9">
              <w:rPr>
                <w:rFonts w:ascii="Arial" w:hAnsi="Arial" w:cs="Arial"/>
                <w:kern w:val="2"/>
                <w:szCs w:val="22"/>
                <w:lang w:val="el-GR" w:eastAsia="el-GR"/>
              </w:rPr>
              <w:t>ΗΛ/ΓΟΣ ΜΗΧ/ΚΟΣ  ΤΕ</w:t>
            </w:r>
          </w:p>
        </w:tc>
      </w:tr>
    </w:tbl>
    <w:p w:rsidR="00842050" w:rsidRDefault="00842050" w:rsidP="007B19BA">
      <w:pPr>
        <w:widowControl w:val="0"/>
        <w:suppressAutoHyphens w:val="0"/>
        <w:spacing w:after="0"/>
        <w:rPr>
          <w:rFonts w:ascii="Times New Roman" w:hAnsi="Times New Roman" w:cs="Arial"/>
          <w:b/>
          <w:kern w:val="2"/>
          <w:sz w:val="20"/>
          <w:szCs w:val="20"/>
          <w:lang w:val="el-GR" w:eastAsia="el-GR"/>
        </w:rPr>
      </w:pPr>
    </w:p>
    <w:p w:rsidR="00573338" w:rsidRDefault="00573338" w:rsidP="007B19BA">
      <w:pPr>
        <w:widowControl w:val="0"/>
        <w:suppressAutoHyphens w:val="0"/>
        <w:spacing w:after="0"/>
        <w:rPr>
          <w:rFonts w:ascii="Times New Roman" w:hAnsi="Times New Roman" w:cs="Arial"/>
          <w:b/>
          <w:kern w:val="2"/>
          <w:sz w:val="20"/>
          <w:szCs w:val="20"/>
          <w:lang w:val="el-GR" w:eastAsia="el-GR"/>
        </w:rPr>
      </w:pPr>
    </w:p>
    <w:p w:rsidR="00573338" w:rsidRDefault="00573338" w:rsidP="007B19BA">
      <w:pPr>
        <w:widowControl w:val="0"/>
        <w:suppressAutoHyphens w:val="0"/>
        <w:spacing w:after="0"/>
        <w:rPr>
          <w:rFonts w:ascii="Times New Roman" w:hAnsi="Times New Roman" w:cs="Arial"/>
          <w:b/>
          <w:kern w:val="2"/>
          <w:sz w:val="20"/>
          <w:szCs w:val="20"/>
          <w:lang w:val="el-GR" w:eastAsia="el-GR"/>
        </w:rPr>
      </w:pPr>
    </w:p>
    <w:p w:rsidR="00573338" w:rsidRDefault="00573338" w:rsidP="007B19BA">
      <w:pPr>
        <w:widowControl w:val="0"/>
        <w:suppressAutoHyphens w:val="0"/>
        <w:spacing w:after="0"/>
        <w:rPr>
          <w:rFonts w:ascii="Times New Roman" w:hAnsi="Times New Roman" w:cs="Arial"/>
          <w:b/>
          <w:kern w:val="2"/>
          <w:sz w:val="20"/>
          <w:szCs w:val="20"/>
          <w:lang w:val="el-GR" w:eastAsia="el-GR"/>
        </w:rPr>
      </w:pPr>
    </w:p>
    <w:p w:rsidR="00573338" w:rsidRDefault="00573338" w:rsidP="007B19BA">
      <w:pPr>
        <w:widowControl w:val="0"/>
        <w:suppressAutoHyphens w:val="0"/>
        <w:spacing w:after="0"/>
        <w:rPr>
          <w:rFonts w:ascii="Times New Roman" w:hAnsi="Times New Roman" w:cs="Arial"/>
          <w:b/>
          <w:kern w:val="2"/>
          <w:sz w:val="20"/>
          <w:szCs w:val="20"/>
          <w:lang w:val="el-GR" w:eastAsia="el-GR"/>
        </w:rPr>
      </w:pPr>
    </w:p>
    <w:p w:rsidR="00573338" w:rsidRDefault="00573338" w:rsidP="007B19BA">
      <w:pPr>
        <w:widowControl w:val="0"/>
        <w:suppressAutoHyphens w:val="0"/>
        <w:spacing w:after="0"/>
        <w:rPr>
          <w:rFonts w:ascii="Times New Roman" w:hAnsi="Times New Roman" w:cs="Arial"/>
          <w:b/>
          <w:kern w:val="2"/>
          <w:sz w:val="20"/>
          <w:szCs w:val="20"/>
          <w:lang w:val="el-GR" w:eastAsia="el-GR"/>
        </w:rPr>
      </w:pPr>
    </w:p>
    <w:p w:rsidR="00573338" w:rsidRDefault="00573338" w:rsidP="007B19BA">
      <w:pPr>
        <w:widowControl w:val="0"/>
        <w:suppressAutoHyphens w:val="0"/>
        <w:spacing w:after="0"/>
        <w:rPr>
          <w:rFonts w:ascii="Times New Roman" w:hAnsi="Times New Roman" w:cs="Arial"/>
          <w:b/>
          <w:kern w:val="2"/>
          <w:sz w:val="20"/>
          <w:szCs w:val="20"/>
          <w:lang w:val="el-GR" w:eastAsia="el-GR"/>
        </w:rPr>
      </w:pPr>
    </w:p>
    <w:p w:rsidR="00573338" w:rsidRDefault="00573338" w:rsidP="007B19BA">
      <w:pPr>
        <w:widowControl w:val="0"/>
        <w:suppressAutoHyphens w:val="0"/>
        <w:spacing w:after="0"/>
        <w:rPr>
          <w:rFonts w:ascii="Times New Roman" w:hAnsi="Times New Roman" w:cs="Arial"/>
          <w:b/>
          <w:kern w:val="2"/>
          <w:sz w:val="20"/>
          <w:szCs w:val="20"/>
          <w:lang w:val="el-GR" w:eastAsia="el-GR"/>
        </w:rPr>
      </w:pPr>
    </w:p>
    <w:p w:rsidR="00573338" w:rsidRDefault="00573338" w:rsidP="007B19BA">
      <w:pPr>
        <w:widowControl w:val="0"/>
        <w:suppressAutoHyphens w:val="0"/>
        <w:spacing w:after="0"/>
        <w:rPr>
          <w:rFonts w:ascii="Times New Roman" w:hAnsi="Times New Roman" w:cs="Arial"/>
          <w:b/>
          <w:kern w:val="2"/>
          <w:sz w:val="20"/>
          <w:szCs w:val="20"/>
          <w:lang w:val="el-GR" w:eastAsia="el-GR"/>
        </w:rPr>
      </w:pPr>
    </w:p>
    <w:p w:rsidR="00573338" w:rsidRPr="007B19BA" w:rsidRDefault="00573338" w:rsidP="007B19BA">
      <w:pPr>
        <w:widowControl w:val="0"/>
        <w:suppressAutoHyphens w:val="0"/>
        <w:spacing w:after="0"/>
        <w:rPr>
          <w:rFonts w:ascii="Arial" w:hAnsi="Arial" w:cs="Times New Roman"/>
          <w:kern w:val="2"/>
          <w:sz w:val="21"/>
          <w:szCs w:val="20"/>
          <w:lang w:val="el-GR" w:eastAsia="el-GR"/>
        </w:rPr>
      </w:pPr>
    </w:p>
    <w:p w:rsidR="00842050" w:rsidRPr="007B19BA" w:rsidRDefault="00842050" w:rsidP="007B19BA">
      <w:pPr>
        <w:widowControl w:val="0"/>
        <w:suppressAutoHyphens w:val="0"/>
        <w:wordWrap w:val="0"/>
        <w:spacing w:after="0"/>
        <w:rPr>
          <w:rFonts w:ascii="Arial" w:hAnsi="Arial" w:cs="Arial"/>
          <w:b/>
          <w:kern w:val="2"/>
          <w:szCs w:val="22"/>
          <w:lang w:val="el-GR" w:eastAsia="el-GR"/>
        </w:rPr>
      </w:pPr>
      <w:r w:rsidRPr="007B19BA">
        <w:rPr>
          <w:rFonts w:ascii="Arial" w:hAnsi="Arial" w:cs="Times New Roman"/>
          <w:b/>
          <w:kern w:val="2"/>
          <w:szCs w:val="22"/>
          <w:lang w:val="el-GR" w:eastAsia="el-GR"/>
        </w:rPr>
        <w:t xml:space="preserve">ΕΛΛΗΝΙΚΗ ΔΗΜΟΚΡΑΤΙΑ                      </w:t>
      </w:r>
    </w:p>
    <w:p w:rsidR="00842050" w:rsidRPr="007B19BA" w:rsidRDefault="00842050" w:rsidP="007B19BA">
      <w:pPr>
        <w:widowControl w:val="0"/>
        <w:suppressAutoHyphens w:val="0"/>
        <w:spacing w:after="0"/>
        <w:rPr>
          <w:rFonts w:ascii="Arial" w:hAnsi="Arial" w:cs="Times New Roman"/>
          <w:kern w:val="2"/>
          <w:szCs w:val="22"/>
          <w:lang w:val="el-GR" w:eastAsia="el-GR"/>
        </w:rPr>
      </w:pPr>
      <w:r w:rsidRPr="007B19BA">
        <w:rPr>
          <w:rFonts w:ascii="Arial" w:hAnsi="Arial" w:cs="Times New Roman"/>
          <w:b/>
          <w:kern w:val="2"/>
          <w:szCs w:val="22"/>
          <w:lang w:val="el-GR" w:eastAsia="el-GR"/>
        </w:rPr>
        <w:t xml:space="preserve">ΠΕΡΙΦΕΡΕΙΑ ΔΥΤ. ΕΛΛΑΔΑΣ                  </w:t>
      </w:r>
    </w:p>
    <w:p w:rsidR="00842050" w:rsidRPr="007B19BA" w:rsidRDefault="00842050" w:rsidP="007B19BA">
      <w:pPr>
        <w:widowControl w:val="0"/>
        <w:suppressAutoHyphens w:val="0"/>
        <w:spacing w:after="0"/>
        <w:rPr>
          <w:rFonts w:ascii="Arial" w:hAnsi="Arial" w:cs="Times New Roman"/>
          <w:kern w:val="2"/>
          <w:szCs w:val="22"/>
          <w:lang w:val="el-GR" w:eastAsia="el-GR"/>
        </w:rPr>
      </w:pPr>
      <w:r w:rsidRPr="007B19BA">
        <w:rPr>
          <w:rFonts w:ascii="Arial" w:hAnsi="Arial" w:cs="Times New Roman"/>
          <w:b/>
          <w:kern w:val="2"/>
          <w:szCs w:val="22"/>
          <w:lang w:val="el-GR" w:eastAsia="el-GR"/>
        </w:rPr>
        <w:t xml:space="preserve">ΔΗΜΟΣ ΝΑΥΠΑΚΤΙΑΣ                                  </w:t>
      </w:r>
      <w:r w:rsidRPr="007B19BA">
        <w:rPr>
          <w:rFonts w:ascii="Arial" w:hAnsi="Arial" w:cs="Arial"/>
          <w:b/>
          <w:kern w:val="2"/>
          <w:szCs w:val="22"/>
          <w:lang w:val="el-GR" w:eastAsia="el-GR"/>
        </w:rPr>
        <w:t xml:space="preserve"> </w:t>
      </w:r>
    </w:p>
    <w:p w:rsidR="00842050" w:rsidRPr="007B19BA" w:rsidRDefault="00842050" w:rsidP="007B19BA">
      <w:pPr>
        <w:widowControl w:val="0"/>
        <w:suppressAutoHyphens w:val="0"/>
        <w:spacing w:after="0"/>
        <w:rPr>
          <w:rFonts w:ascii="Arial" w:hAnsi="Arial" w:cs="Times New Roman"/>
          <w:b/>
          <w:kern w:val="2"/>
          <w:sz w:val="24"/>
          <w:szCs w:val="20"/>
          <w:lang w:val="el-GR" w:eastAsia="el-GR"/>
        </w:rPr>
      </w:pPr>
      <w:r w:rsidRPr="007B19BA">
        <w:rPr>
          <w:rFonts w:ascii="Arial" w:hAnsi="Arial" w:cs="Times New Roman"/>
          <w:b/>
          <w:kern w:val="2"/>
          <w:sz w:val="24"/>
          <w:szCs w:val="20"/>
          <w:lang w:val="el-GR" w:eastAsia="el-GR"/>
        </w:rPr>
        <w:tab/>
      </w:r>
      <w:r w:rsidRPr="007B19BA">
        <w:rPr>
          <w:rFonts w:ascii="Arial" w:hAnsi="Arial" w:cs="Times New Roman"/>
          <w:b/>
          <w:kern w:val="2"/>
          <w:sz w:val="24"/>
          <w:szCs w:val="20"/>
          <w:lang w:val="el-GR" w:eastAsia="el-GR"/>
        </w:rPr>
        <w:tab/>
      </w:r>
      <w:r w:rsidRPr="007B19BA">
        <w:rPr>
          <w:rFonts w:ascii="Arial" w:hAnsi="Arial" w:cs="Times New Roman"/>
          <w:b/>
          <w:kern w:val="2"/>
          <w:sz w:val="24"/>
          <w:szCs w:val="20"/>
          <w:lang w:val="el-GR" w:eastAsia="el-GR"/>
        </w:rPr>
        <w:tab/>
      </w:r>
      <w:r w:rsidRPr="007B19BA">
        <w:rPr>
          <w:rFonts w:ascii="Arial" w:hAnsi="Arial" w:cs="Times New Roman"/>
          <w:b/>
          <w:kern w:val="2"/>
          <w:sz w:val="24"/>
          <w:szCs w:val="20"/>
          <w:lang w:val="el-GR" w:eastAsia="el-GR"/>
        </w:rPr>
        <w:tab/>
      </w:r>
      <w:r w:rsidRPr="007B19BA">
        <w:rPr>
          <w:rFonts w:ascii="Arial" w:hAnsi="Arial" w:cs="Times New Roman"/>
          <w:b/>
          <w:kern w:val="2"/>
          <w:sz w:val="24"/>
          <w:szCs w:val="20"/>
          <w:lang w:val="el-GR" w:eastAsia="el-GR"/>
        </w:rPr>
        <w:tab/>
      </w:r>
      <w:r w:rsidRPr="007B19BA">
        <w:rPr>
          <w:rFonts w:ascii="Arial" w:hAnsi="Arial" w:cs="Times New Roman"/>
          <w:b/>
          <w:kern w:val="2"/>
          <w:sz w:val="24"/>
          <w:szCs w:val="20"/>
          <w:lang w:val="el-GR" w:eastAsia="el-GR"/>
        </w:rPr>
        <w:tab/>
      </w:r>
      <w:r w:rsidRPr="007B19BA">
        <w:rPr>
          <w:rFonts w:ascii="Arial" w:hAnsi="Arial" w:cs="Times New Roman"/>
          <w:b/>
          <w:kern w:val="2"/>
          <w:sz w:val="24"/>
          <w:szCs w:val="20"/>
          <w:lang w:val="el-GR" w:eastAsia="el-GR"/>
        </w:rPr>
        <w:tab/>
      </w:r>
    </w:p>
    <w:p w:rsidR="00842050" w:rsidRPr="007B19BA" w:rsidRDefault="00842050" w:rsidP="007B19BA">
      <w:pPr>
        <w:widowControl w:val="0"/>
        <w:suppressAutoHyphens w:val="0"/>
        <w:spacing w:after="0"/>
        <w:rPr>
          <w:rFonts w:ascii="Arial" w:hAnsi="Arial" w:cs="Times New Roman"/>
          <w:kern w:val="2"/>
          <w:sz w:val="24"/>
          <w:szCs w:val="20"/>
          <w:lang w:val="el-GR" w:eastAsia="el-GR"/>
        </w:rPr>
      </w:pPr>
      <w:r w:rsidRPr="007B19BA">
        <w:rPr>
          <w:rFonts w:ascii="Arial" w:hAnsi="Arial" w:cs="Times New Roman"/>
          <w:b/>
          <w:kern w:val="2"/>
          <w:sz w:val="24"/>
          <w:szCs w:val="20"/>
          <w:lang w:val="el-GR" w:eastAsia="el-GR"/>
        </w:rPr>
        <w:t xml:space="preserve">                                                                            ΠΡΟΜΗΘΕΙΑ   ΚΑΔΩΝ</w:t>
      </w:r>
    </w:p>
    <w:p w:rsidR="00842050" w:rsidRPr="007B19BA" w:rsidRDefault="00842050" w:rsidP="007B19BA">
      <w:pPr>
        <w:widowControl w:val="0"/>
        <w:suppressAutoHyphens w:val="0"/>
        <w:spacing w:after="0"/>
        <w:rPr>
          <w:rFonts w:ascii="Arial" w:hAnsi="Arial" w:cs="Times New Roman"/>
          <w:kern w:val="2"/>
          <w:sz w:val="24"/>
          <w:szCs w:val="20"/>
          <w:lang w:val="el-GR" w:eastAsia="el-GR"/>
        </w:rPr>
      </w:pPr>
      <w:r w:rsidRPr="007B19BA">
        <w:rPr>
          <w:rFonts w:ascii="Arial" w:hAnsi="Arial" w:cs="Times New Roman"/>
          <w:b/>
          <w:kern w:val="2"/>
          <w:sz w:val="24"/>
          <w:szCs w:val="20"/>
          <w:lang w:val="el-GR" w:eastAsia="el-GR"/>
        </w:rPr>
        <w:tab/>
      </w:r>
      <w:r w:rsidRPr="007B19BA">
        <w:rPr>
          <w:rFonts w:ascii="Arial" w:hAnsi="Arial" w:cs="Times New Roman"/>
          <w:b/>
          <w:kern w:val="2"/>
          <w:sz w:val="24"/>
          <w:szCs w:val="20"/>
          <w:lang w:val="el-GR" w:eastAsia="el-GR"/>
        </w:rPr>
        <w:tab/>
      </w:r>
      <w:r w:rsidRPr="007B19BA">
        <w:rPr>
          <w:rFonts w:ascii="Arial" w:hAnsi="Arial" w:cs="Times New Roman"/>
          <w:b/>
          <w:kern w:val="2"/>
          <w:sz w:val="24"/>
          <w:szCs w:val="20"/>
          <w:lang w:val="el-GR" w:eastAsia="el-GR"/>
        </w:rPr>
        <w:tab/>
      </w:r>
      <w:r w:rsidRPr="007B19BA">
        <w:rPr>
          <w:rFonts w:ascii="Arial" w:hAnsi="Arial" w:cs="Times New Roman"/>
          <w:b/>
          <w:kern w:val="2"/>
          <w:sz w:val="24"/>
          <w:szCs w:val="20"/>
          <w:lang w:val="el-GR" w:eastAsia="el-GR"/>
        </w:rPr>
        <w:tab/>
      </w:r>
      <w:r w:rsidRPr="007B19BA">
        <w:rPr>
          <w:rFonts w:ascii="Arial" w:hAnsi="Arial" w:cs="Times New Roman"/>
          <w:b/>
          <w:kern w:val="2"/>
          <w:sz w:val="24"/>
          <w:szCs w:val="20"/>
          <w:lang w:val="el-GR" w:eastAsia="el-GR"/>
        </w:rPr>
        <w:tab/>
      </w:r>
      <w:r w:rsidRPr="007B19BA">
        <w:rPr>
          <w:rFonts w:ascii="Arial" w:hAnsi="Arial" w:cs="Times New Roman"/>
          <w:b/>
          <w:kern w:val="2"/>
          <w:sz w:val="24"/>
          <w:szCs w:val="20"/>
          <w:lang w:val="el-GR" w:eastAsia="el-GR"/>
        </w:rPr>
        <w:tab/>
      </w:r>
      <w:r w:rsidRPr="007B19BA">
        <w:rPr>
          <w:rFonts w:ascii="Arial" w:hAnsi="Arial" w:cs="Times New Roman"/>
          <w:b/>
          <w:kern w:val="2"/>
          <w:sz w:val="24"/>
          <w:szCs w:val="20"/>
          <w:lang w:val="el-GR" w:eastAsia="el-GR"/>
        </w:rPr>
        <w:tab/>
        <w:t>ΜΗΧΑΝΙΚΗΣ    ΑΠΟΚΟΜΙΔΗΣ</w:t>
      </w:r>
    </w:p>
    <w:p w:rsidR="00842050" w:rsidRPr="007B19BA" w:rsidRDefault="00842050" w:rsidP="007B19BA">
      <w:pPr>
        <w:widowControl w:val="0"/>
        <w:suppressAutoHyphens w:val="0"/>
        <w:spacing w:after="0"/>
        <w:ind w:left="5040"/>
        <w:rPr>
          <w:rFonts w:ascii="Arial" w:hAnsi="Arial" w:cs="Times New Roman"/>
          <w:kern w:val="2"/>
          <w:sz w:val="24"/>
          <w:szCs w:val="20"/>
          <w:lang w:val="el-GR" w:eastAsia="el-GR"/>
        </w:rPr>
      </w:pPr>
    </w:p>
    <w:p w:rsidR="00842050" w:rsidRPr="007B19BA" w:rsidRDefault="00842050" w:rsidP="007B19BA">
      <w:pPr>
        <w:widowControl w:val="0"/>
        <w:suppressAutoHyphens w:val="0"/>
        <w:spacing w:after="0"/>
        <w:ind w:left="5040"/>
        <w:rPr>
          <w:rFonts w:ascii="Arial" w:hAnsi="Arial" w:cs="Times New Roman"/>
          <w:kern w:val="2"/>
          <w:sz w:val="24"/>
          <w:szCs w:val="20"/>
          <w:lang w:val="el-GR" w:eastAsia="el-GR"/>
        </w:rPr>
      </w:pPr>
      <w:r w:rsidRPr="007B19BA">
        <w:rPr>
          <w:rFonts w:ascii="Arial" w:hAnsi="Arial" w:cs="Times New Roman"/>
          <w:b/>
          <w:kern w:val="2"/>
          <w:sz w:val="24"/>
          <w:szCs w:val="20"/>
          <w:lang w:val="el-GR" w:eastAsia="el-GR"/>
        </w:rPr>
        <w:t>ΠΡΟΥΠΟΛΟΓΙΣΜΟΣ:</w:t>
      </w:r>
      <w:r w:rsidRPr="007B19BA">
        <w:rPr>
          <w:rFonts w:ascii="Times New Roman" w:hAnsi="Times New Roman" w:cs="Times New Roman"/>
          <w:kern w:val="2"/>
          <w:sz w:val="20"/>
          <w:szCs w:val="20"/>
          <w:lang w:val="el-GR" w:eastAsia="el-GR"/>
        </w:rPr>
        <w:t xml:space="preserve"> </w:t>
      </w:r>
      <w:r w:rsidRPr="000C7AD5">
        <w:rPr>
          <w:rFonts w:ascii="Arial" w:hAnsi="Arial" w:cs="Times New Roman"/>
          <w:b/>
          <w:kern w:val="2"/>
          <w:sz w:val="24"/>
          <w:szCs w:val="20"/>
          <w:lang w:val="el-GR" w:eastAsia="el-GR"/>
        </w:rPr>
        <w:t>39.841,20</w:t>
      </w:r>
      <w:r w:rsidRPr="007B19BA">
        <w:rPr>
          <w:rFonts w:ascii="Arial" w:hAnsi="Arial" w:cs="Times New Roman"/>
          <w:kern w:val="2"/>
          <w:sz w:val="24"/>
          <w:szCs w:val="20"/>
          <w:lang w:val="el-GR" w:eastAsia="el-GR"/>
        </w:rPr>
        <w:t>€€</w:t>
      </w:r>
    </w:p>
    <w:p w:rsidR="00842050" w:rsidRPr="007B19BA" w:rsidRDefault="00842050" w:rsidP="007B19BA">
      <w:pPr>
        <w:widowControl w:val="0"/>
        <w:suppressAutoHyphens w:val="0"/>
        <w:spacing w:after="0"/>
        <w:rPr>
          <w:rFonts w:ascii="Arial" w:hAnsi="Arial" w:cs="Times New Roman"/>
          <w:kern w:val="2"/>
          <w:sz w:val="24"/>
          <w:szCs w:val="20"/>
          <w:lang w:val="el-GR" w:eastAsia="el-GR"/>
        </w:rPr>
      </w:pPr>
      <w:r w:rsidRPr="007B19BA">
        <w:rPr>
          <w:rFonts w:ascii="Arial" w:hAnsi="Arial" w:cs="Times New Roman"/>
          <w:b/>
          <w:kern w:val="2"/>
          <w:sz w:val="24"/>
          <w:szCs w:val="20"/>
          <w:lang w:val="el-GR" w:eastAsia="el-GR"/>
        </w:rPr>
        <w:t xml:space="preserve">                                                                             </w:t>
      </w:r>
    </w:p>
    <w:p w:rsidR="00842050" w:rsidRPr="000C7AD5" w:rsidRDefault="00842050" w:rsidP="007B19BA">
      <w:pPr>
        <w:widowControl w:val="0"/>
        <w:suppressAutoHyphens w:val="0"/>
        <w:spacing w:before="240" w:after="60"/>
        <w:jc w:val="center"/>
        <w:rPr>
          <w:rFonts w:ascii="Arial" w:hAnsi="Arial" w:cs="Times New Roman"/>
          <w:b/>
          <w:kern w:val="2"/>
          <w:sz w:val="28"/>
          <w:szCs w:val="20"/>
          <w:u w:val="single"/>
          <w:lang w:val="el-GR" w:eastAsia="el-GR"/>
        </w:rPr>
      </w:pPr>
      <w:r w:rsidRPr="007B19BA">
        <w:rPr>
          <w:rFonts w:ascii="Arial" w:hAnsi="Arial" w:cs="Times New Roman"/>
          <w:b/>
          <w:kern w:val="2"/>
          <w:sz w:val="28"/>
          <w:szCs w:val="20"/>
          <w:u w:val="single"/>
          <w:lang w:val="el-GR" w:eastAsia="el-GR"/>
        </w:rPr>
        <w:t xml:space="preserve">ΜΕΛΕΤΗ   </w:t>
      </w:r>
      <w:r w:rsidRPr="000C7AD5">
        <w:rPr>
          <w:rFonts w:ascii="Arial" w:hAnsi="Arial" w:cs="Times New Roman"/>
          <w:b/>
          <w:kern w:val="2"/>
          <w:sz w:val="28"/>
          <w:szCs w:val="20"/>
          <w:u w:val="single"/>
          <w:lang w:val="el-GR" w:eastAsia="el-GR"/>
        </w:rPr>
        <w:t>61/2019</w:t>
      </w:r>
    </w:p>
    <w:p w:rsidR="00842050" w:rsidRPr="007B19BA" w:rsidRDefault="00842050" w:rsidP="007B19BA">
      <w:pPr>
        <w:widowControl w:val="0"/>
        <w:suppressAutoHyphens w:val="0"/>
        <w:spacing w:before="240" w:after="60"/>
        <w:jc w:val="center"/>
        <w:rPr>
          <w:rFonts w:ascii="Arial" w:hAnsi="Arial" w:cs="Times New Roman"/>
          <w:b/>
          <w:kern w:val="2"/>
          <w:sz w:val="28"/>
          <w:szCs w:val="20"/>
          <w:u w:val="single"/>
          <w:lang w:val="el-GR" w:eastAsia="el-GR"/>
        </w:rPr>
      </w:pPr>
      <w:r w:rsidRPr="007B19BA">
        <w:rPr>
          <w:rFonts w:ascii="Arial" w:hAnsi="Arial" w:cs="Times New Roman"/>
          <w:b/>
          <w:kern w:val="2"/>
          <w:sz w:val="28"/>
          <w:szCs w:val="20"/>
          <w:u w:val="single"/>
          <w:lang w:val="el-GR" w:eastAsia="el-GR"/>
        </w:rPr>
        <w:t>ΤΕΧΝΙΚΗ ΠΕΡΙΓΤΡΑΦΗ-ΤΕΧΝΙΚΕΣ ΠΡΟΔΙΑΓΡΑΦΕΣ</w:t>
      </w:r>
    </w:p>
    <w:p w:rsidR="00842050" w:rsidRPr="007B19BA" w:rsidRDefault="00842050" w:rsidP="007B19BA">
      <w:pPr>
        <w:suppressAutoHyphens w:val="0"/>
        <w:spacing w:after="0" w:line="240" w:lineRule="atLeast"/>
        <w:jc w:val="center"/>
        <w:rPr>
          <w:rFonts w:ascii="Arial" w:hAnsi="Arial" w:cs="Times New Roman"/>
          <w:b/>
          <w:szCs w:val="20"/>
          <w:u w:val="single"/>
          <w:lang w:val="el-GR" w:eastAsia="el-GR"/>
        </w:rPr>
      </w:pPr>
      <w:r w:rsidRPr="007B19BA">
        <w:rPr>
          <w:rFonts w:ascii="Arial" w:hAnsi="Arial" w:cs="Times New Roman"/>
          <w:b/>
          <w:szCs w:val="20"/>
          <w:u w:val="single"/>
          <w:lang w:val="el-GR" w:eastAsia="el-GR"/>
        </w:rPr>
        <w:t>ΤΕΧΝΙΚΕΣ ΠΡΟΔΙΑΓΡΑΦΕΣ ΠΛΑΣΤΙΚΩΝ ΚΑΔΩΝ ΑΠΟΡΡΙΜΜΑΤΩΝ ΧΩΡΗΤΙΚΟΤΗΤΑΣ 1100 ΛΙΤΡΩΝ</w:t>
      </w:r>
    </w:p>
    <w:p w:rsidR="00842050" w:rsidRPr="007B19BA" w:rsidRDefault="00842050" w:rsidP="007B19BA">
      <w:pPr>
        <w:suppressAutoHyphens w:val="0"/>
        <w:spacing w:after="0" w:line="240" w:lineRule="atLeast"/>
        <w:jc w:val="center"/>
        <w:rPr>
          <w:rFonts w:ascii="Arial" w:hAnsi="Arial" w:cs="Times New Roman"/>
          <w:b/>
          <w:szCs w:val="20"/>
          <w:u w:val="single"/>
          <w:lang w:val="el-GR" w:eastAsia="el-GR"/>
        </w:rPr>
      </w:pPr>
    </w:p>
    <w:p w:rsidR="00842050" w:rsidRPr="007B19BA" w:rsidRDefault="00842050" w:rsidP="007B19BA">
      <w:pPr>
        <w:suppressAutoHyphens w:val="0"/>
        <w:spacing w:after="0" w:line="240" w:lineRule="atLeast"/>
        <w:jc w:val="left"/>
        <w:rPr>
          <w:rFonts w:ascii="Arial" w:hAnsi="Arial" w:cs="Times New Roman"/>
          <w:b/>
          <w:szCs w:val="20"/>
          <w:u w:val="single"/>
          <w:lang w:val="el-GR" w:eastAsia="el-GR"/>
        </w:rPr>
      </w:pPr>
      <w:r w:rsidRPr="007B19BA">
        <w:rPr>
          <w:rFonts w:ascii="Arial" w:hAnsi="Arial" w:cs="Times New Roman"/>
          <w:b/>
          <w:szCs w:val="20"/>
          <w:u w:val="single"/>
          <w:lang w:val="el-GR" w:eastAsia="el-GR"/>
        </w:rPr>
        <w:t>1.ΓΕΝΙΚΑ</w:t>
      </w:r>
    </w:p>
    <w:p w:rsidR="00842050" w:rsidRPr="007B19BA" w:rsidRDefault="00842050" w:rsidP="007B19BA">
      <w:pPr>
        <w:suppressAutoHyphens w:val="0"/>
        <w:spacing w:after="0" w:line="240" w:lineRule="atLeast"/>
        <w:rPr>
          <w:rFonts w:ascii="Arial" w:hAnsi="Arial" w:cs="Arial"/>
          <w:szCs w:val="20"/>
          <w:lang w:val="el-GR" w:eastAsia="el-GR"/>
        </w:rPr>
      </w:pPr>
    </w:p>
    <w:p w:rsidR="00842050" w:rsidRPr="007B19BA" w:rsidRDefault="00842050" w:rsidP="007B19BA">
      <w:pPr>
        <w:suppressAutoHyphens w:val="0"/>
        <w:spacing w:after="0" w:line="240" w:lineRule="atLeast"/>
        <w:rPr>
          <w:rFonts w:ascii="Arial" w:hAnsi="Arial" w:cs="Arial"/>
          <w:szCs w:val="20"/>
          <w:lang w:val="el-GR" w:eastAsia="el-GR"/>
        </w:rPr>
      </w:pPr>
      <w:r w:rsidRPr="007B19BA">
        <w:rPr>
          <w:rFonts w:ascii="Arial" w:hAnsi="Arial" w:cs="Arial"/>
          <w:szCs w:val="20"/>
          <w:lang w:val="el-GR" w:eastAsia="el-GR"/>
        </w:rPr>
        <w:tab/>
        <w:t xml:space="preserve">Οι κάδοι μηχανικής αποκομιδής πρέπει να είναι πρόσφατης κατασκευής και να ακολουθούν τα </w:t>
      </w:r>
      <w:r w:rsidRPr="007B19BA">
        <w:rPr>
          <w:rFonts w:ascii="Arial" w:hAnsi="Arial" w:cs="Arial"/>
          <w:szCs w:val="22"/>
          <w:lang w:val="en-US" w:eastAsia="el-GR"/>
        </w:rPr>
        <w:t>STANDARDS</w:t>
      </w:r>
      <w:r w:rsidRPr="007B19BA">
        <w:rPr>
          <w:rFonts w:ascii="Arial" w:hAnsi="Arial" w:cs="Arial"/>
          <w:szCs w:val="22"/>
          <w:lang w:val="el-GR" w:eastAsia="el-GR"/>
        </w:rPr>
        <w:t xml:space="preserve"> ΕΝ 840-2, 5, 6  </w:t>
      </w:r>
      <w:r w:rsidRPr="007B19BA">
        <w:rPr>
          <w:rFonts w:ascii="Arial" w:hAnsi="Arial" w:cs="Arial"/>
          <w:szCs w:val="20"/>
          <w:lang w:val="el-GR" w:eastAsia="el-GR"/>
        </w:rPr>
        <w:t>και να είναι ικανοί να δεχθούν οικιακά, εμπορικά και βιομηχανικά απορρίμματα καθώς και αντικείμενα με μεγάλο όγκο.</w:t>
      </w:r>
    </w:p>
    <w:p w:rsidR="00842050" w:rsidRPr="007B19BA" w:rsidRDefault="00842050" w:rsidP="007B19BA">
      <w:pPr>
        <w:suppressAutoHyphens w:val="0"/>
        <w:spacing w:after="0" w:line="240" w:lineRule="atLeast"/>
        <w:rPr>
          <w:rFonts w:ascii="Arial" w:hAnsi="Arial" w:cs="Arial"/>
          <w:szCs w:val="22"/>
          <w:lang w:val="el-GR" w:eastAsia="el-GR"/>
        </w:rPr>
      </w:pPr>
      <w:r w:rsidRPr="007B19BA">
        <w:rPr>
          <w:rFonts w:ascii="Arial" w:hAnsi="Arial" w:cs="Arial"/>
          <w:szCs w:val="20"/>
          <w:lang w:val="el-GR" w:eastAsia="el-GR"/>
        </w:rPr>
        <w:tab/>
        <w:t xml:space="preserve">Η χωρητικότητα των κάδων θα είναι 1.100 λίτρα </w:t>
      </w:r>
      <w:r w:rsidRPr="007B19BA">
        <w:rPr>
          <w:rFonts w:ascii="Arial" w:hAnsi="Arial" w:cs="Arial"/>
          <w:szCs w:val="20"/>
          <w:u w:val="single"/>
          <w:lang w:val="el-GR" w:eastAsia="el-GR"/>
        </w:rPr>
        <w:t>+</w:t>
      </w:r>
      <w:r w:rsidRPr="007B19BA">
        <w:rPr>
          <w:rFonts w:ascii="Arial" w:hAnsi="Arial" w:cs="Arial"/>
          <w:szCs w:val="20"/>
          <w:lang w:val="el-GR" w:eastAsia="el-GR"/>
        </w:rPr>
        <w:t>5% αντίστοιχα.</w:t>
      </w:r>
      <w:r w:rsidRPr="007B19BA">
        <w:rPr>
          <w:rFonts w:ascii="Arial" w:hAnsi="Arial" w:cs="Arial"/>
          <w:szCs w:val="22"/>
          <w:lang w:val="el-GR" w:eastAsia="el-GR"/>
        </w:rPr>
        <w:t xml:space="preserve"> αποδεικνυόμενη από την αναλυτική έκθεση ελέγχου του προϊόντος που ακολουθεί το πιστοποιητικό ποιότητας ΕΝ-840</w:t>
      </w:r>
    </w:p>
    <w:p w:rsidR="00842050" w:rsidRPr="007B19BA" w:rsidRDefault="00842050" w:rsidP="007B19BA">
      <w:pPr>
        <w:suppressAutoHyphens w:val="0"/>
        <w:spacing w:after="0" w:line="240" w:lineRule="atLeast"/>
        <w:rPr>
          <w:rFonts w:ascii="Arial" w:hAnsi="Arial" w:cs="Times New Roman"/>
          <w:szCs w:val="20"/>
          <w:lang w:val="el-GR" w:eastAsia="el-GR"/>
        </w:rPr>
      </w:pPr>
      <w:r w:rsidRPr="007B19BA">
        <w:rPr>
          <w:rFonts w:ascii="Arial" w:hAnsi="Arial" w:cs="Arial"/>
          <w:szCs w:val="20"/>
          <w:lang w:val="el-GR" w:eastAsia="el-GR"/>
        </w:rPr>
        <w:tab/>
      </w:r>
      <w:r w:rsidRPr="007B19BA">
        <w:rPr>
          <w:rFonts w:ascii="Arial" w:hAnsi="Arial" w:cs="Times New Roman"/>
          <w:szCs w:val="20"/>
          <w:lang w:val="el-GR" w:eastAsia="el-GR"/>
        </w:rPr>
        <w:t>Οι κάδοι θα είναι κατάλληλοι για την προσωρινή αποθήκευση όλων των οικιακών, εμπορικών και βιομηχανικών απορριμμάτων.</w:t>
      </w:r>
    </w:p>
    <w:p w:rsidR="00842050" w:rsidRPr="007B19BA" w:rsidRDefault="00842050" w:rsidP="007B19BA">
      <w:pPr>
        <w:suppressAutoHyphens w:val="0"/>
        <w:spacing w:after="0" w:line="240" w:lineRule="atLeast"/>
        <w:rPr>
          <w:rFonts w:ascii="Arial" w:hAnsi="Arial" w:cs="Arial"/>
          <w:szCs w:val="20"/>
          <w:lang w:val="el-GR" w:eastAsia="el-GR"/>
        </w:rPr>
      </w:pPr>
      <w:r w:rsidRPr="007B19BA">
        <w:rPr>
          <w:rFonts w:ascii="Arial" w:hAnsi="Arial" w:cs="Arial"/>
          <w:szCs w:val="20"/>
          <w:lang w:val="el-GR" w:eastAsia="el-GR"/>
        </w:rPr>
        <w:t>Πάνω στις πλευρικές επιφάνειες του κάδου και περίπου στο κέντρο τους να είναι ακλόνητα στερεωμένοι δύο κυλινδροειδείς σωλήνες που χρησιμεύουν για την ανάρτηση του κάδου από τον μηχανισμό εκκένωσης κάδων του απορριμματοφόρου (βραχίονες). Επίσης, με το ειδικά ενισχυμένο χείλος του κάδου να είναι δυνατή η ανύψωση του και με ανυψωτικό σύστημα τύπου κτένας.</w:t>
      </w:r>
    </w:p>
    <w:p w:rsidR="00842050" w:rsidRPr="007B19BA" w:rsidRDefault="00842050" w:rsidP="007B19BA">
      <w:pPr>
        <w:suppressAutoHyphens w:val="0"/>
        <w:spacing w:after="0" w:line="240" w:lineRule="atLeast"/>
        <w:rPr>
          <w:rFonts w:ascii="Arial" w:hAnsi="Arial" w:cs="Arial"/>
          <w:szCs w:val="20"/>
          <w:lang w:val="el-GR" w:eastAsia="el-GR"/>
        </w:rPr>
      </w:pPr>
      <w:r w:rsidRPr="007B19BA">
        <w:rPr>
          <w:rFonts w:ascii="Arial" w:hAnsi="Arial" w:cs="Arial"/>
          <w:szCs w:val="20"/>
          <w:lang w:val="el-GR" w:eastAsia="el-GR"/>
        </w:rPr>
        <w:tab/>
        <w:t>Ο κάδος επίσης θα φέρει τις απαραίτητες χειρολαβές κατάλληλης διατομής και ενίσχυσης για την εύκολη μετακίνησή του και την εργονομική χρήση του.</w:t>
      </w:r>
    </w:p>
    <w:p w:rsidR="00842050" w:rsidRPr="007B19BA" w:rsidRDefault="00842050" w:rsidP="007B19BA">
      <w:pPr>
        <w:suppressAutoHyphens w:val="0"/>
        <w:spacing w:after="0" w:line="240" w:lineRule="atLeast"/>
        <w:jc w:val="left"/>
        <w:rPr>
          <w:rFonts w:ascii="Arial" w:hAnsi="Arial" w:cs="Arial"/>
          <w:szCs w:val="20"/>
          <w:lang w:val="el-GR" w:eastAsia="el-GR"/>
        </w:rPr>
      </w:pPr>
    </w:p>
    <w:p w:rsidR="00842050" w:rsidRPr="007B19BA" w:rsidRDefault="00842050" w:rsidP="007B19BA">
      <w:pPr>
        <w:suppressAutoHyphens w:val="0"/>
        <w:spacing w:after="0" w:line="240" w:lineRule="atLeast"/>
        <w:jc w:val="left"/>
        <w:rPr>
          <w:rFonts w:ascii="Arial" w:hAnsi="Arial" w:cs="Arial"/>
          <w:b/>
          <w:bCs/>
          <w:szCs w:val="20"/>
          <w:u w:val="single"/>
          <w:lang w:val="el-GR" w:eastAsia="el-GR"/>
        </w:rPr>
      </w:pPr>
      <w:r w:rsidRPr="007B19BA">
        <w:rPr>
          <w:rFonts w:ascii="Arial" w:hAnsi="Arial" w:cs="Arial"/>
          <w:b/>
          <w:bCs/>
          <w:szCs w:val="20"/>
          <w:u w:val="single"/>
          <w:lang w:val="el-GR" w:eastAsia="el-GR"/>
        </w:rPr>
        <w:t>2. ΕΙΔΙΚΑ</w:t>
      </w:r>
    </w:p>
    <w:p w:rsidR="00842050" w:rsidRPr="007B19BA" w:rsidRDefault="00842050" w:rsidP="007B19BA">
      <w:pPr>
        <w:suppressAutoHyphens w:val="0"/>
        <w:spacing w:after="0" w:line="240" w:lineRule="atLeast"/>
        <w:jc w:val="left"/>
        <w:rPr>
          <w:rFonts w:ascii="Arial" w:hAnsi="Arial" w:cs="Arial"/>
          <w:b/>
          <w:bCs/>
          <w:szCs w:val="20"/>
          <w:u w:val="single"/>
          <w:lang w:val="el-GR" w:eastAsia="el-GR"/>
        </w:rPr>
      </w:pPr>
    </w:p>
    <w:p w:rsidR="00842050" w:rsidRPr="007B19BA" w:rsidRDefault="00842050" w:rsidP="007B19BA">
      <w:pPr>
        <w:suppressAutoHyphens w:val="0"/>
        <w:spacing w:after="0" w:line="240" w:lineRule="atLeast"/>
        <w:rPr>
          <w:rFonts w:ascii="Arial" w:hAnsi="Arial" w:cs="Arial"/>
          <w:szCs w:val="22"/>
          <w:lang w:val="el-GR" w:eastAsia="el-GR"/>
        </w:rPr>
      </w:pPr>
      <w:r w:rsidRPr="007B19BA">
        <w:rPr>
          <w:rFonts w:ascii="Arial" w:hAnsi="Arial" w:cs="Arial"/>
          <w:szCs w:val="20"/>
          <w:lang w:val="el-GR" w:eastAsia="el-GR"/>
        </w:rPr>
        <w:tab/>
        <w:t xml:space="preserve">Όλα τα πλαστικά τμήματα πρέπει να είναι  </w:t>
      </w:r>
      <w:proofErr w:type="spellStart"/>
      <w:r w:rsidRPr="007B19BA">
        <w:rPr>
          <w:rFonts w:ascii="Arial" w:hAnsi="Arial" w:cs="Arial"/>
          <w:szCs w:val="20"/>
          <w:lang w:val="el-GR" w:eastAsia="el-GR"/>
        </w:rPr>
        <w:t>μονομπλόκ</w:t>
      </w:r>
      <w:proofErr w:type="spellEnd"/>
      <w:r w:rsidRPr="007B19BA">
        <w:rPr>
          <w:rFonts w:ascii="Arial" w:hAnsi="Arial" w:cs="Arial"/>
          <w:szCs w:val="20"/>
          <w:lang w:val="el-GR" w:eastAsia="el-GR"/>
        </w:rPr>
        <w:t xml:space="preserve"> </w:t>
      </w:r>
      <w:r w:rsidRPr="007B19BA">
        <w:rPr>
          <w:rFonts w:ascii="Arial" w:hAnsi="Arial" w:cs="Arial"/>
          <w:szCs w:val="22"/>
          <w:lang w:val="el-GR" w:eastAsia="el-GR"/>
        </w:rPr>
        <w:t xml:space="preserve">και συγκεκριμένα το κυρίως σώμα, συμπεριλαμβανόμενων των βάσεων </w:t>
      </w:r>
      <w:proofErr w:type="spellStart"/>
      <w:r w:rsidRPr="007B19BA">
        <w:rPr>
          <w:rFonts w:ascii="Arial" w:hAnsi="Arial" w:cs="Arial"/>
          <w:szCs w:val="22"/>
          <w:lang w:val="el-GR" w:eastAsia="el-GR"/>
        </w:rPr>
        <w:t>έδρασης</w:t>
      </w:r>
      <w:proofErr w:type="spellEnd"/>
      <w:r w:rsidRPr="007B19BA">
        <w:rPr>
          <w:rFonts w:ascii="Arial" w:hAnsi="Arial" w:cs="Arial"/>
          <w:szCs w:val="22"/>
          <w:lang w:val="el-GR" w:eastAsia="el-GR"/>
        </w:rPr>
        <w:t xml:space="preserve"> του καπακιού, καπάκι </w:t>
      </w:r>
      <w:proofErr w:type="spellStart"/>
      <w:r w:rsidRPr="007B19BA">
        <w:rPr>
          <w:rFonts w:ascii="Arial" w:hAnsi="Arial" w:cs="Arial"/>
          <w:szCs w:val="22"/>
          <w:lang w:val="el-GR" w:eastAsia="el-GR"/>
        </w:rPr>
        <w:t>κ.λ.π</w:t>
      </w:r>
      <w:proofErr w:type="spellEnd"/>
      <w:r w:rsidRPr="007B19BA">
        <w:rPr>
          <w:rFonts w:ascii="Arial" w:hAnsi="Arial" w:cs="Arial"/>
          <w:szCs w:val="22"/>
          <w:lang w:val="el-GR" w:eastAsia="el-GR"/>
        </w:rPr>
        <w:t xml:space="preserve">., θα πρέπει να αποτελούν αυτοτελή </w:t>
      </w:r>
      <w:proofErr w:type="spellStart"/>
      <w:r w:rsidRPr="007B19BA">
        <w:rPr>
          <w:rFonts w:ascii="Arial" w:hAnsi="Arial" w:cs="Arial"/>
          <w:szCs w:val="22"/>
          <w:lang w:val="el-GR" w:eastAsia="el-GR"/>
        </w:rPr>
        <w:t>μονομπλόκ</w:t>
      </w:r>
      <w:proofErr w:type="spellEnd"/>
      <w:r w:rsidRPr="007B19BA">
        <w:rPr>
          <w:rFonts w:ascii="Arial" w:hAnsi="Arial" w:cs="Arial"/>
          <w:szCs w:val="22"/>
          <w:lang w:val="el-GR" w:eastAsia="el-GR"/>
        </w:rPr>
        <w:t xml:space="preserve"> τμήματα.</w:t>
      </w:r>
    </w:p>
    <w:p w:rsidR="00842050" w:rsidRPr="007B19BA" w:rsidRDefault="00842050" w:rsidP="007B19BA">
      <w:pPr>
        <w:suppressAutoHyphens w:val="0"/>
        <w:spacing w:after="0" w:line="240" w:lineRule="atLeast"/>
        <w:ind w:firstLine="720"/>
        <w:rPr>
          <w:rFonts w:ascii="Arial" w:hAnsi="Arial" w:cs="Arial"/>
          <w:szCs w:val="20"/>
          <w:lang w:val="el-GR" w:eastAsia="el-GR"/>
        </w:rPr>
      </w:pPr>
      <w:r w:rsidRPr="007B19BA">
        <w:rPr>
          <w:rFonts w:ascii="Arial" w:hAnsi="Arial" w:cs="Arial"/>
          <w:szCs w:val="20"/>
          <w:lang w:val="el-GR" w:eastAsia="el-GR"/>
        </w:rPr>
        <w:t>Πρέπει να έχουν κατασκευαστεί με  συμπαγή χύτευση και ενίσχυση πλαστικού (πολυαιθυλενίου) υπό πίεση (</w:t>
      </w:r>
      <w:r w:rsidRPr="007B19BA">
        <w:rPr>
          <w:rFonts w:ascii="Arial" w:hAnsi="Arial" w:cs="Arial"/>
          <w:szCs w:val="20"/>
          <w:lang w:val="en-US" w:eastAsia="el-GR"/>
        </w:rPr>
        <w:t>INJECTION</w:t>
      </w:r>
      <w:r w:rsidRPr="007B19BA">
        <w:rPr>
          <w:rFonts w:ascii="Arial" w:hAnsi="Arial" w:cs="Arial"/>
          <w:szCs w:val="20"/>
          <w:lang w:val="el-GR" w:eastAsia="el-GR"/>
        </w:rPr>
        <w:t>) από πολυαιθυλένιο υψηλού μοριακού βάρους με ειδικούς σταθεροποιητές έναντι πολυμερισμού από υπέρυθρες ακτίνες και από πρωτογενές υλικό.</w:t>
      </w:r>
    </w:p>
    <w:p w:rsidR="00842050" w:rsidRPr="007B19BA" w:rsidRDefault="00842050" w:rsidP="007B19BA">
      <w:pPr>
        <w:suppressAutoHyphens w:val="0"/>
        <w:spacing w:after="0" w:line="240" w:lineRule="atLeast"/>
        <w:rPr>
          <w:rFonts w:ascii="Arial" w:hAnsi="Arial" w:cs="Arial"/>
          <w:szCs w:val="20"/>
          <w:lang w:val="el-GR" w:eastAsia="el-GR"/>
        </w:rPr>
      </w:pPr>
      <w:r w:rsidRPr="007B19BA">
        <w:rPr>
          <w:rFonts w:ascii="Arial" w:hAnsi="Arial" w:cs="Arial"/>
          <w:szCs w:val="20"/>
          <w:lang w:val="el-GR" w:eastAsia="el-GR"/>
        </w:rPr>
        <w:t xml:space="preserve">     </w:t>
      </w:r>
      <w:r w:rsidRPr="007B19BA">
        <w:rPr>
          <w:rFonts w:ascii="Arial" w:hAnsi="Arial" w:cs="Arial"/>
          <w:szCs w:val="20"/>
          <w:lang w:val="el-GR" w:eastAsia="el-GR"/>
        </w:rPr>
        <w:tab/>
        <w:t>Πρέπει να έχουν απόλυτη ανθεκτικότητα στις πολύ χαμηλές και πολύ υψηλές θερμοκρασίες, κλιματολογικές μεταβολές (και μάλιστα απότομες) και σε χημικές αντιδράσεις.</w:t>
      </w:r>
    </w:p>
    <w:p w:rsidR="00842050" w:rsidRPr="007B19BA" w:rsidRDefault="00842050" w:rsidP="007B19BA">
      <w:pPr>
        <w:suppressAutoHyphens w:val="0"/>
        <w:spacing w:after="0" w:line="240" w:lineRule="atLeast"/>
        <w:rPr>
          <w:rFonts w:ascii="Arial" w:hAnsi="Arial" w:cs="Arial"/>
          <w:szCs w:val="20"/>
          <w:lang w:val="el-GR" w:eastAsia="el-GR"/>
        </w:rPr>
      </w:pPr>
      <w:r w:rsidRPr="007B19BA">
        <w:rPr>
          <w:rFonts w:ascii="Arial" w:hAnsi="Arial" w:cs="Arial"/>
          <w:szCs w:val="20"/>
          <w:lang w:val="el-GR" w:eastAsia="el-GR"/>
        </w:rPr>
        <w:tab/>
        <w:t xml:space="preserve">Το υλικό </w:t>
      </w:r>
      <w:proofErr w:type="spellStart"/>
      <w:r w:rsidRPr="007B19BA">
        <w:rPr>
          <w:rFonts w:ascii="Arial" w:hAnsi="Arial" w:cs="Arial"/>
          <w:szCs w:val="20"/>
          <w:lang w:val="el-GR" w:eastAsia="el-GR"/>
        </w:rPr>
        <w:t>εκχυόμενο</w:t>
      </w:r>
      <w:proofErr w:type="spellEnd"/>
      <w:r w:rsidRPr="007B19BA">
        <w:rPr>
          <w:rFonts w:ascii="Arial" w:hAnsi="Arial" w:cs="Arial"/>
          <w:szCs w:val="20"/>
          <w:lang w:val="el-GR" w:eastAsia="el-GR"/>
        </w:rPr>
        <w:t xml:space="preserve"> να έχει ομοιόμορφη και ομοιογενή κατανομή σ' όλα τα σημεία του κάδου.</w:t>
      </w:r>
    </w:p>
    <w:p w:rsidR="00842050" w:rsidRPr="007B19BA" w:rsidRDefault="00842050" w:rsidP="007B19BA">
      <w:pPr>
        <w:suppressAutoHyphens w:val="0"/>
        <w:spacing w:after="0" w:line="240" w:lineRule="atLeast"/>
        <w:ind w:right="-51" w:firstLine="720"/>
        <w:rPr>
          <w:rFonts w:ascii="Arial" w:hAnsi="Arial" w:cs="Arial"/>
          <w:szCs w:val="22"/>
          <w:lang w:val="el-GR" w:eastAsia="el-GR"/>
        </w:rPr>
      </w:pPr>
      <w:r w:rsidRPr="007B19BA">
        <w:rPr>
          <w:rFonts w:ascii="Arial" w:hAnsi="Arial" w:cs="Arial"/>
          <w:szCs w:val="20"/>
          <w:lang w:val="el-GR" w:eastAsia="el-GR"/>
        </w:rPr>
        <w:t xml:space="preserve">Το βάρος του κάδου  θα είναι  50-55 κιλά περίπου </w:t>
      </w:r>
      <w:r w:rsidRPr="007B19BA">
        <w:rPr>
          <w:rFonts w:ascii="Arial" w:hAnsi="Arial" w:cs="Arial"/>
          <w:szCs w:val="22"/>
          <w:lang w:val="el-GR" w:eastAsia="el-GR"/>
        </w:rPr>
        <w:t xml:space="preserve">και το πάχος του σώματος τουλάχιστον  5,5 χιλιοστά. </w:t>
      </w:r>
    </w:p>
    <w:p w:rsidR="00842050" w:rsidRPr="007B19BA" w:rsidRDefault="00842050" w:rsidP="007B19BA">
      <w:pPr>
        <w:suppressAutoHyphens w:val="0"/>
        <w:spacing w:after="0" w:line="240" w:lineRule="atLeast"/>
        <w:ind w:right="-51"/>
        <w:rPr>
          <w:rFonts w:ascii="Arial" w:hAnsi="Arial" w:cs="Times New Roman"/>
          <w:b/>
          <w:szCs w:val="20"/>
          <w:lang w:val="el-GR" w:eastAsia="el-GR"/>
        </w:rPr>
      </w:pPr>
    </w:p>
    <w:p w:rsidR="00842050" w:rsidRPr="007B19BA" w:rsidRDefault="00842050" w:rsidP="007B19BA">
      <w:pPr>
        <w:suppressAutoHyphens w:val="0"/>
        <w:spacing w:after="0" w:line="240" w:lineRule="atLeast"/>
        <w:ind w:right="-51"/>
        <w:rPr>
          <w:rFonts w:ascii="Arial" w:hAnsi="Arial" w:cs="Times New Roman"/>
          <w:b/>
          <w:szCs w:val="20"/>
          <w:lang w:val="el-GR" w:eastAsia="el-GR"/>
        </w:rPr>
      </w:pPr>
    </w:p>
    <w:p w:rsidR="00842050" w:rsidRPr="007B19BA" w:rsidRDefault="00842050" w:rsidP="007B19BA">
      <w:pPr>
        <w:suppressAutoHyphens w:val="0"/>
        <w:spacing w:after="0" w:line="240" w:lineRule="atLeast"/>
        <w:ind w:right="-51"/>
        <w:rPr>
          <w:rFonts w:ascii="Arial" w:hAnsi="Arial" w:cs="Times New Roman"/>
          <w:b/>
          <w:szCs w:val="20"/>
          <w:lang w:val="el-GR" w:eastAsia="el-GR"/>
        </w:rPr>
      </w:pPr>
    </w:p>
    <w:p w:rsidR="00842050" w:rsidRPr="007B19BA" w:rsidRDefault="00842050" w:rsidP="007B19BA">
      <w:pPr>
        <w:suppressAutoHyphens w:val="0"/>
        <w:spacing w:after="0" w:line="240" w:lineRule="atLeast"/>
        <w:ind w:right="-51"/>
        <w:rPr>
          <w:rFonts w:ascii="Arial" w:hAnsi="Arial" w:cs="Times New Roman"/>
          <w:b/>
          <w:szCs w:val="20"/>
          <w:lang w:val="el-GR" w:eastAsia="el-GR"/>
        </w:rPr>
      </w:pPr>
    </w:p>
    <w:p w:rsidR="00842050" w:rsidRPr="007B19BA" w:rsidRDefault="00842050" w:rsidP="007B19BA">
      <w:pPr>
        <w:suppressAutoHyphens w:val="0"/>
        <w:spacing w:after="0" w:line="240" w:lineRule="atLeast"/>
        <w:ind w:right="-51"/>
        <w:rPr>
          <w:rFonts w:ascii="Arial" w:hAnsi="Arial" w:cs="Times New Roman"/>
          <w:b/>
          <w:szCs w:val="20"/>
          <w:lang w:val="el-GR" w:eastAsia="el-GR"/>
        </w:rPr>
      </w:pPr>
    </w:p>
    <w:p w:rsidR="00842050" w:rsidRPr="007B19BA" w:rsidRDefault="00842050" w:rsidP="007B19BA">
      <w:pPr>
        <w:suppressAutoHyphens w:val="0"/>
        <w:spacing w:after="0" w:line="240" w:lineRule="atLeast"/>
        <w:ind w:right="-51"/>
        <w:rPr>
          <w:rFonts w:ascii="Arial" w:hAnsi="Arial" w:cs="Times New Roman"/>
          <w:b/>
          <w:szCs w:val="20"/>
          <w:lang w:val="el-GR" w:eastAsia="el-GR"/>
        </w:rPr>
      </w:pPr>
    </w:p>
    <w:p w:rsidR="00842050" w:rsidRPr="007B19BA" w:rsidRDefault="00842050" w:rsidP="007B19BA">
      <w:pPr>
        <w:suppressAutoHyphens w:val="0"/>
        <w:spacing w:after="0" w:line="240" w:lineRule="atLeast"/>
        <w:ind w:right="-51"/>
        <w:rPr>
          <w:rFonts w:ascii="Arial" w:hAnsi="Arial" w:cs="Times New Roman"/>
          <w:b/>
          <w:szCs w:val="20"/>
          <w:lang w:val="el-GR" w:eastAsia="el-GR"/>
        </w:rPr>
      </w:pPr>
    </w:p>
    <w:p w:rsidR="00842050" w:rsidRPr="007B19BA" w:rsidRDefault="00842050" w:rsidP="007B19BA">
      <w:pPr>
        <w:suppressAutoHyphens w:val="0"/>
        <w:spacing w:after="0" w:line="240" w:lineRule="atLeast"/>
        <w:ind w:right="-51"/>
        <w:rPr>
          <w:rFonts w:ascii="Arial" w:hAnsi="Arial" w:cs="Times New Roman"/>
          <w:b/>
          <w:szCs w:val="20"/>
          <w:u w:val="single"/>
          <w:lang w:val="el-GR" w:eastAsia="el-GR"/>
        </w:rPr>
      </w:pPr>
      <w:r w:rsidRPr="007B19BA">
        <w:rPr>
          <w:rFonts w:ascii="Arial" w:hAnsi="Arial" w:cs="Times New Roman"/>
          <w:b/>
          <w:szCs w:val="20"/>
          <w:u w:val="single"/>
          <w:lang w:val="el-GR" w:eastAsia="el-GR"/>
        </w:rPr>
        <w:t>3. ΚΥΡΙΩΣ ΣΩΜΑ (ΚΟΡΜΟΣ)</w:t>
      </w:r>
    </w:p>
    <w:p w:rsidR="00842050" w:rsidRPr="007B19BA" w:rsidRDefault="00842050" w:rsidP="007B19BA">
      <w:pPr>
        <w:suppressAutoHyphens w:val="0"/>
        <w:spacing w:after="0" w:line="240" w:lineRule="atLeast"/>
        <w:ind w:right="-51"/>
        <w:rPr>
          <w:rFonts w:ascii="Arial" w:hAnsi="Arial" w:cs="Times New Roman"/>
          <w:b/>
          <w:szCs w:val="20"/>
          <w:lang w:val="el-GR" w:eastAsia="el-GR"/>
        </w:rPr>
      </w:pPr>
    </w:p>
    <w:p w:rsidR="00842050" w:rsidRPr="007B19BA" w:rsidRDefault="00842050" w:rsidP="007B19BA">
      <w:pPr>
        <w:suppressAutoHyphens w:val="0"/>
        <w:spacing w:after="0" w:line="240" w:lineRule="atLeast"/>
        <w:ind w:firstLine="720"/>
        <w:rPr>
          <w:rFonts w:ascii="Arial" w:hAnsi="Arial" w:cs="Arial"/>
          <w:szCs w:val="20"/>
          <w:lang w:val="el-GR" w:eastAsia="el-GR"/>
        </w:rPr>
      </w:pPr>
      <w:r w:rsidRPr="007B19BA">
        <w:rPr>
          <w:rFonts w:ascii="Arial" w:hAnsi="Arial" w:cs="Arial"/>
          <w:szCs w:val="20"/>
          <w:lang w:val="el-GR" w:eastAsia="el-GR"/>
        </w:rPr>
        <w:t xml:space="preserve">Το κυρίως σώμα του κάδου θα πρέπει να έχει σχήμα </w:t>
      </w:r>
      <w:proofErr w:type="spellStart"/>
      <w:r w:rsidRPr="007B19BA">
        <w:rPr>
          <w:rFonts w:ascii="Arial" w:hAnsi="Arial" w:cs="Arial"/>
          <w:szCs w:val="20"/>
          <w:lang w:val="el-GR" w:eastAsia="el-GR"/>
        </w:rPr>
        <w:t>κώλουρης</w:t>
      </w:r>
      <w:proofErr w:type="spellEnd"/>
      <w:r w:rsidRPr="007B19BA">
        <w:rPr>
          <w:rFonts w:ascii="Arial" w:hAnsi="Arial" w:cs="Arial"/>
          <w:szCs w:val="20"/>
          <w:lang w:val="el-GR" w:eastAsia="el-GR"/>
        </w:rPr>
        <w:t xml:space="preserve"> πυραμίδας, με προς τα άνω συνεχώς αυξανόμενη διατομή, που θα διασφαλίζει την πλήρη εκκένωση του από τα υλικά, με ολίσθηση, κατά την ανατροπή του, από τον ανυψωτικό μηχανισμό.  </w:t>
      </w:r>
      <w:r w:rsidRPr="007B19BA">
        <w:rPr>
          <w:rFonts w:ascii="Arial" w:hAnsi="Arial" w:cs="Arial"/>
          <w:szCs w:val="20"/>
          <w:lang w:val="el-GR" w:eastAsia="el-GR"/>
        </w:rPr>
        <w:tab/>
      </w:r>
    </w:p>
    <w:p w:rsidR="00842050" w:rsidRPr="007B19BA" w:rsidRDefault="00842050" w:rsidP="007B19BA">
      <w:pPr>
        <w:suppressAutoHyphens w:val="0"/>
        <w:spacing w:after="0" w:line="240" w:lineRule="atLeast"/>
        <w:ind w:firstLine="720"/>
        <w:rPr>
          <w:rFonts w:ascii="Arial" w:hAnsi="Arial" w:cs="Arial"/>
          <w:szCs w:val="20"/>
          <w:lang w:val="el-GR" w:eastAsia="el-GR"/>
        </w:rPr>
      </w:pPr>
      <w:r w:rsidRPr="007B19BA">
        <w:rPr>
          <w:rFonts w:ascii="Arial" w:hAnsi="Arial" w:cs="Arial"/>
          <w:szCs w:val="20"/>
          <w:lang w:val="el-GR" w:eastAsia="el-GR"/>
        </w:rPr>
        <w:t>Λόγω του βάρους των υλικών που δέχεται κατά τη μεταφορά του και την εκκένωσή του, το κυρίως σώμα του κάδου και στις τέσσερεις πλευρές (τοιχώματα)  του,  θα πρέπει να είναι ειδικά ενισχυμένο ώστε να αποφεύγεται η παραμόρφωση των τοιχωμάτων κατά την χρήση του. Απαραιτήτως και επί ποινή απορρίψεως, το κυρίως σώμα θα φέρει σε δύο τουλάχιστον από τις τέσσερεις πλευρές του, ισχυρές κάθετες νευρώσεις σε όλο το ύψος των πλευρών αυτών.</w:t>
      </w:r>
    </w:p>
    <w:p w:rsidR="00842050" w:rsidRPr="007B19BA" w:rsidRDefault="00842050" w:rsidP="007B19BA">
      <w:pPr>
        <w:suppressAutoHyphens w:val="0"/>
        <w:spacing w:after="0" w:line="240" w:lineRule="atLeast"/>
        <w:ind w:right="-51"/>
        <w:rPr>
          <w:rFonts w:ascii="Arial" w:hAnsi="Arial" w:cs="Times New Roman"/>
          <w:b/>
          <w:szCs w:val="20"/>
          <w:lang w:val="el-GR" w:eastAsia="el-GR"/>
        </w:rPr>
      </w:pPr>
      <w:r w:rsidRPr="007B19BA">
        <w:rPr>
          <w:rFonts w:ascii="Arial" w:hAnsi="Arial" w:cs="Arial"/>
          <w:szCs w:val="20"/>
          <w:lang w:val="el-GR" w:eastAsia="el-GR"/>
        </w:rPr>
        <w:t>Για λόγους μεγαλύτερης αντοχής, στις καταπονήσεις που δημιουργούνται κατά το άνοιγμα και το κλείσιμο του καπακιού του κάδου, το κυρίως σώμα πρέπει υποχρεωτικά να περιλαμβάνει κατά την χύτευση (</w:t>
      </w:r>
      <w:proofErr w:type="spellStart"/>
      <w:r w:rsidRPr="007B19BA">
        <w:rPr>
          <w:rFonts w:ascii="Arial" w:hAnsi="Arial" w:cs="Arial"/>
          <w:szCs w:val="20"/>
          <w:lang w:val="el-GR" w:eastAsia="el-GR"/>
        </w:rPr>
        <w:t>μονομπλόκ</w:t>
      </w:r>
      <w:proofErr w:type="spellEnd"/>
      <w:r w:rsidRPr="007B19BA">
        <w:rPr>
          <w:rFonts w:ascii="Arial" w:hAnsi="Arial" w:cs="Arial"/>
          <w:szCs w:val="20"/>
          <w:lang w:val="el-GR" w:eastAsia="el-GR"/>
        </w:rPr>
        <w:t>), τουλάχιστον δύο ειδικά σχεδιασμένους  ισχυρούς μεντεσέδες μέσω των οποίων το καπάκι, θα συνδέεται απ’ ευθείας και σταθερά στο σώμα, αποκλειομένων των διανοίξεων οπών στο κυρίως σώμα ή το καπάκι και της χρήσης βιδών, παξιμαδιών, πρόσθετων προσαρμογών κ.α.</w:t>
      </w:r>
    </w:p>
    <w:p w:rsidR="00842050" w:rsidRPr="007B19BA" w:rsidRDefault="00842050" w:rsidP="007B19BA">
      <w:pPr>
        <w:suppressAutoHyphens w:val="0"/>
        <w:spacing w:after="0" w:line="240" w:lineRule="atLeast"/>
        <w:ind w:right="-51"/>
        <w:rPr>
          <w:rFonts w:ascii="Arial" w:hAnsi="Arial" w:cs="Arial"/>
          <w:szCs w:val="20"/>
          <w:lang w:val="el-GR" w:eastAsia="el-GR"/>
        </w:rPr>
      </w:pPr>
      <w:r w:rsidRPr="007B19BA">
        <w:rPr>
          <w:rFonts w:ascii="Arial" w:hAnsi="Arial" w:cs="Arial"/>
          <w:szCs w:val="20"/>
          <w:lang w:val="el-GR" w:eastAsia="el-GR"/>
        </w:rPr>
        <w:t>Οι μεντεσέδες αυτοί θα είναι πλάτους κατ’ ελάχιστον 10</w:t>
      </w:r>
      <w:r w:rsidRPr="007B19BA">
        <w:rPr>
          <w:rFonts w:ascii="Arial" w:hAnsi="Arial" w:cs="Arial"/>
          <w:szCs w:val="20"/>
          <w:lang w:val="en-US" w:eastAsia="el-GR"/>
        </w:rPr>
        <w:t>cm</w:t>
      </w:r>
      <w:r w:rsidRPr="007B19BA">
        <w:rPr>
          <w:rFonts w:ascii="Arial" w:hAnsi="Arial" w:cs="Arial"/>
          <w:szCs w:val="20"/>
          <w:lang w:val="el-GR" w:eastAsia="el-GR"/>
        </w:rPr>
        <w:t xml:space="preserve"> ο κάθε ένας, έτσι ώστε οι δυνάμεις καταπόνησης να διαμοιράζονται σε μεγαλύτερη επιφάνεια και να μην υπάρχει κίνδυνος καταστροφής τους.</w:t>
      </w:r>
    </w:p>
    <w:p w:rsidR="00842050" w:rsidRPr="007B19BA" w:rsidRDefault="00842050" w:rsidP="007B19BA">
      <w:pPr>
        <w:suppressAutoHyphens w:val="0"/>
        <w:spacing w:after="0" w:line="240" w:lineRule="atLeast"/>
        <w:ind w:right="-51"/>
        <w:rPr>
          <w:rFonts w:ascii="Arial" w:hAnsi="Arial" w:cs="Times New Roman"/>
          <w:b/>
          <w:szCs w:val="20"/>
          <w:lang w:val="el-GR" w:eastAsia="el-GR"/>
        </w:rPr>
      </w:pPr>
    </w:p>
    <w:p w:rsidR="00842050" w:rsidRPr="007B19BA" w:rsidRDefault="00842050" w:rsidP="007B19BA">
      <w:pPr>
        <w:suppressAutoHyphens w:val="0"/>
        <w:spacing w:after="0" w:line="240" w:lineRule="atLeast"/>
        <w:ind w:right="-51"/>
        <w:rPr>
          <w:rFonts w:ascii="Arial" w:hAnsi="Arial" w:cs="Times New Roman"/>
          <w:b/>
          <w:szCs w:val="20"/>
          <w:lang w:val="el-GR" w:eastAsia="el-GR"/>
        </w:rPr>
      </w:pPr>
      <w:r w:rsidRPr="007B19BA">
        <w:rPr>
          <w:rFonts w:ascii="Arial" w:hAnsi="Arial" w:cs="Times New Roman"/>
          <w:b/>
          <w:szCs w:val="20"/>
          <w:u w:val="single"/>
          <w:lang w:val="el-GR" w:eastAsia="el-GR"/>
        </w:rPr>
        <w:t>4. ΤΡΟΧΟΙ</w:t>
      </w:r>
    </w:p>
    <w:p w:rsidR="00842050" w:rsidRPr="007B19BA" w:rsidRDefault="00842050" w:rsidP="007B19BA">
      <w:pPr>
        <w:suppressAutoHyphens w:val="0"/>
        <w:spacing w:after="0" w:line="240" w:lineRule="atLeast"/>
        <w:ind w:right="-51"/>
        <w:rPr>
          <w:rFonts w:ascii="Arial" w:hAnsi="Arial" w:cs="Times New Roman"/>
          <w:szCs w:val="20"/>
          <w:lang w:val="el-GR" w:eastAsia="el-GR"/>
        </w:rPr>
      </w:pPr>
    </w:p>
    <w:p w:rsidR="00842050" w:rsidRPr="007B19BA" w:rsidRDefault="00842050" w:rsidP="007B19BA">
      <w:pPr>
        <w:suppressAutoHyphens w:val="0"/>
        <w:spacing w:after="0" w:line="240" w:lineRule="atLeast"/>
        <w:ind w:right="-51"/>
        <w:rPr>
          <w:rFonts w:ascii="Arial" w:hAnsi="Arial" w:cs="Times New Roman"/>
          <w:szCs w:val="20"/>
          <w:lang w:val="el-GR" w:eastAsia="el-GR"/>
        </w:rPr>
      </w:pPr>
      <w:r w:rsidRPr="007B19BA">
        <w:rPr>
          <w:rFonts w:ascii="Arial" w:hAnsi="Arial" w:cs="Times New Roman"/>
          <w:szCs w:val="20"/>
          <w:lang w:val="el-GR" w:eastAsia="el-GR"/>
        </w:rPr>
        <w:tab/>
        <w:t>Ο κάδος πρέπει  να έχει τέσσερις τροχούς βαρέως τύπου από συμπαγές ελαστικό  αρίστης κατασκευής και ποιότητας διαμέτρου Φ 200 χιλ. και ικανότητας περιστροφής τους περί κατακόρυφο άξονα κατά 360ο έτσι ώστε ο κάδος να είναι ευέλικτος σε περίπτωση που θα χρειαστεί να μετακινηθεί μέσα σε στενούς χώρους.</w:t>
      </w:r>
    </w:p>
    <w:p w:rsidR="00842050" w:rsidRPr="007B19BA" w:rsidRDefault="00842050" w:rsidP="007B19BA">
      <w:pPr>
        <w:suppressAutoHyphens w:val="0"/>
        <w:spacing w:after="0" w:line="240" w:lineRule="atLeast"/>
        <w:ind w:right="-51"/>
        <w:rPr>
          <w:rFonts w:ascii="Arial" w:hAnsi="Arial" w:cs="Times New Roman"/>
          <w:szCs w:val="20"/>
          <w:lang w:val="el-GR" w:eastAsia="el-GR"/>
        </w:rPr>
      </w:pPr>
      <w:r w:rsidRPr="007B19BA">
        <w:rPr>
          <w:rFonts w:ascii="Arial" w:hAnsi="Arial" w:cs="Times New Roman"/>
          <w:szCs w:val="20"/>
          <w:lang w:val="el-GR" w:eastAsia="el-GR"/>
        </w:rPr>
        <w:tab/>
        <w:t xml:space="preserve">Ο κάθε τροχός  πρέπει να στηρίζεται σε διχαλωτό υποστήριγμα μέσω ενσφαίρου </w:t>
      </w:r>
      <w:proofErr w:type="spellStart"/>
      <w:r w:rsidRPr="007B19BA">
        <w:rPr>
          <w:rFonts w:ascii="Arial" w:hAnsi="Arial" w:cs="Times New Roman"/>
          <w:szCs w:val="20"/>
          <w:lang w:val="el-GR" w:eastAsia="el-GR"/>
        </w:rPr>
        <w:t>τριβέως</w:t>
      </w:r>
      <w:proofErr w:type="spellEnd"/>
      <w:r w:rsidRPr="007B19BA">
        <w:rPr>
          <w:rFonts w:ascii="Arial" w:hAnsi="Arial" w:cs="Times New Roman"/>
          <w:szCs w:val="20"/>
          <w:lang w:val="el-GR" w:eastAsia="el-GR"/>
        </w:rPr>
        <w:t xml:space="preserve"> και συνδέεται με τον κάδο μέσω ειδικής βάσεως κατάλληλα ενισχυμένης και διαμορφωμένης ικανής να δέχεται τα δυναμικά φορτία και τις κρούσεις κατά τη χρήση του κάδου.</w:t>
      </w:r>
    </w:p>
    <w:p w:rsidR="00842050" w:rsidRPr="007B19BA" w:rsidRDefault="00842050" w:rsidP="007B19BA">
      <w:pPr>
        <w:suppressAutoHyphens w:val="0"/>
        <w:spacing w:after="0" w:line="240" w:lineRule="atLeast"/>
        <w:ind w:right="-51"/>
        <w:rPr>
          <w:rFonts w:ascii="Arial" w:hAnsi="Arial" w:cs="Times New Roman"/>
          <w:szCs w:val="20"/>
          <w:lang w:val="el-GR" w:eastAsia="el-GR"/>
        </w:rPr>
      </w:pPr>
      <w:r w:rsidRPr="007B19BA">
        <w:rPr>
          <w:rFonts w:ascii="Arial" w:hAnsi="Arial" w:cs="Times New Roman"/>
          <w:szCs w:val="20"/>
          <w:lang w:val="el-GR" w:eastAsia="el-GR"/>
        </w:rPr>
        <w:tab/>
        <w:t>Ο κάθε κάδος  πρέπει να έχει τη δυνατότητα να   ακινητοποιείται με χωριστά ποδόφρενα στους δυο τροχούς που ενεργοποιούνται με απλό πάτημα στο πόδι .</w:t>
      </w:r>
    </w:p>
    <w:p w:rsidR="00842050" w:rsidRPr="007B19BA" w:rsidRDefault="00842050" w:rsidP="007B19BA">
      <w:pPr>
        <w:suppressAutoHyphens w:val="0"/>
        <w:spacing w:after="0" w:line="240" w:lineRule="atLeast"/>
        <w:ind w:right="-51"/>
        <w:rPr>
          <w:rFonts w:ascii="Arial" w:hAnsi="Arial" w:cs="Times New Roman"/>
          <w:b/>
          <w:szCs w:val="20"/>
          <w:lang w:val="el-GR" w:eastAsia="el-GR"/>
        </w:rPr>
      </w:pPr>
      <w:r w:rsidRPr="007B19BA">
        <w:rPr>
          <w:rFonts w:ascii="Arial" w:hAnsi="Arial" w:cs="Times New Roman"/>
          <w:szCs w:val="20"/>
          <w:lang w:val="el-GR" w:eastAsia="el-GR"/>
        </w:rPr>
        <w:tab/>
      </w:r>
    </w:p>
    <w:p w:rsidR="00842050" w:rsidRPr="007B19BA" w:rsidRDefault="00842050" w:rsidP="007B19BA">
      <w:pPr>
        <w:suppressAutoHyphens w:val="0"/>
        <w:spacing w:after="0" w:line="240" w:lineRule="atLeast"/>
        <w:ind w:right="-51"/>
        <w:rPr>
          <w:rFonts w:ascii="Arial" w:hAnsi="Arial" w:cs="Times New Roman"/>
          <w:b/>
          <w:szCs w:val="20"/>
          <w:lang w:val="el-GR" w:eastAsia="el-GR"/>
        </w:rPr>
      </w:pPr>
      <w:r w:rsidRPr="007B19BA">
        <w:rPr>
          <w:rFonts w:ascii="Arial" w:hAnsi="Arial" w:cs="Times New Roman"/>
          <w:b/>
          <w:szCs w:val="20"/>
          <w:lang w:val="el-GR" w:eastAsia="el-GR"/>
        </w:rPr>
        <w:t xml:space="preserve">5.  </w:t>
      </w:r>
      <w:r w:rsidRPr="007B19BA">
        <w:rPr>
          <w:rFonts w:ascii="Arial" w:hAnsi="Arial" w:cs="Times New Roman"/>
          <w:b/>
          <w:szCs w:val="20"/>
          <w:u w:val="single"/>
          <w:lang w:val="el-GR" w:eastAsia="el-GR"/>
        </w:rPr>
        <w:t>ΟΠΗ ΚΑΘΑΡΙΣΜΟΥ</w:t>
      </w:r>
    </w:p>
    <w:p w:rsidR="00842050" w:rsidRPr="007B19BA" w:rsidRDefault="00842050" w:rsidP="007B19BA">
      <w:pPr>
        <w:suppressAutoHyphens w:val="0"/>
        <w:spacing w:after="0" w:line="240" w:lineRule="atLeast"/>
        <w:ind w:right="-51"/>
        <w:rPr>
          <w:rFonts w:ascii="Arial" w:hAnsi="Arial" w:cs="Times New Roman"/>
          <w:szCs w:val="20"/>
          <w:lang w:val="el-GR" w:eastAsia="el-GR"/>
        </w:rPr>
      </w:pPr>
    </w:p>
    <w:p w:rsidR="00842050" w:rsidRPr="007B19BA" w:rsidRDefault="00842050" w:rsidP="007B19BA">
      <w:pPr>
        <w:suppressAutoHyphens w:val="0"/>
        <w:spacing w:after="0" w:line="240" w:lineRule="atLeast"/>
        <w:ind w:right="-51"/>
        <w:rPr>
          <w:rFonts w:ascii="Arial" w:hAnsi="Arial" w:cs="Times New Roman"/>
          <w:szCs w:val="20"/>
          <w:lang w:val="el-GR" w:eastAsia="el-GR"/>
        </w:rPr>
      </w:pPr>
      <w:r w:rsidRPr="007B19BA">
        <w:rPr>
          <w:rFonts w:ascii="Arial" w:hAnsi="Arial" w:cs="Times New Roman"/>
          <w:szCs w:val="20"/>
          <w:lang w:val="el-GR" w:eastAsia="el-GR"/>
        </w:rPr>
        <w:tab/>
        <w:t xml:space="preserve">Στον πυθμένα του κάδου και στο κατώτερο σημείο του  υποχρεωτικά να υπάρχει ειδική οπή που θα κατασκευάζεται κατά την χύτευση </w:t>
      </w:r>
      <w:proofErr w:type="spellStart"/>
      <w:r w:rsidRPr="007B19BA">
        <w:rPr>
          <w:rFonts w:ascii="Arial" w:hAnsi="Arial" w:cs="Times New Roman"/>
          <w:szCs w:val="20"/>
          <w:lang w:val="el-GR" w:eastAsia="el-GR"/>
        </w:rPr>
        <w:t>μονομπλόκ</w:t>
      </w:r>
      <w:proofErr w:type="spellEnd"/>
      <w:r w:rsidRPr="007B19BA">
        <w:rPr>
          <w:rFonts w:ascii="Arial" w:hAnsi="Arial" w:cs="Arial"/>
          <w:szCs w:val="20"/>
          <w:lang w:val="el-GR" w:eastAsia="el-GR"/>
        </w:rPr>
        <w:t xml:space="preserve"> αποκλειομένων των </w:t>
      </w:r>
      <w:proofErr w:type="spellStart"/>
      <w:r w:rsidRPr="007B19BA">
        <w:rPr>
          <w:rFonts w:ascii="Arial" w:hAnsi="Arial" w:cs="Arial"/>
          <w:szCs w:val="20"/>
          <w:lang w:val="el-GR" w:eastAsia="el-GR"/>
        </w:rPr>
        <w:t>ιδιοκατασκευών</w:t>
      </w:r>
      <w:proofErr w:type="spellEnd"/>
      <w:r w:rsidRPr="007B19BA">
        <w:rPr>
          <w:rFonts w:ascii="Arial" w:hAnsi="Arial" w:cs="Times New Roman"/>
          <w:szCs w:val="20"/>
          <w:lang w:val="el-GR" w:eastAsia="el-GR"/>
        </w:rPr>
        <w:t>, για την εκροή των υγρών μετά τον καθαρισμό του κάδου. Η οπή αυτή πρέπει  να καλύπτεται με ειδικό καπάκι  και ειδική τσιμούχα, έτσι ώστε να  έχει απόλυτη στεγανότητα.</w:t>
      </w:r>
    </w:p>
    <w:p w:rsidR="00842050" w:rsidRPr="007B19BA" w:rsidRDefault="00842050" w:rsidP="007B19BA">
      <w:pPr>
        <w:suppressAutoHyphens w:val="0"/>
        <w:spacing w:after="0" w:line="240" w:lineRule="atLeast"/>
        <w:ind w:right="-51"/>
        <w:rPr>
          <w:rFonts w:ascii="Arial" w:hAnsi="Arial" w:cs="Times New Roman"/>
          <w:b/>
          <w:szCs w:val="20"/>
          <w:lang w:val="el-GR" w:eastAsia="el-GR"/>
        </w:rPr>
      </w:pPr>
    </w:p>
    <w:p w:rsidR="00842050" w:rsidRPr="007B19BA" w:rsidRDefault="00842050" w:rsidP="007B19BA">
      <w:pPr>
        <w:suppressAutoHyphens w:val="0"/>
        <w:spacing w:after="0" w:line="240" w:lineRule="atLeast"/>
        <w:ind w:right="-51"/>
        <w:rPr>
          <w:rFonts w:ascii="Arial" w:hAnsi="Arial" w:cs="Times New Roman"/>
          <w:b/>
          <w:szCs w:val="20"/>
          <w:lang w:val="el-GR" w:eastAsia="el-GR"/>
        </w:rPr>
      </w:pPr>
      <w:r w:rsidRPr="007B19BA">
        <w:rPr>
          <w:rFonts w:ascii="Arial" w:hAnsi="Arial" w:cs="Times New Roman"/>
          <w:b/>
          <w:szCs w:val="20"/>
          <w:lang w:val="el-GR" w:eastAsia="el-GR"/>
        </w:rPr>
        <w:t xml:space="preserve">6.  </w:t>
      </w:r>
      <w:r w:rsidRPr="007B19BA">
        <w:rPr>
          <w:rFonts w:ascii="Arial" w:hAnsi="Arial" w:cs="Times New Roman"/>
          <w:b/>
          <w:szCs w:val="20"/>
          <w:u w:val="single"/>
          <w:lang w:val="el-GR" w:eastAsia="el-GR"/>
        </w:rPr>
        <w:t>ΚΑΠΑΚΙ ΚΑΔΟΥ</w:t>
      </w:r>
    </w:p>
    <w:p w:rsidR="00842050" w:rsidRPr="007B19BA" w:rsidRDefault="00842050" w:rsidP="007B19BA">
      <w:pPr>
        <w:suppressAutoHyphens w:val="0"/>
        <w:spacing w:after="0" w:line="240" w:lineRule="atLeast"/>
        <w:ind w:right="-51"/>
        <w:rPr>
          <w:rFonts w:ascii="Arial" w:hAnsi="Arial" w:cs="Times New Roman"/>
          <w:szCs w:val="20"/>
          <w:lang w:val="el-GR" w:eastAsia="el-GR"/>
        </w:rPr>
      </w:pPr>
    </w:p>
    <w:p w:rsidR="00842050" w:rsidRPr="007B19BA" w:rsidRDefault="00842050" w:rsidP="007B19BA">
      <w:pPr>
        <w:suppressAutoHyphens w:val="0"/>
        <w:spacing w:after="0" w:line="240" w:lineRule="atLeast"/>
        <w:rPr>
          <w:rFonts w:ascii="Arial" w:hAnsi="Arial" w:cs="Arial"/>
          <w:szCs w:val="20"/>
          <w:lang w:val="el-GR" w:eastAsia="el-GR"/>
        </w:rPr>
      </w:pPr>
      <w:r w:rsidRPr="007B19BA">
        <w:rPr>
          <w:rFonts w:ascii="Arial" w:hAnsi="Arial" w:cs="Arial"/>
          <w:szCs w:val="20"/>
          <w:lang w:val="el-GR" w:eastAsia="el-GR"/>
        </w:rPr>
        <w:t xml:space="preserve">    </w:t>
      </w:r>
      <w:r w:rsidRPr="007B19BA">
        <w:rPr>
          <w:rFonts w:ascii="Arial" w:hAnsi="Arial" w:cs="Arial"/>
          <w:szCs w:val="20"/>
          <w:lang w:val="el-GR" w:eastAsia="el-GR"/>
        </w:rPr>
        <w:tab/>
        <w:t>Το καπάκι θα είναι επίπεδο και θα πρέπει να ανοίγει και να κλείνει εύκολα για την τοποθέτηση των υλικών. Επίσης να έχει ειδικά ενισχυμένη κατασκευή για να αντέχει σε καταπονήσεις και χτυπήματα.</w:t>
      </w:r>
    </w:p>
    <w:p w:rsidR="00842050" w:rsidRPr="007B19BA" w:rsidRDefault="00842050" w:rsidP="007B19BA">
      <w:pPr>
        <w:suppressAutoHyphens w:val="0"/>
        <w:spacing w:after="0" w:line="240" w:lineRule="atLeast"/>
        <w:ind w:firstLine="720"/>
        <w:rPr>
          <w:rFonts w:ascii="Arial" w:hAnsi="Arial" w:cs="Arial"/>
          <w:szCs w:val="20"/>
          <w:lang w:val="el-GR" w:eastAsia="el-GR"/>
        </w:rPr>
      </w:pPr>
      <w:r w:rsidRPr="007B19BA">
        <w:rPr>
          <w:rFonts w:ascii="Arial" w:hAnsi="Arial" w:cs="Arial"/>
          <w:szCs w:val="20"/>
          <w:lang w:val="el-GR" w:eastAsia="el-GR"/>
        </w:rPr>
        <w:t>Το καπάκι και το κυρίως σώμα για λόγους μεγαλύτερης αντοχής, πρέπει υποχρεωτικά να συνδέονται απ’ ευθείας και σταθερά, μέσω ειδικά σχεδιασμένων  μεντεσέδων που θα περιλαμβάνονται κατά την χύτευση (</w:t>
      </w:r>
      <w:proofErr w:type="spellStart"/>
      <w:r w:rsidRPr="007B19BA">
        <w:rPr>
          <w:rFonts w:ascii="Arial" w:hAnsi="Arial" w:cs="Arial"/>
          <w:szCs w:val="20"/>
          <w:lang w:val="el-GR" w:eastAsia="el-GR"/>
        </w:rPr>
        <w:t>μονομπλόκ</w:t>
      </w:r>
      <w:proofErr w:type="spellEnd"/>
      <w:r w:rsidRPr="007B19BA">
        <w:rPr>
          <w:rFonts w:ascii="Arial" w:hAnsi="Arial" w:cs="Arial"/>
          <w:szCs w:val="20"/>
          <w:lang w:val="el-GR" w:eastAsia="el-GR"/>
        </w:rPr>
        <w:t xml:space="preserve">) και ειδικό μεταλλικό σωλήνα  υψηλής αντοχής, αποκλειομένων των διανοίξεων οπών στο κυρίως σώμα ή το καπάκι και της χρήσης βιδών, παξιμαδιών, πρόσθετων προσαρμογών κ.α. </w:t>
      </w:r>
    </w:p>
    <w:p w:rsidR="00842050" w:rsidRPr="007B19BA" w:rsidRDefault="00842050" w:rsidP="007B19BA">
      <w:pPr>
        <w:suppressAutoHyphens w:val="0"/>
        <w:spacing w:after="0" w:line="240" w:lineRule="atLeast"/>
        <w:ind w:right="-57" w:firstLine="720"/>
        <w:rPr>
          <w:rFonts w:ascii="Arial" w:hAnsi="Arial" w:cs="Times New Roman"/>
          <w:szCs w:val="20"/>
          <w:lang w:val="el-GR" w:eastAsia="el-GR"/>
        </w:rPr>
      </w:pPr>
      <w:r w:rsidRPr="007B19BA">
        <w:rPr>
          <w:rFonts w:ascii="Arial" w:hAnsi="Arial" w:cs="Times New Roman"/>
          <w:szCs w:val="20"/>
          <w:lang w:val="el-GR" w:eastAsia="el-GR"/>
        </w:rPr>
        <w:t xml:space="preserve">Το γέμισμα του κάδου να μπορεί να γίνεται και με </w:t>
      </w:r>
      <w:proofErr w:type="spellStart"/>
      <w:r w:rsidRPr="007B19BA">
        <w:rPr>
          <w:rFonts w:ascii="Arial" w:hAnsi="Arial" w:cs="Times New Roman"/>
          <w:szCs w:val="20"/>
          <w:lang w:val="el-GR" w:eastAsia="el-GR"/>
        </w:rPr>
        <w:t>ποδομοχλό</w:t>
      </w:r>
      <w:proofErr w:type="spellEnd"/>
      <w:r w:rsidRPr="007B19BA">
        <w:rPr>
          <w:rFonts w:ascii="Arial" w:hAnsi="Arial" w:cs="Times New Roman"/>
          <w:szCs w:val="20"/>
          <w:lang w:val="el-GR" w:eastAsia="el-GR"/>
        </w:rPr>
        <w:t xml:space="preserve"> ανοίγματος καπακιού, κατά το δυνατόν αθόρυβης και στιβαρής κατασκευής ώστε να μην φθείρεται από τη συνεχή χρήση. Το σύστημα του </w:t>
      </w:r>
      <w:proofErr w:type="spellStart"/>
      <w:r w:rsidRPr="007B19BA">
        <w:rPr>
          <w:rFonts w:ascii="Arial" w:hAnsi="Arial" w:cs="Times New Roman"/>
          <w:szCs w:val="20"/>
          <w:lang w:val="el-GR" w:eastAsia="el-GR"/>
        </w:rPr>
        <w:t>ποδομοχλού</w:t>
      </w:r>
      <w:proofErr w:type="spellEnd"/>
      <w:r w:rsidRPr="007B19BA">
        <w:rPr>
          <w:rFonts w:ascii="Arial" w:hAnsi="Arial" w:cs="Times New Roman"/>
          <w:szCs w:val="20"/>
          <w:lang w:val="el-GR" w:eastAsia="el-GR"/>
        </w:rPr>
        <w:t xml:space="preserve"> πρέπει να έχει την δυνατότητα να ανοίγει και από την πλευρά του πεζοδρομίου </w:t>
      </w:r>
    </w:p>
    <w:p w:rsidR="00842050" w:rsidRPr="007B19BA" w:rsidRDefault="00842050" w:rsidP="007B19BA">
      <w:pPr>
        <w:suppressAutoHyphens w:val="0"/>
        <w:spacing w:after="0" w:line="240" w:lineRule="atLeast"/>
        <w:ind w:right="-57"/>
        <w:rPr>
          <w:rFonts w:ascii="Arial" w:hAnsi="Arial" w:cs="Times New Roman"/>
          <w:szCs w:val="20"/>
          <w:lang w:val="el-GR" w:eastAsia="el-GR"/>
        </w:rPr>
      </w:pPr>
      <w:r w:rsidRPr="007B19BA">
        <w:rPr>
          <w:rFonts w:ascii="Arial" w:hAnsi="Arial" w:cs="Times New Roman"/>
          <w:szCs w:val="20"/>
          <w:lang w:val="el-GR" w:eastAsia="el-GR"/>
        </w:rPr>
        <w:t xml:space="preserve">Να είναι γαλβανισμένος για μακροχρόνια αντοχή στην οξείδωση και να στηρίζεται στις βάσεις των τροχών και όχι στο σώμα του κάδου για αποφυγή διάτρησης του σώματος. </w:t>
      </w:r>
    </w:p>
    <w:p w:rsidR="00842050" w:rsidRPr="007B19BA" w:rsidRDefault="00842050" w:rsidP="007B19BA">
      <w:pPr>
        <w:suppressAutoHyphens w:val="0"/>
        <w:spacing w:after="0" w:line="240" w:lineRule="atLeast"/>
        <w:ind w:right="-57"/>
        <w:rPr>
          <w:rFonts w:ascii="Arial" w:hAnsi="Arial" w:cs="Times New Roman"/>
          <w:szCs w:val="20"/>
          <w:lang w:val="el-GR" w:eastAsia="el-GR"/>
        </w:rPr>
      </w:pPr>
      <w:proofErr w:type="spellStart"/>
      <w:r w:rsidRPr="007B19BA">
        <w:rPr>
          <w:rFonts w:ascii="Arial" w:hAnsi="Arial" w:cs="Times New Roman"/>
          <w:szCs w:val="20"/>
          <w:lang w:val="el-GR" w:eastAsia="el-GR"/>
        </w:rPr>
        <w:t>Ολες</w:t>
      </w:r>
      <w:proofErr w:type="spellEnd"/>
      <w:r w:rsidRPr="007B19BA">
        <w:rPr>
          <w:rFonts w:ascii="Arial" w:hAnsi="Arial" w:cs="Times New Roman"/>
          <w:szCs w:val="20"/>
          <w:lang w:val="el-GR" w:eastAsia="el-GR"/>
        </w:rPr>
        <w:t xml:space="preserve"> οι κινήσεις για την χρήση των κάδων να γίνονται αθόρυβα (χωρίς τριξίματα κλπ.)</w:t>
      </w:r>
    </w:p>
    <w:p w:rsidR="00842050" w:rsidRPr="007B19BA" w:rsidRDefault="00842050" w:rsidP="007B19BA">
      <w:pPr>
        <w:suppressAutoHyphens w:val="0"/>
        <w:spacing w:after="0" w:line="240" w:lineRule="atLeast"/>
        <w:ind w:right="-57"/>
        <w:rPr>
          <w:rFonts w:ascii="Arial" w:hAnsi="Arial" w:cs="Times New Roman"/>
          <w:szCs w:val="20"/>
          <w:lang w:val="el-GR" w:eastAsia="el-GR"/>
        </w:rPr>
      </w:pPr>
      <w:r w:rsidRPr="007B19BA">
        <w:rPr>
          <w:rFonts w:ascii="Arial" w:hAnsi="Arial" w:cs="Times New Roman"/>
          <w:szCs w:val="20"/>
          <w:lang w:val="el-GR" w:eastAsia="el-GR"/>
        </w:rPr>
        <w:tab/>
        <w:t xml:space="preserve">Το σύστημα μοχλών του </w:t>
      </w:r>
      <w:proofErr w:type="spellStart"/>
      <w:r w:rsidRPr="007B19BA">
        <w:rPr>
          <w:rFonts w:ascii="Arial" w:hAnsi="Arial" w:cs="Times New Roman"/>
          <w:szCs w:val="20"/>
          <w:lang w:val="el-GR" w:eastAsia="el-GR"/>
        </w:rPr>
        <w:t>ποδομοχλού</w:t>
      </w:r>
      <w:proofErr w:type="spellEnd"/>
      <w:r w:rsidRPr="007B19BA">
        <w:rPr>
          <w:rFonts w:ascii="Arial" w:hAnsi="Arial" w:cs="Times New Roman"/>
          <w:szCs w:val="20"/>
          <w:lang w:val="el-GR" w:eastAsia="el-GR"/>
        </w:rPr>
        <w:t xml:space="preserve"> θα πρέπει να είναι με ειδική αντιοξειδωτική προστασία και να έχει ειδική κατασκευή ώστε να μην χρειάζεται ιδιαίτερη μυϊκή δύναμη για το άνοιγμα του  κάδου με σχετικά μικρή διαδρομή του πεντάλ.</w:t>
      </w:r>
    </w:p>
    <w:p w:rsidR="00842050" w:rsidRPr="007B19BA" w:rsidRDefault="00842050" w:rsidP="007B19BA">
      <w:pPr>
        <w:suppressAutoHyphens w:val="0"/>
        <w:spacing w:after="0" w:line="240" w:lineRule="atLeast"/>
        <w:ind w:right="-57"/>
        <w:rPr>
          <w:rFonts w:ascii="Arial" w:hAnsi="Arial" w:cs="Times New Roman"/>
          <w:szCs w:val="20"/>
          <w:lang w:val="el-GR" w:eastAsia="el-GR"/>
        </w:rPr>
      </w:pPr>
      <w:r w:rsidRPr="007B19BA">
        <w:rPr>
          <w:rFonts w:ascii="Arial" w:hAnsi="Arial" w:cs="Times New Roman"/>
          <w:szCs w:val="20"/>
          <w:lang w:val="el-GR" w:eastAsia="el-GR"/>
        </w:rPr>
        <w:t xml:space="preserve">Γενικά το σύστημα του </w:t>
      </w:r>
      <w:proofErr w:type="spellStart"/>
      <w:r w:rsidRPr="007B19BA">
        <w:rPr>
          <w:rFonts w:ascii="Arial" w:hAnsi="Arial" w:cs="Times New Roman"/>
          <w:szCs w:val="20"/>
          <w:lang w:val="el-GR" w:eastAsia="el-GR"/>
        </w:rPr>
        <w:t>ποδομοχλού</w:t>
      </w:r>
      <w:proofErr w:type="spellEnd"/>
      <w:r w:rsidRPr="007B19BA">
        <w:rPr>
          <w:rFonts w:ascii="Arial" w:hAnsi="Arial" w:cs="Times New Roman"/>
          <w:szCs w:val="20"/>
          <w:lang w:val="el-GR" w:eastAsia="el-GR"/>
        </w:rPr>
        <w:t xml:space="preserve"> δεν θα πρέπει να δημιουργεί προβλήματα στην εύρυθμη λειτουργία των διαφόρων μηχανισμών των απορριμματοφόρων και των πλυντηρίων κάδων και να αποσυναρμολογείται εύκολα.</w:t>
      </w:r>
    </w:p>
    <w:p w:rsidR="00842050" w:rsidRPr="007B19BA" w:rsidRDefault="00842050" w:rsidP="007B19BA">
      <w:pPr>
        <w:suppressAutoHyphens w:val="0"/>
        <w:spacing w:after="0" w:line="240" w:lineRule="atLeast"/>
        <w:ind w:right="-51"/>
        <w:rPr>
          <w:rFonts w:ascii="Arial" w:hAnsi="Arial" w:cs="Times New Roman"/>
          <w:b/>
          <w:szCs w:val="20"/>
          <w:lang w:val="el-GR" w:eastAsia="el-GR"/>
        </w:rPr>
      </w:pPr>
    </w:p>
    <w:p w:rsidR="00842050" w:rsidRPr="007B19BA" w:rsidRDefault="00842050" w:rsidP="007B19BA">
      <w:pPr>
        <w:suppressAutoHyphens w:val="0"/>
        <w:spacing w:after="0" w:line="240" w:lineRule="atLeast"/>
        <w:ind w:right="-51"/>
        <w:rPr>
          <w:rFonts w:ascii="Arial" w:hAnsi="Arial" w:cs="Times New Roman"/>
          <w:b/>
          <w:szCs w:val="20"/>
          <w:lang w:val="el-GR" w:eastAsia="el-GR"/>
        </w:rPr>
      </w:pPr>
    </w:p>
    <w:p w:rsidR="00842050" w:rsidRPr="007B19BA" w:rsidRDefault="00842050" w:rsidP="007B19BA">
      <w:pPr>
        <w:suppressAutoHyphens w:val="0"/>
        <w:spacing w:after="0" w:line="240" w:lineRule="atLeast"/>
        <w:ind w:right="-51"/>
        <w:rPr>
          <w:rFonts w:ascii="Arial" w:hAnsi="Arial" w:cs="Times New Roman"/>
          <w:b/>
          <w:szCs w:val="20"/>
          <w:lang w:val="el-GR" w:eastAsia="el-GR"/>
        </w:rPr>
      </w:pPr>
      <w:r w:rsidRPr="007B19BA">
        <w:rPr>
          <w:rFonts w:ascii="Arial" w:hAnsi="Arial" w:cs="Times New Roman"/>
          <w:b/>
          <w:szCs w:val="20"/>
          <w:u w:val="single"/>
          <w:lang w:val="el-GR" w:eastAsia="el-GR"/>
        </w:rPr>
        <w:t>7.ΑΛΛΑ ΣΤΟΙΧΕΙΑ</w:t>
      </w:r>
    </w:p>
    <w:p w:rsidR="00842050" w:rsidRPr="007B19BA" w:rsidRDefault="00842050" w:rsidP="007B19BA">
      <w:pPr>
        <w:suppressAutoHyphens w:val="0"/>
        <w:spacing w:after="0" w:line="240" w:lineRule="atLeast"/>
        <w:ind w:right="-51"/>
        <w:rPr>
          <w:rFonts w:ascii="Arial" w:hAnsi="Arial" w:cs="Times New Roman"/>
          <w:szCs w:val="20"/>
          <w:lang w:val="el-GR" w:eastAsia="el-GR"/>
        </w:rPr>
      </w:pPr>
    </w:p>
    <w:p w:rsidR="00842050" w:rsidRPr="007B19BA" w:rsidRDefault="00842050" w:rsidP="007B19BA">
      <w:pPr>
        <w:suppressAutoHyphens w:val="0"/>
        <w:spacing w:after="0" w:line="240" w:lineRule="atLeast"/>
        <w:ind w:right="-51"/>
        <w:rPr>
          <w:rFonts w:ascii="Arial" w:hAnsi="Arial" w:cs="Times New Roman"/>
          <w:szCs w:val="20"/>
          <w:lang w:val="el-GR" w:eastAsia="el-GR"/>
        </w:rPr>
      </w:pPr>
      <w:r w:rsidRPr="007B19BA">
        <w:rPr>
          <w:rFonts w:ascii="Arial" w:hAnsi="Arial" w:cs="Times New Roman"/>
          <w:szCs w:val="20"/>
          <w:lang w:val="el-GR" w:eastAsia="el-GR"/>
        </w:rPr>
        <w:tab/>
        <w:t>Οι κάδοι  πρέπει να είναι κατάλληλοι για ανυψωτικούς μηχανισμούς που χρησιμοποιούν τα σύγχρονα απορριμματοφόρα διεθνών προδιαγραφών με σύστημα βραχιόνων και κτένας.</w:t>
      </w:r>
    </w:p>
    <w:p w:rsidR="00842050" w:rsidRPr="007B19BA" w:rsidRDefault="00842050" w:rsidP="007B19BA">
      <w:pPr>
        <w:suppressAutoHyphens w:val="0"/>
        <w:spacing w:after="0" w:line="240" w:lineRule="atLeast"/>
        <w:ind w:right="-51"/>
        <w:rPr>
          <w:rFonts w:ascii="Arial" w:hAnsi="Arial" w:cs="Times New Roman"/>
          <w:szCs w:val="20"/>
          <w:lang w:val="el-GR" w:eastAsia="el-GR"/>
        </w:rPr>
      </w:pPr>
      <w:r w:rsidRPr="007B19BA">
        <w:rPr>
          <w:rFonts w:ascii="Arial" w:hAnsi="Arial" w:cs="Times New Roman"/>
          <w:szCs w:val="20"/>
          <w:lang w:val="el-GR" w:eastAsia="el-GR"/>
        </w:rPr>
        <w:tab/>
        <w:t>Η διαμόρφωση των κάδων να  είναι τέτοια ώστε να είναι δυνατόν να ανοίγει το κάλυμμα τους και να πλένονται αυτομάτως από τα ειδικά οχήματα πλύσεως που κυκλοφορούν στην Ελληνική και την Διεθνή αγορά, καθώς και να είναι δυνατόν να ανυψωθούν ασφαλώς από το ανυψωτικό του πλυντηρίου κάδων.</w:t>
      </w:r>
    </w:p>
    <w:p w:rsidR="00842050" w:rsidRPr="007B19BA" w:rsidRDefault="00842050" w:rsidP="007B19BA">
      <w:pPr>
        <w:suppressAutoHyphens w:val="0"/>
        <w:spacing w:after="0"/>
        <w:jc w:val="left"/>
        <w:rPr>
          <w:rFonts w:ascii="Arial" w:hAnsi="Arial" w:cs="Times New Roman"/>
          <w:szCs w:val="22"/>
          <w:lang w:val="el-GR" w:eastAsia="el-GR"/>
        </w:rPr>
      </w:pPr>
    </w:p>
    <w:p w:rsidR="00842050" w:rsidRPr="007B19BA" w:rsidRDefault="00842050" w:rsidP="007B19BA">
      <w:pPr>
        <w:suppressAutoHyphens w:val="0"/>
        <w:spacing w:after="0"/>
        <w:jc w:val="left"/>
        <w:rPr>
          <w:rFonts w:ascii="Arial" w:hAnsi="Arial" w:cs="Times New Roman"/>
          <w:szCs w:val="22"/>
          <w:lang w:val="el-GR" w:eastAsia="el-GR"/>
        </w:rPr>
      </w:pPr>
    </w:p>
    <w:p w:rsidR="00842050" w:rsidRPr="007B19BA" w:rsidRDefault="00842050" w:rsidP="007B19BA">
      <w:pPr>
        <w:suppressAutoHyphens w:val="0"/>
        <w:spacing w:after="0" w:line="240" w:lineRule="atLeast"/>
        <w:rPr>
          <w:rFonts w:ascii="Arial" w:hAnsi="Arial" w:cs="Arial"/>
          <w:b/>
          <w:bCs/>
          <w:szCs w:val="22"/>
          <w:u w:val="single"/>
          <w:lang w:val="el-GR" w:eastAsia="el-GR"/>
        </w:rPr>
      </w:pPr>
      <w:r w:rsidRPr="007B19BA">
        <w:rPr>
          <w:rFonts w:ascii="Arial" w:hAnsi="Arial" w:cs="Arial"/>
          <w:b/>
          <w:bCs/>
          <w:szCs w:val="22"/>
          <w:u w:val="single"/>
          <w:lang w:val="el-GR" w:eastAsia="el-GR"/>
        </w:rPr>
        <w:t>8.ΠΡΟΣΘΕΤΑ ΧΑΡΑΚΤΗΡΙΣΤΙΚΑ</w:t>
      </w:r>
    </w:p>
    <w:p w:rsidR="00842050" w:rsidRPr="007B19BA" w:rsidRDefault="00842050" w:rsidP="007B19BA">
      <w:pPr>
        <w:suppressAutoHyphens w:val="0"/>
        <w:spacing w:after="0" w:line="240" w:lineRule="atLeast"/>
        <w:rPr>
          <w:rFonts w:ascii="Arial" w:hAnsi="Arial" w:cs="Arial"/>
          <w:szCs w:val="22"/>
          <w:lang w:val="el-GR" w:eastAsia="el-GR"/>
        </w:rPr>
      </w:pPr>
    </w:p>
    <w:p w:rsidR="00842050" w:rsidRPr="007B19BA" w:rsidRDefault="00842050" w:rsidP="007B19BA">
      <w:pPr>
        <w:suppressAutoHyphens w:val="0"/>
        <w:spacing w:after="0" w:line="240" w:lineRule="atLeast"/>
        <w:rPr>
          <w:rFonts w:ascii="Arial" w:hAnsi="Arial" w:cs="Arial"/>
          <w:szCs w:val="22"/>
          <w:lang w:val="el-GR" w:eastAsia="el-GR"/>
        </w:rPr>
      </w:pPr>
      <w:r w:rsidRPr="007B19BA">
        <w:rPr>
          <w:rFonts w:ascii="Arial" w:hAnsi="Arial" w:cs="Arial"/>
          <w:szCs w:val="22"/>
          <w:lang w:val="el-GR" w:eastAsia="el-GR"/>
        </w:rPr>
        <w:t>α)</w:t>
      </w:r>
      <w:r w:rsidRPr="007B19BA">
        <w:rPr>
          <w:rFonts w:ascii="Arial" w:hAnsi="Arial" w:cs="Arial"/>
          <w:szCs w:val="22"/>
          <w:lang w:val="el-GR" w:eastAsia="el-GR"/>
        </w:rPr>
        <w:tab/>
        <w:t xml:space="preserve"> Ο κάδος πρέπει να φέρει στις δύο πλευρές του ανακλαστικά σήματα σύμφωνα με τον Κ.Ο.Κ. για να είναι ορατός την νύχτα.</w:t>
      </w:r>
    </w:p>
    <w:p w:rsidR="00842050" w:rsidRPr="007B19BA" w:rsidRDefault="00842050" w:rsidP="007B19BA">
      <w:pPr>
        <w:suppressAutoHyphens w:val="0"/>
        <w:spacing w:after="0" w:line="240" w:lineRule="atLeast"/>
        <w:rPr>
          <w:rFonts w:ascii="Arial" w:hAnsi="Arial" w:cs="Arial"/>
          <w:szCs w:val="22"/>
          <w:lang w:val="el-GR" w:eastAsia="el-GR"/>
        </w:rPr>
      </w:pPr>
      <w:r w:rsidRPr="007B19BA">
        <w:rPr>
          <w:rFonts w:ascii="Arial" w:hAnsi="Arial" w:cs="Arial"/>
          <w:szCs w:val="22"/>
          <w:lang w:val="el-GR" w:eastAsia="el-GR"/>
        </w:rPr>
        <w:t xml:space="preserve">β) </w:t>
      </w:r>
      <w:r w:rsidRPr="007B19BA">
        <w:rPr>
          <w:rFonts w:ascii="Arial" w:hAnsi="Arial" w:cs="Arial"/>
          <w:szCs w:val="22"/>
          <w:lang w:val="el-GR" w:eastAsia="el-GR"/>
        </w:rPr>
        <w:tab/>
        <w:t xml:space="preserve">Σε όλους τους κάδους θα υπάρχουν στοιχεία ιδιοκτησίας με ευμεγέθη  γράμματα με ανάγλυφη ανεξίτηλη </w:t>
      </w:r>
      <w:proofErr w:type="spellStart"/>
      <w:r w:rsidRPr="007B19BA">
        <w:rPr>
          <w:rFonts w:ascii="Arial" w:hAnsi="Arial" w:cs="Arial"/>
          <w:szCs w:val="22"/>
          <w:lang w:val="el-GR" w:eastAsia="el-GR"/>
        </w:rPr>
        <w:t>θερμοεκτύπωση</w:t>
      </w:r>
      <w:proofErr w:type="spellEnd"/>
      <w:r w:rsidRPr="007B19BA">
        <w:rPr>
          <w:rFonts w:ascii="Arial" w:hAnsi="Arial" w:cs="Arial"/>
          <w:szCs w:val="22"/>
          <w:lang w:val="el-GR" w:eastAsia="el-GR"/>
        </w:rPr>
        <w:t xml:space="preserve"> στο εμπρόσθιο τμήμα του κάδου. </w:t>
      </w:r>
    </w:p>
    <w:p w:rsidR="00842050" w:rsidRPr="007B19BA" w:rsidRDefault="00842050" w:rsidP="007B19BA">
      <w:pPr>
        <w:suppressAutoHyphens w:val="0"/>
        <w:spacing w:after="0" w:line="240" w:lineRule="atLeast"/>
        <w:rPr>
          <w:rFonts w:ascii="Arial" w:hAnsi="Arial" w:cs="Arial"/>
          <w:szCs w:val="22"/>
          <w:lang w:val="el-GR" w:eastAsia="el-GR"/>
        </w:rPr>
      </w:pPr>
      <w:r w:rsidRPr="007B19BA">
        <w:rPr>
          <w:rFonts w:ascii="Arial" w:hAnsi="Arial" w:cs="Arial"/>
          <w:szCs w:val="22"/>
          <w:lang w:val="el-GR" w:eastAsia="el-GR"/>
        </w:rPr>
        <w:t>γ)</w:t>
      </w:r>
      <w:r w:rsidRPr="007B19BA">
        <w:rPr>
          <w:rFonts w:ascii="Arial" w:hAnsi="Arial" w:cs="Arial"/>
          <w:szCs w:val="22"/>
          <w:lang w:val="el-GR" w:eastAsia="el-GR"/>
        </w:rPr>
        <w:tab/>
        <w:t>Οι κάδοι θα είναι χρώματος πράσινο, το οποίο θα έχει επιτευχθεί στην α’ ύλη κατά την χύτευση.</w:t>
      </w:r>
    </w:p>
    <w:p w:rsidR="00842050" w:rsidRPr="007B19BA" w:rsidRDefault="00842050" w:rsidP="007B19BA">
      <w:pPr>
        <w:suppressAutoHyphens w:val="0"/>
        <w:spacing w:after="0" w:line="240" w:lineRule="atLeast"/>
        <w:rPr>
          <w:rFonts w:ascii="Arial" w:hAnsi="Arial" w:cs="Arial"/>
          <w:szCs w:val="22"/>
          <w:lang w:val="el-GR" w:eastAsia="el-GR"/>
        </w:rPr>
      </w:pPr>
      <w:r w:rsidRPr="007B19BA">
        <w:rPr>
          <w:rFonts w:ascii="Arial" w:hAnsi="Arial" w:cs="Arial"/>
          <w:szCs w:val="22"/>
          <w:lang w:val="el-GR" w:eastAsia="el-GR"/>
        </w:rPr>
        <w:t>δ) Ο κάδος θα πρέπει να φέρει ανάγλυφα τουλάχιστον τα παρακάτω</w:t>
      </w:r>
    </w:p>
    <w:p w:rsidR="00842050" w:rsidRPr="007B19BA" w:rsidRDefault="00842050" w:rsidP="007B19BA">
      <w:pPr>
        <w:widowControl w:val="0"/>
        <w:numPr>
          <w:ilvl w:val="0"/>
          <w:numId w:val="13"/>
        </w:numPr>
        <w:suppressAutoHyphens w:val="0"/>
        <w:wordWrap w:val="0"/>
        <w:spacing w:after="0" w:line="240" w:lineRule="atLeast"/>
        <w:contextualSpacing/>
        <w:jc w:val="left"/>
        <w:rPr>
          <w:rFonts w:ascii="Arial" w:hAnsi="Arial" w:cs="Arial"/>
          <w:szCs w:val="22"/>
          <w:lang w:val="el-GR" w:eastAsia="el-GR"/>
        </w:rPr>
      </w:pPr>
      <w:r w:rsidRPr="007B19BA">
        <w:rPr>
          <w:rFonts w:ascii="Arial" w:hAnsi="Arial" w:cs="Arial"/>
          <w:szCs w:val="22"/>
          <w:lang w:val="el-GR" w:eastAsia="el-GR"/>
        </w:rPr>
        <w:t>Νόρμα που αποκρίνεται ο κάδος (ΕΝ 840)</w:t>
      </w:r>
    </w:p>
    <w:p w:rsidR="00842050" w:rsidRPr="007B19BA" w:rsidRDefault="00842050" w:rsidP="007B19BA">
      <w:pPr>
        <w:widowControl w:val="0"/>
        <w:numPr>
          <w:ilvl w:val="0"/>
          <w:numId w:val="13"/>
        </w:numPr>
        <w:suppressAutoHyphens w:val="0"/>
        <w:wordWrap w:val="0"/>
        <w:spacing w:after="0" w:line="240" w:lineRule="atLeast"/>
        <w:contextualSpacing/>
        <w:jc w:val="left"/>
        <w:rPr>
          <w:rFonts w:ascii="Arial" w:hAnsi="Arial" w:cs="Arial"/>
          <w:szCs w:val="22"/>
          <w:lang w:val="el-GR" w:eastAsia="el-GR"/>
        </w:rPr>
      </w:pPr>
      <w:r w:rsidRPr="007B19BA">
        <w:rPr>
          <w:rFonts w:ascii="Arial" w:hAnsi="Arial" w:cs="Arial"/>
          <w:szCs w:val="22"/>
          <w:lang w:val="el-GR" w:eastAsia="el-GR"/>
        </w:rPr>
        <w:t xml:space="preserve">Σήμανση </w:t>
      </w:r>
      <w:r w:rsidRPr="007B19BA">
        <w:rPr>
          <w:rFonts w:ascii="Arial" w:hAnsi="Arial" w:cs="Arial"/>
          <w:szCs w:val="22"/>
          <w:lang w:val="en-US" w:eastAsia="el-GR"/>
        </w:rPr>
        <w:t>CE</w:t>
      </w:r>
    </w:p>
    <w:p w:rsidR="00842050" w:rsidRPr="007B19BA" w:rsidRDefault="00842050" w:rsidP="007B19BA">
      <w:pPr>
        <w:widowControl w:val="0"/>
        <w:numPr>
          <w:ilvl w:val="0"/>
          <w:numId w:val="13"/>
        </w:numPr>
        <w:suppressAutoHyphens w:val="0"/>
        <w:wordWrap w:val="0"/>
        <w:spacing w:after="0" w:line="240" w:lineRule="atLeast"/>
        <w:contextualSpacing/>
        <w:jc w:val="left"/>
        <w:rPr>
          <w:rFonts w:ascii="Arial" w:hAnsi="Arial" w:cs="Arial"/>
          <w:szCs w:val="22"/>
          <w:lang w:val="el-GR" w:eastAsia="el-GR"/>
        </w:rPr>
      </w:pPr>
      <w:r w:rsidRPr="007B19BA">
        <w:rPr>
          <w:rFonts w:ascii="Arial" w:hAnsi="Arial" w:cs="Arial"/>
          <w:szCs w:val="22"/>
          <w:lang w:val="el-GR" w:eastAsia="el-GR"/>
        </w:rPr>
        <w:t xml:space="preserve">Μήνας και έτος παραγωγής </w:t>
      </w:r>
    </w:p>
    <w:p w:rsidR="00842050" w:rsidRPr="007B19BA" w:rsidRDefault="00842050" w:rsidP="007B19BA">
      <w:pPr>
        <w:widowControl w:val="0"/>
        <w:numPr>
          <w:ilvl w:val="0"/>
          <w:numId w:val="13"/>
        </w:numPr>
        <w:suppressAutoHyphens w:val="0"/>
        <w:wordWrap w:val="0"/>
        <w:spacing w:after="0" w:line="240" w:lineRule="atLeast"/>
        <w:contextualSpacing/>
        <w:jc w:val="left"/>
        <w:rPr>
          <w:rFonts w:ascii="Arial" w:hAnsi="Arial" w:cs="Arial"/>
          <w:szCs w:val="22"/>
          <w:lang w:val="el-GR" w:eastAsia="el-GR"/>
        </w:rPr>
      </w:pPr>
      <w:r w:rsidRPr="007B19BA">
        <w:rPr>
          <w:rFonts w:ascii="Arial" w:hAnsi="Arial" w:cs="Arial"/>
          <w:szCs w:val="22"/>
          <w:lang w:val="el-GR" w:eastAsia="el-GR"/>
        </w:rPr>
        <w:t>Συνολικό όγκο εκφρασμένο σε λίτρα</w:t>
      </w:r>
    </w:p>
    <w:p w:rsidR="00842050" w:rsidRPr="007B19BA" w:rsidRDefault="00842050" w:rsidP="007B19BA">
      <w:pPr>
        <w:widowControl w:val="0"/>
        <w:numPr>
          <w:ilvl w:val="0"/>
          <w:numId w:val="13"/>
        </w:numPr>
        <w:suppressAutoHyphens w:val="0"/>
        <w:wordWrap w:val="0"/>
        <w:spacing w:after="0" w:line="240" w:lineRule="atLeast"/>
        <w:contextualSpacing/>
        <w:jc w:val="left"/>
        <w:rPr>
          <w:rFonts w:ascii="Arial" w:hAnsi="Arial" w:cs="Arial"/>
          <w:szCs w:val="22"/>
          <w:lang w:val="el-GR" w:eastAsia="el-GR"/>
        </w:rPr>
      </w:pPr>
      <w:r w:rsidRPr="007B19BA">
        <w:rPr>
          <w:rFonts w:ascii="Arial" w:hAnsi="Arial" w:cs="Arial"/>
          <w:szCs w:val="22"/>
          <w:lang w:val="el-GR" w:eastAsia="el-GR"/>
        </w:rPr>
        <w:t xml:space="preserve">Συνολικό φορτίο κάδου εκφρασμένο σε κιλά </w:t>
      </w:r>
    </w:p>
    <w:p w:rsidR="00842050" w:rsidRPr="007B19BA" w:rsidRDefault="00842050" w:rsidP="007B19BA">
      <w:pPr>
        <w:widowControl w:val="0"/>
        <w:numPr>
          <w:ilvl w:val="0"/>
          <w:numId w:val="13"/>
        </w:numPr>
        <w:suppressAutoHyphens w:val="0"/>
        <w:wordWrap w:val="0"/>
        <w:spacing w:after="0" w:line="240" w:lineRule="atLeast"/>
        <w:contextualSpacing/>
        <w:jc w:val="left"/>
        <w:rPr>
          <w:rFonts w:ascii="Arial" w:hAnsi="Arial" w:cs="Arial"/>
          <w:szCs w:val="22"/>
          <w:lang w:val="el-GR" w:eastAsia="el-GR"/>
        </w:rPr>
      </w:pPr>
      <w:r w:rsidRPr="007B19BA">
        <w:rPr>
          <w:rFonts w:ascii="Arial" w:hAnsi="Arial" w:cs="Arial"/>
          <w:szCs w:val="22"/>
          <w:lang w:val="el-GR" w:eastAsia="el-GR"/>
        </w:rPr>
        <w:t>Σήμανση ποιότητας και ελέγχων (</w:t>
      </w:r>
      <w:r w:rsidRPr="007B19BA">
        <w:rPr>
          <w:rFonts w:ascii="Arial" w:hAnsi="Arial" w:cs="Arial"/>
          <w:szCs w:val="22"/>
          <w:lang w:val="en-US" w:eastAsia="el-GR"/>
        </w:rPr>
        <w:t>RAL</w:t>
      </w:r>
      <w:r w:rsidRPr="007B19BA">
        <w:rPr>
          <w:rFonts w:ascii="Arial" w:hAnsi="Arial" w:cs="Arial"/>
          <w:szCs w:val="22"/>
          <w:lang w:val="el-GR" w:eastAsia="el-GR"/>
        </w:rPr>
        <w:t xml:space="preserve"> ή </w:t>
      </w:r>
      <w:r w:rsidRPr="007B19BA">
        <w:rPr>
          <w:rFonts w:ascii="Arial" w:hAnsi="Arial" w:cs="Arial"/>
          <w:szCs w:val="22"/>
          <w:lang w:val="en-US" w:eastAsia="el-GR"/>
        </w:rPr>
        <w:t>GS</w:t>
      </w:r>
      <w:r w:rsidRPr="007B19BA">
        <w:rPr>
          <w:rFonts w:ascii="Arial" w:hAnsi="Arial" w:cs="Arial"/>
          <w:szCs w:val="22"/>
          <w:lang w:val="el-GR" w:eastAsia="el-GR"/>
        </w:rPr>
        <w:t xml:space="preserve"> </w:t>
      </w:r>
      <w:proofErr w:type="spellStart"/>
      <w:r w:rsidRPr="007B19BA">
        <w:rPr>
          <w:rFonts w:ascii="Arial" w:hAnsi="Arial" w:cs="Arial"/>
          <w:szCs w:val="22"/>
          <w:lang w:val="el-GR" w:eastAsia="el-GR"/>
        </w:rPr>
        <w:t>κ.τ.λ</w:t>
      </w:r>
      <w:proofErr w:type="spellEnd"/>
      <w:r w:rsidRPr="007B19BA">
        <w:rPr>
          <w:rFonts w:ascii="Arial" w:hAnsi="Arial" w:cs="Arial"/>
          <w:szCs w:val="22"/>
          <w:lang w:val="el-GR" w:eastAsia="el-GR"/>
        </w:rPr>
        <w:t>)</w:t>
      </w:r>
    </w:p>
    <w:p w:rsidR="00842050" w:rsidRPr="007B19BA" w:rsidRDefault="00842050" w:rsidP="007B19BA">
      <w:pPr>
        <w:widowControl w:val="0"/>
        <w:numPr>
          <w:ilvl w:val="0"/>
          <w:numId w:val="13"/>
        </w:numPr>
        <w:suppressAutoHyphens w:val="0"/>
        <w:wordWrap w:val="0"/>
        <w:spacing w:after="0" w:line="240" w:lineRule="atLeast"/>
        <w:contextualSpacing/>
        <w:jc w:val="left"/>
        <w:rPr>
          <w:rFonts w:ascii="Arial" w:hAnsi="Arial" w:cs="Arial"/>
          <w:szCs w:val="22"/>
          <w:lang w:val="el-GR" w:eastAsia="el-GR"/>
        </w:rPr>
      </w:pPr>
      <w:r w:rsidRPr="007B19BA">
        <w:rPr>
          <w:rFonts w:ascii="Arial" w:hAnsi="Arial" w:cs="Arial"/>
          <w:szCs w:val="22"/>
          <w:lang w:val="el-GR" w:eastAsia="el-GR"/>
        </w:rPr>
        <w:t>Κατασκευαστή</w:t>
      </w:r>
    </w:p>
    <w:p w:rsidR="00842050" w:rsidRPr="007B19BA" w:rsidRDefault="00842050" w:rsidP="007B19BA">
      <w:pPr>
        <w:widowControl w:val="0"/>
        <w:numPr>
          <w:ilvl w:val="0"/>
          <w:numId w:val="13"/>
        </w:numPr>
        <w:suppressAutoHyphens w:val="0"/>
        <w:wordWrap w:val="0"/>
        <w:spacing w:after="0" w:line="240" w:lineRule="atLeast"/>
        <w:contextualSpacing/>
        <w:jc w:val="left"/>
        <w:rPr>
          <w:rFonts w:ascii="Arial" w:hAnsi="Arial" w:cs="Arial"/>
          <w:szCs w:val="22"/>
          <w:lang w:val="el-GR" w:eastAsia="el-GR"/>
        </w:rPr>
      </w:pPr>
      <w:r w:rsidRPr="007B19BA">
        <w:rPr>
          <w:rFonts w:ascii="Arial" w:hAnsi="Arial" w:cs="Arial"/>
          <w:szCs w:val="22"/>
          <w:lang w:val="el-GR" w:eastAsia="el-GR"/>
        </w:rPr>
        <w:t>Προμηθευτή</w:t>
      </w:r>
    </w:p>
    <w:p w:rsidR="00842050" w:rsidRPr="007B19BA" w:rsidRDefault="00842050" w:rsidP="007B19BA">
      <w:pPr>
        <w:suppressAutoHyphens w:val="0"/>
        <w:spacing w:after="0" w:line="240" w:lineRule="atLeast"/>
        <w:ind w:left="720"/>
        <w:contextualSpacing/>
        <w:rPr>
          <w:rFonts w:ascii="Arial" w:hAnsi="Arial" w:cs="Arial"/>
          <w:szCs w:val="22"/>
          <w:lang w:val="el-GR" w:eastAsia="el-GR"/>
        </w:rPr>
      </w:pPr>
    </w:p>
    <w:p w:rsidR="00842050" w:rsidRPr="007B19BA" w:rsidRDefault="00842050" w:rsidP="007B19BA">
      <w:pPr>
        <w:suppressAutoHyphens w:val="0"/>
        <w:spacing w:after="0" w:line="240" w:lineRule="atLeast"/>
        <w:rPr>
          <w:rFonts w:ascii="Arial" w:hAnsi="Arial" w:cs="Arial"/>
          <w:szCs w:val="22"/>
          <w:lang w:val="el-GR" w:eastAsia="el-GR"/>
        </w:rPr>
      </w:pPr>
    </w:p>
    <w:p w:rsidR="00842050" w:rsidRPr="007B19BA" w:rsidRDefault="00842050" w:rsidP="007B19BA">
      <w:pPr>
        <w:suppressAutoHyphens w:val="0"/>
        <w:spacing w:after="0" w:line="240" w:lineRule="atLeast"/>
        <w:rPr>
          <w:rFonts w:ascii="Arial" w:hAnsi="Arial" w:cs="Arial"/>
          <w:szCs w:val="22"/>
          <w:lang w:val="el-GR" w:eastAsia="el-GR"/>
        </w:rPr>
      </w:pPr>
    </w:p>
    <w:p w:rsidR="00842050" w:rsidRPr="007B19BA" w:rsidRDefault="00842050" w:rsidP="007B19BA">
      <w:pPr>
        <w:suppressAutoHyphens w:val="0"/>
        <w:spacing w:after="0" w:line="240" w:lineRule="atLeast"/>
        <w:rPr>
          <w:rFonts w:ascii="Arial" w:hAnsi="Arial" w:cs="Arial"/>
          <w:szCs w:val="22"/>
          <w:lang w:val="el-GR" w:eastAsia="el-GR"/>
        </w:rPr>
      </w:pPr>
      <w:r w:rsidRPr="007B19BA">
        <w:rPr>
          <w:rFonts w:ascii="Arial" w:hAnsi="Arial" w:cs="Arial"/>
          <w:szCs w:val="22"/>
          <w:lang w:val="el-GR" w:eastAsia="el-GR"/>
        </w:rPr>
        <w:br w:type="page"/>
      </w:r>
    </w:p>
    <w:p w:rsidR="00842050" w:rsidRPr="007B19BA" w:rsidRDefault="00842050" w:rsidP="007B19BA">
      <w:pPr>
        <w:suppressAutoHyphens w:val="0"/>
        <w:spacing w:after="0" w:line="240" w:lineRule="atLeast"/>
        <w:rPr>
          <w:rFonts w:ascii="Arial" w:hAnsi="Arial" w:cs="Arial"/>
          <w:szCs w:val="22"/>
          <w:lang w:val="el-GR" w:eastAsia="el-GR"/>
        </w:rPr>
      </w:pPr>
    </w:p>
    <w:p w:rsidR="00842050" w:rsidRPr="007B19BA" w:rsidRDefault="00842050" w:rsidP="007B19BA">
      <w:pPr>
        <w:suppressAutoHyphens w:val="0"/>
        <w:spacing w:after="0" w:line="240" w:lineRule="atLeast"/>
        <w:rPr>
          <w:rFonts w:ascii="Arial" w:hAnsi="Arial" w:cs="Arial"/>
          <w:szCs w:val="22"/>
          <w:lang w:val="el-GR" w:eastAsia="el-GR"/>
        </w:rPr>
      </w:pPr>
    </w:p>
    <w:p w:rsidR="00842050" w:rsidRPr="007B19BA" w:rsidRDefault="00842050" w:rsidP="007B19BA">
      <w:pPr>
        <w:suppressAutoHyphens w:val="0"/>
        <w:spacing w:after="0" w:line="240" w:lineRule="atLeast"/>
        <w:rPr>
          <w:rFonts w:ascii="Arial" w:hAnsi="Arial" w:cs="Arial"/>
          <w:szCs w:val="22"/>
          <w:lang w:val="el-GR" w:eastAsia="el-GR"/>
        </w:rPr>
      </w:pPr>
    </w:p>
    <w:p w:rsidR="00842050" w:rsidRPr="007B19BA" w:rsidRDefault="00842050" w:rsidP="007B19BA">
      <w:pPr>
        <w:keepNext/>
        <w:suppressAutoHyphens w:val="0"/>
        <w:spacing w:after="0" w:line="240" w:lineRule="atLeast"/>
        <w:jc w:val="left"/>
        <w:outlineLvl w:val="2"/>
        <w:rPr>
          <w:rFonts w:ascii="Arial" w:hAnsi="Arial" w:cs="Arial"/>
          <w:b/>
          <w:bCs/>
          <w:szCs w:val="22"/>
          <w:u w:val="double"/>
          <w:lang w:val="el-GR" w:eastAsia="el-GR"/>
        </w:rPr>
      </w:pPr>
      <w:r w:rsidRPr="007B19BA">
        <w:rPr>
          <w:rFonts w:ascii="Arial" w:hAnsi="Arial" w:cs="Arial"/>
          <w:b/>
          <w:bCs/>
          <w:szCs w:val="22"/>
          <w:u w:val="double"/>
          <w:lang w:val="el-GR" w:eastAsia="el-GR"/>
        </w:rPr>
        <w:t>ΣΥΜΠΛΗΡΩΜΑΤΙΚΑ ΣΤΟΙΧΕΙΑ ΤΕΧΝΙΚΗΣ ΠΡΟΣΦΟΡΑΣ (με ποινή αποκλεισμού)</w:t>
      </w:r>
    </w:p>
    <w:p w:rsidR="00842050" w:rsidRPr="007B19BA" w:rsidRDefault="00842050" w:rsidP="007B19BA">
      <w:pPr>
        <w:suppressAutoHyphens w:val="0"/>
        <w:spacing w:after="0" w:line="240" w:lineRule="atLeast"/>
        <w:rPr>
          <w:rFonts w:ascii="Arial" w:hAnsi="Arial" w:cs="Arial"/>
          <w:b/>
          <w:bCs/>
          <w:szCs w:val="22"/>
          <w:lang w:val="el-GR" w:eastAsia="el-GR"/>
        </w:rPr>
      </w:pPr>
    </w:p>
    <w:p w:rsidR="00842050" w:rsidRPr="007B19BA" w:rsidRDefault="00842050" w:rsidP="007B19BA">
      <w:pPr>
        <w:suppressAutoHyphens w:val="0"/>
        <w:spacing w:after="0" w:line="240" w:lineRule="atLeast"/>
        <w:rPr>
          <w:rFonts w:ascii="Arial" w:hAnsi="Arial" w:cs="Arial"/>
          <w:szCs w:val="22"/>
          <w:lang w:val="el-GR" w:eastAsia="el-GR"/>
        </w:rPr>
      </w:pPr>
      <w:r w:rsidRPr="007B19BA">
        <w:rPr>
          <w:rFonts w:ascii="Arial" w:hAnsi="Arial" w:cs="Arial"/>
          <w:szCs w:val="22"/>
          <w:lang w:val="el-GR" w:eastAsia="el-GR"/>
        </w:rPr>
        <w:t>1)</w:t>
      </w:r>
      <w:r w:rsidRPr="007B19BA">
        <w:rPr>
          <w:rFonts w:ascii="Arial" w:hAnsi="Arial" w:cs="Arial"/>
          <w:szCs w:val="22"/>
          <w:lang w:val="el-GR" w:eastAsia="el-GR"/>
        </w:rPr>
        <w:tab/>
        <w:t xml:space="preserve">Η κάθε προσφορά θα πρέπει να αναφέρει με υπεύθυνη δήλωση του προμηθευτή το χρόνο που δεσμεύεται και αναλαμβάνει την προμήθεια των ανταλλακτικών στο Δήμο και τον τρόπο που προτίθεται να αντιμετωπίζει τις ανάγκες </w:t>
      </w:r>
      <w:r w:rsidRPr="007B19BA">
        <w:rPr>
          <w:rFonts w:ascii="Arial" w:hAnsi="Arial" w:cs="Arial"/>
          <w:szCs w:val="22"/>
          <w:lang w:val="en-US" w:eastAsia="el-GR"/>
        </w:rPr>
        <w:t>service</w:t>
      </w:r>
      <w:r w:rsidRPr="007B19BA">
        <w:rPr>
          <w:rFonts w:ascii="Arial" w:hAnsi="Arial" w:cs="Arial"/>
          <w:szCs w:val="22"/>
          <w:lang w:val="el-GR" w:eastAsia="el-GR"/>
        </w:rPr>
        <w:t xml:space="preserve">. Στην τεχνική προσφορά θα επισυναφθεί  και θεωρημένη κατάσταση προσωπικού του διαγωνιζόμενου. Η διαδικασία τεχνικής υποστήριξης του  διαγωνιζόμενου θα είναι πιστοποιημένη κατά </w:t>
      </w:r>
      <w:r w:rsidRPr="007B19BA">
        <w:rPr>
          <w:rFonts w:ascii="Arial" w:hAnsi="Arial" w:cs="Arial"/>
          <w:szCs w:val="22"/>
          <w:lang w:val="en-US" w:eastAsia="el-GR"/>
        </w:rPr>
        <w:t>ISO</w:t>
      </w:r>
      <w:r w:rsidRPr="007B19BA">
        <w:rPr>
          <w:rFonts w:ascii="Arial" w:hAnsi="Arial" w:cs="Arial"/>
          <w:szCs w:val="22"/>
          <w:lang w:val="el-GR" w:eastAsia="el-GR"/>
        </w:rPr>
        <w:t xml:space="preserve"> 9001 και στην τεχνική προσφορά θα επισυναφθεί το αντίστοιχο πιστοποιητικό</w:t>
      </w:r>
    </w:p>
    <w:p w:rsidR="00842050" w:rsidRPr="007B19BA" w:rsidRDefault="00842050" w:rsidP="007B19BA">
      <w:pPr>
        <w:suppressAutoHyphens w:val="0"/>
        <w:spacing w:after="0" w:line="240" w:lineRule="atLeast"/>
        <w:rPr>
          <w:rFonts w:ascii="Arial" w:hAnsi="Arial" w:cs="Arial"/>
          <w:szCs w:val="22"/>
          <w:lang w:val="el-GR" w:eastAsia="el-GR"/>
        </w:rPr>
      </w:pPr>
    </w:p>
    <w:p w:rsidR="00842050" w:rsidRPr="007B19BA" w:rsidRDefault="00842050" w:rsidP="007B19BA">
      <w:pPr>
        <w:suppressAutoHyphens w:val="0"/>
        <w:spacing w:after="0" w:line="240" w:lineRule="atLeast"/>
        <w:jc w:val="left"/>
        <w:rPr>
          <w:rFonts w:ascii="Arial" w:hAnsi="Arial" w:cs="Arial"/>
          <w:szCs w:val="22"/>
          <w:lang w:val="el-GR" w:eastAsia="el-GR"/>
        </w:rPr>
      </w:pPr>
      <w:r w:rsidRPr="007B19BA">
        <w:rPr>
          <w:rFonts w:ascii="Arial" w:hAnsi="Arial" w:cs="Arial"/>
          <w:szCs w:val="22"/>
          <w:lang w:val="el-GR" w:eastAsia="el-GR"/>
        </w:rPr>
        <w:t>2)</w:t>
      </w:r>
      <w:r w:rsidRPr="007B19BA">
        <w:rPr>
          <w:rFonts w:ascii="Arial" w:hAnsi="Arial" w:cs="Arial"/>
          <w:szCs w:val="22"/>
          <w:lang w:val="el-GR" w:eastAsia="el-GR"/>
        </w:rPr>
        <w:tab/>
        <w:t xml:space="preserve">Στην τεχνική προσφορά θα υπάρχει επίσης υπεύθυνη δήλωση για την προσφερόμενη εγγύηση καλής λειτουργίας, που θα είναι τουλάχιστον δύο χρόνια και τον χρόνο παράδοσης, που δεν θα υπερβαίνει τις 30 ημέρες από την ημερομηνία υπογραφής της σύμβασης. </w:t>
      </w:r>
    </w:p>
    <w:p w:rsidR="00842050" w:rsidRPr="007B19BA" w:rsidRDefault="00842050" w:rsidP="007B19BA">
      <w:pPr>
        <w:suppressAutoHyphens w:val="0"/>
        <w:spacing w:after="0" w:line="240" w:lineRule="atLeast"/>
        <w:rPr>
          <w:rFonts w:ascii="Arial" w:hAnsi="Arial" w:cs="Arial"/>
          <w:szCs w:val="22"/>
          <w:lang w:val="el-GR" w:eastAsia="el-GR"/>
        </w:rPr>
      </w:pPr>
    </w:p>
    <w:p w:rsidR="00842050" w:rsidRPr="007B19BA" w:rsidRDefault="00842050" w:rsidP="007B19BA">
      <w:pPr>
        <w:suppressAutoHyphens w:val="0"/>
        <w:spacing w:after="0" w:line="240" w:lineRule="atLeast"/>
        <w:rPr>
          <w:rFonts w:ascii="Arial" w:hAnsi="Arial" w:cs="Arial"/>
          <w:szCs w:val="22"/>
          <w:lang w:val="el-GR" w:eastAsia="el-GR"/>
        </w:rPr>
      </w:pPr>
      <w:r w:rsidRPr="007B19BA">
        <w:rPr>
          <w:rFonts w:ascii="Arial" w:hAnsi="Arial" w:cs="Arial"/>
          <w:szCs w:val="22"/>
          <w:lang w:val="el-GR" w:eastAsia="el-GR"/>
        </w:rPr>
        <w:t xml:space="preserve">3)     Πιστοποιητικά ποιότητας και ελέγχου ΕΝ-840/2/5/6-από πιστοποιημένα  κέντρα - τελευταίας διετίας για τα υπό προμήθεια είδη, με τα αναλυτικά τεστ ελέγχου και δοκιμών απ’ όπου θα προκύπτουν και τα βασικά τεχνικά στοιχεία των κάδων ( χωρητικότητα, </w:t>
      </w:r>
      <w:proofErr w:type="spellStart"/>
      <w:r w:rsidRPr="007B19BA">
        <w:rPr>
          <w:rFonts w:ascii="Arial" w:hAnsi="Arial" w:cs="Arial"/>
          <w:szCs w:val="22"/>
          <w:lang w:val="el-GR" w:eastAsia="el-GR"/>
        </w:rPr>
        <w:t>κ.α</w:t>
      </w:r>
      <w:proofErr w:type="spellEnd"/>
      <w:r w:rsidRPr="007B19BA">
        <w:rPr>
          <w:rFonts w:ascii="Arial" w:hAnsi="Arial" w:cs="Arial"/>
          <w:szCs w:val="22"/>
          <w:lang w:val="el-GR" w:eastAsia="el-GR"/>
        </w:rPr>
        <w:t>),.</w:t>
      </w:r>
    </w:p>
    <w:p w:rsidR="00842050" w:rsidRPr="007B19BA" w:rsidRDefault="00842050" w:rsidP="007B19BA">
      <w:pPr>
        <w:suppressAutoHyphens w:val="0"/>
        <w:spacing w:after="0" w:line="240" w:lineRule="atLeast"/>
        <w:rPr>
          <w:rFonts w:ascii="Arial" w:hAnsi="Arial" w:cs="Arial"/>
          <w:szCs w:val="22"/>
          <w:lang w:val="el-GR" w:eastAsia="el-GR"/>
        </w:rPr>
      </w:pPr>
    </w:p>
    <w:p w:rsidR="00842050" w:rsidRPr="007B19BA" w:rsidRDefault="00842050" w:rsidP="007B19BA">
      <w:pPr>
        <w:suppressAutoHyphens w:val="0"/>
        <w:spacing w:after="0" w:line="240" w:lineRule="atLeast"/>
        <w:rPr>
          <w:rFonts w:ascii="Arial" w:hAnsi="Arial" w:cs="Arial"/>
          <w:szCs w:val="22"/>
          <w:lang w:val="el-GR" w:eastAsia="el-GR"/>
        </w:rPr>
      </w:pPr>
      <w:r w:rsidRPr="007B19BA">
        <w:rPr>
          <w:rFonts w:ascii="Arial" w:hAnsi="Arial" w:cs="Arial"/>
          <w:szCs w:val="22"/>
          <w:lang w:val="el-GR" w:eastAsia="el-GR"/>
        </w:rPr>
        <w:t>4)</w:t>
      </w:r>
      <w:r w:rsidRPr="007B19BA">
        <w:rPr>
          <w:rFonts w:ascii="Arial" w:hAnsi="Arial" w:cs="Arial"/>
          <w:szCs w:val="22"/>
          <w:lang w:val="el-GR" w:eastAsia="el-GR"/>
        </w:rPr>
        <w:tab/>
        <w:t xml:space="preserve">Πιστοποίηση του προμηθευτή και του κατασκευαστή κατά </w:t>
      </w:r>
      <w:r w:rsidRPr="007B19BA">
        <w:rPr>
          <w:rFonts w:ascii="Arial" w:hAnsi="Arial" w:cs="Arial"/>
          <w:szCs w:val="22"/>
          <w:lang w:val="en-US" w:eastAsia="el-GR"/>
        </w:rPr>
        <w:t>ISO</w:t>
      </w:r>
      <w:r w:rsidRPr="007B19BA">
        <w:rPr>
          <w:rFonts w:ascii="Arial" w:hAnsi="Arial" w:cs="Arial"/>
          <w:szCs w:val="22"/>
          <w:lang w:val="el-GR" w:eastAsia="el-GR"/>
        </w:rPr>
        <w:t xml:space="preserve"> 9001/14001 και 18001.</w:t>
      </w:r>
      <w:r w:rsidRPr="007B19BA">
        <w:rPr>
          <w:rFonts w:ascii="Arial" w:hAnsi="Arial" w:cs="Arial"/>
          <w:szCs w:val="22"/>
          <w:lang w:val="el-GR" w:eastAsia="el-GR"/>
        </w:rPr>
        <w:tab/>
        <w:t>Σε περίπτωση που ο προμηθευτής δεν είναι ο ίδιος κατασκευαστής απαραιτήτως θα πρέπει να προσκομίσει επικυρωμένο αντίγραφο ισχύοντος, κατά την ημέρα του διαγωνισμού, συμβόλαιο αντιπροσώπευσης του κατασκευαστικού οίκου των κάδων και με ισχύ τουλάχιστον όσος ο χρόνος εγγύησης καλής λειτουργίας των προσφερόμενων ειδών.</w:t>
      </w:r>
    </w:p>
    <w:p w:rsidR="00842050" w:rsidRPr="007B19BA" w:rsidRDefault="00842050" w:rsidP="007B19BA">
      <w:pPr>
        <w:suppressAutoHyphens w:val="0"/>
        <w:spacing w:after="0" w:line="240" w:lineRule="atLeast"/>
        <w:rPr>
          <w:rFonts w:ascii="Arial" w:hAnsi="Arial" w:cs="Arial"/>
          <w:szCs w:val="22"/>
          <w:lang w:val="el-GR" w:eastAsia="el-GR"/>
        </w:rPr>
      </w:pPr>
    </w:p>
    <w:p w:rsidR="00842050" w:rsidRPr="007B19BA" w:rsidRDefault="00842050" w:rsidP="007B19BA">
      <w:pPr>
        <w:widowControl w:val="0"/>
        <w:suppressAutoHyphens w:val="0"/>
        <w:spacing w:before="240" w:after="60"/>
        <w:jc w:val="center"/>
        <w:rPr>
          <w:rFonts w:ascii="Arial" w:hAnsi="Arial" w:cs="Times New Roman"/>
          <w:b/>
          <w:kern w:val="2"/>
          <w:sz w:val="28"/>
          <w:szCs w:val="20"/>
          <w:u w:val="single"/>
          <w:lang w:val="el-GR" w:eastAsia="el-GR"/>
        </w:rPr>
      </w:pPr>
      <w:r w:rsidRPr="007B19BA">
        <w:rPr>
          <w:rFonts w:ascii="Arial" w:hAnsi="Arial" w:cs="Arial"/>
          <w:szCs w:val="22"/>
          <w:lang w:val="el-GR" w:eastAsia="el-GR"/>
        </w:rPr>
        <w:t>5)</w:t>
      </w:r>
      <w:r w:rsidRPr="007B19BA">
        <w:rPr>
          <w:rFonts w:ascii="Arial" w:hAnsi="Arial" w:cs="Arial"/>
          <w:szCs w:val="22"/>
          <w:lang w:val="el-GR" w:eastAsia="el-GR"/>
        </w:rPr>
        <w:tab/>
        <w:t>Οι προσφέροντες υποχρεούνται, με ποινή αποκλεισμού, να προσκομίσουν δείγμα εντελώς όμοιων κάδων  με τους προσφερόμενους στο αμαξοστάσιο του Δήμου επί αποδείξει μέχρι 3 ημέρες πριν από την ημέρα διενέργειας του διαγωνισμού. Η απόδειξη θα κατατεθεί στον φάκελο της τεχνικής προσφοράς του διαγωνιζόμενου.</w:t>
      </w:r>
      <w:r w:rsidRPr="007B19BA">
        <w:rPr>
          <w:rFonts w:ascii="Arial" w:hAnsi="Arial" w:cs="Arial"/>
          <w:szCs w:val="22"/>
          <w:lang w:val="el-GR" w:eastAsia="el-GR"/>
        </w:rPr>
        <w:tab/>
      </w:r>
      <w:r w:rsidRPr="007B19BA">
        <w:rPr>
          <w:rFonts w:ascii="Arial" w:hAnsi="Arial" w:cs="Arial"/>
          <w:szCs w:val="22"/>
          <w:lang w:val="el-GR" w:eastAsia="el-GR"/>
        </w:rPr>
        <w:tab/>
      </w:r>
      <w:r w:rsidRPr="007B19BA">
        <w:rPr>
          <w:rFonts w:ascii="Arial" w:hAnsi="Arial" w:cs="Arial"/>
          <w:szCs w:val="22"/>
          <w:lang w:val="el-GR" w:eastAsia="el-GR"/>
        </w:rPr>
        <w:tab/>
      </w:r>
      <w:r w:rsidRPr="007B19BA">
        <w:rPr>
          <w:rFonts w:ascii="Arial" w:hAnsi="Arial" w:cs="Arial"/>
          <w:szCs w:val="22"/>
          <w:lang w:val="el-GR" w:eastAsia="el-GR"/>
        </w:rPr>
        <w:tab/>
      </w:r>
      <w:r w:rsidRPr="007B19BA">
        <w:rPr>
          <w:rFonts w:ascii="Arial" w:hAnsi="Arial" w:cs="Arial"/>
          <w:szCs w:val="22"/>
          <w:lang w:val="el-GR" w:eastAsia="el-GR"/>
        </w:rPr>
        <w:tab/>
      </w:r>
      <w:r w:rsidRPr="007B19BA">
        <w:rPr>
          <w:rFonts w:ascii="Arial" w:hAnsi="Arial" w:cs="Arial"/>
          <w:szCs w:val="22"/>
          <w:lang w:val="el-GR" w:eastAsia="el-GR"/>
        </w:rPr>
        <w:tab/>
      </w:r>
      <w:r w:rsidRPr="007B19BA">
        <w:rPr>
          <w:rFonts w:ascii="Arial" w:hAnsi="Arial" w:cs="Arial"/>
          <w:szCs w:val="22"/>
          <w:lang w:val="el-GR" w:eastAsia="el-GR"/>
        </w:rPr>
        <w:tab/>
      </w:r>
      <w:r w:rsidRPr="007B19BA">
        <w:rPr>
          <w:rFonts w:ascii="Arial" w:hAnsi="Arial" w:cs="Arial"/>
          <w:szCs w:val="22"/>
          <w:lang w:val="el-GR" w:eastAsia="el-GR"/>
        </w:rPr>
        <w:tab/>
      </w:r>
    </w:p>
    <w:p w:rsidR="00842050" w:rsidRPr="007B19BA" w:rsidRDefault="00842050" w:rsidP="007B19BA">
      <w:pPr>
        <w:widowControl w:val="0"/>
        <w:suppressAutoHyphens w:val="0"/>
        <w:spacing w:before="240" w:after="60"/>
        <w:jc w:val="center"/>
        <w:rPr>
          <w:rFonts w:ascii="Arial" w:hAnsi="Arial" w:cs="Times New Roman"/>
          <w:kern w:val="2"/>
          <w:sz w:val="28"/>
          <w:szCs w:val="20"/>
          <w:lang w:val="el-GR" w:eastAsia="el-GR"/>
        </w:rPr>
      </w:pPr>
    </w:p>
    <w:p w:rsidR="00842050" w:rsidRPr="007B19BA" w:rsidRDefault="00842050" w:rsidP="007B19BA">
      <w:pPr>
        <w:widowControl w:val="0"/>
        <w:suppressAutoHyphens w:val="0"/>
        <w:spacing w:after="0"/>
        <w:rPr>
          <w:rFonts w:ascii="Arial" w:hAnsi="Arial" w:cs="Times New Roman"/>
          <w:kern w:val="2"/>
          <w:sz w:val="24"/>
          <w:szCs w:val="20"/>
          <w:lang w:val="el-GR" w:eastAsia="el-GR"/>
        </w:rPr>
      </w:pPr>
    </w:p>
    <w:p w:rsidR="00842050" w:rsidRPr="007B19BA" w:rsidRDefault="00842050" w:rsidP="007B19BA">
      <w:pPr>
        <w:widowControl w:val="0"/>
        <w:suppressAutoHyphens w:val="0"/>
        <w:wordWrap w:val="0"/>
        <w:spacing w:after="0"/>
        <w:rPr>
          <w:rFonts w:ascii="Arial" w:hAnsi="Arial" w:cs="Arial"/>
          <w:kern w:val="2"/>
          <w:szCs w:val="22"/>
          <w:lang w:val="el-GR" w:eastAsia="el-GR"/>
        </w:rPr>
      </w:pPr>
    </w:p>
    <w:tbl>
      <w:tblPr>
        <w:tblW w:w="8748" w:type="dxa"/>
        <w:tblLook w:val="01E0" w:firstRow="1" w:lastRow="1" w:firstColumn="1" w:lastColumn="1" w:noHBand="0" w:noVBand="0"/>
      </w:tblPr>
      <w:tblGrid>
        <w:gridCol w:w="2518"/>
        <w:gridCol w:w="3170"/>
        <w:gridCol w:w="3060"/>
      </w:tblGrid>
      <w:tr w:rsidR="00842050" w:rsidRPr="00F46448" w:rsidTr="006607EA">
        <w:tc>
          <w:tcPr>
            <w:tcW w:w="2518" w:type="dxa"/>
            <w:shd w:val="clear" w:color="auto" w:fill="auto"/>
          </w:tcPr>
          <w:p w:rsidR="00842050" w:rsidRPr="007B19BA" w:rsidRDefault="00842050" w:rsidP="007B19BA">
            <w:pPr>
              <w:widowControl w:val="0"/>
              <w:suppressAutoHyphens w:val="0"/>
              <w:wordWrap w:val="0"/>
              <w:spacing w:after="0"/>
              <w:jc w:val="center"/>
              <w:rPr>
                <w:rFonts w:ascii="Verdana" w:hAnsi="Verdana" w:cs="Times New Roman"/>
                <w:kern w:val="2"/>
                <w:sz w:val="20"/>
                <w:szCs w:val="20"/>
                <w:lang w:val="el-GR" w:eastAsia="el-GR"/>
              </w:rPr>
            </w:pPr>
          </w:p>
        </w:tc>
        <w:tc>
          <w:tcPr>
            <w:tcW w:w="3170" w:type="dxa"/>
          </w:tcPr>
          <w:p w:rsidR="00842050" w:rsidRPr="007B19BA" w:rsidRDefault="00842050" w:rsidP="007B19BA">
            <w:pPr>
              <w:widowControl w:val="0"/>
              <w:suppressAutoHyphens w:val="0"/>
              <w:wordWrap w:val="0"/>
              <w:spacing w:after="0"/>
              <w:rPr>
                <w:rFonts w:ascii="Verdana" w:hAnsi="Verdana" w:cs="Times New Roman"/>
                <w:kern w:val="2"/>
                <w:sz w:val="20"/>
                <w:szCs w:val="20"/>
                <w:lang w:val="el-GR" w:eastAsia="el-GR"/>
              </w:rPr>
            </w:pPr>
            <w:r w:rsidRPr="007B19BA">
              <w:rPr>
                <w:rFonts w:ascii="Arial" w:hAnsi="Arial" w:cs="Arial"/>
                <w:kern w:val="2"/>
                <w:sz w:val="20"/>
                <w:szCs w:val="20"/>
                <w:lang w:val="el-GR" w:eastAsia="el-GR"/>
              </w:rPr>
              <w:t xml:space="preserve"> </w:t>
            </w:r>
            <w:r w:rsidRPr="007B19BA">
              <w:rPr>
                <w:rFonts w:ascii="Verdana" w:hAnsi="Verdana" w:cs="Times New Roman"/>
                <w:kern w:val="2"/>
                <w:sz w:val="20"/>
                <w:szCs w:val="20"/>
                <w:lang w:val="el-GR" w:eastAsia="el-GR"/>
              </w:rPr>
              <w:t xml:space="preserve">      </w:t>
            </w:r>
          </w:p>
          <w:p w:rsidR="00842050" w:rsidRPr="007B19BA" w:rsidRDefault="00842050" w:rsidP="007B19BA">
            <w:pPr>
              <w:widowControl w:val="0"/>
              <w:suppressAutoHyphens w:val="0"/>
              <w:wordWrap w:val="0"/>
              <w:spacing w:after="0" w:line="360" w:lineRule="auto"/>
              <w:jc w:val="center"/>
              <w:rPr>
                <w:rFonts w:ascii="Verdana" w:hAnsi="Verdana" w:cs="Times New Roman"/>
                <w:kern w:val="2"/>
                <w:sz w:val="20"/>
                <w:szCs w:val="20"/>
                <w:lang w:val="el-GR" w:eastAsia="el-GR"/>
              </w:rPr>
            </w:pPr>
            <w:r w:rsidRPr="007B19BA">
              <w:rPr>
                <w:rFonts w:ascii="Verdana" w:hAnsi="Verdana" w:cs="Times New Roman"/>
                <w:kern w:val="2"/>
                <w:sz w:val="20"/>
                <w:szCs w:val="20"/>
                <w:lang w:val="el-GR" w:eastAsia="el-GR"/>
              </w:rPr>
              <w:t>Ο ΠΡΟΙΣΤΑΜΕΝΟΣ ΚΑΘΑΡΙΟΤΗΤΑΣ ΚΑΙ ΑΝΑΚΥΚΛΩΣΗΣ</w:t>
            </w:r>
          </w:p>
          <w:p w:rsidR="00842050" w:rsidRPr="007B19BA" w:rsidRDefault="00842050" w:rsidP="007B19BA">
            <w:pPr>
              <w:widowControl w:val="0"/>
              <w:suppressAutoHyphens w:val="0"/>
              <w:wordWrap w:val="0"/>
              <w:spacing w:after="0" w:line="360" w:lineRule="auto"/>
              <w:jc w:val="center"/>
              <w:rPr>
                <w:rFonts w:ascii="Verdana" w:hAnsi="Verdana" w:cs="Times New Roman"/>
                <w:kern w:val="2"/>
                <w:sz w:val="20"/>
                <w:szCs w:val="20"/>
                <w:lang w:val="el-GR" w:eastAsia="el-GR"/>
              </w:rPr>
            </w:pPr>
          </w:p>
          <w:p w:rsidR="00842050" w:rsidRPr="007B19BA" w:rsidRDefault="00842050" w:rsidP="007B19BA">
            <w:pPr>
              <w:widowControl w:val="0"/>
              <w:suppressAutoHyphens w:val="0"/>
              <w:wordWrap w:val="0"/>
              <w:spacing w:after="0" w:line="360" w:lineRule="auto"/>
              <w:jc w:val="center"/>
              <w:rPr>
                <w:rFonts w:ascii="Verdana" w:hAnsi="Verdana" w:cs="Times New Roman"/>
                <w:kern w:val="2"/>
                <w:sz w:val="20"/>
                <w:szCs w:val="20"/>
                <w:lang w:val="el-GR" w:eastAsia="el-GR"/>
              </w:rPr>
            </w:pPr>
            <w:r w:rsidRPr="007B19BA">
              <w:rPr>
                <w:rFonts w:ascii="Verdana" w:hAnsi="Verdana" w:cs="Times New Roman"/>
                <w:kern w:val="2"/>
                <w:sz w:val="20"/>
                <w:szCs w:val="20"/>
                <w:lang w:val="el-GR" w:eastAsia="el-GR"/>
              </w:rPr>
              <w:t>Γ.ΒΛΑΧΑΚΗΣ</w:t>
            </w:r>
          </w:p>
          <w:p w:rsidR="00842050" w:rsidRPr="007B19BA" w:rsidRDefault="00842050" w:rsidP="007B19BA">
            <w:pPr>
              <w:widowControl w:val="0"/>
              <w:suppressAutoHyphens w:val="0"/>
              <w:wordWrap w:val="0"/>
              <w:spacing w:after="0" w:line="360" w:lineRule="auto"/>
              <w:jc w:val="center"/>
              <w:rPr>
                <w:rFonts w:ascii="Verdana" w:hAnsi="Verdana" w:cs="Times New Roman"/>
                <w:kern w:val="2"/>
                <w:sz w:val="20"/>
                <w:szCs w:val="20"/>
                <w:lang w:val="el-GR" w:eastAsia="el-GR"/>
              </w:rPr>
            </w:pPr>
            <w:r w:rsidRPr="007B19BA">
              <w:rPr>
                <w:rFonts w:ascii="Verdana" w:hAnsi="Verdana" w:cs="Times New Roman"/>
                <w:kern w:val="2"/>
                <w:sz w:val="20"/>
                <w:szCs w:val="20"/>
                <w:lang w:val="el-GR" w:eastAsia="el-GR"/>
              </w:rPr>
              <w:t>ΗΛ/ΓΟΣ ΜΗΧ/ΚΟΣ ΤΕ</w:t>
            </w:r>
          </w:p>
        </w:tc>
        <w:tc>
          <w:tcPr>
            <w:tcW w:w="3060" w:type="dxa"/>
            <w:shd w:val="clear" w:color="auto" w:fill="auto"/>
          </w:tcPr>
          <w:p w:rsidR="00842050" w:rsidRPr="000C7AD5" w:rsidRDefault="00842050" w:rsidP="007B19BA">
            <w:pPr>
              <w:widowControl w:val="0"/>
              <w:suppressAutoHyphens w:val="0"/>
              <w:wordWrap w:val="0"/>
              <w:spacing w:after="0" w:line="360" w:lineRule="auto"/>
              <w:rPr>
                <w:rFonts w:ascii="Verdana" w:hAnsi="Verdana" w:cs="Times New Roman"/>
                <w:kern w:val="2"/>
                <w:sz w:val="20"/>
                <w:szCs w:val="20"/>
                <w:lang w:val="el-GR" w:eastAsia="el-GR"/>
              </w:rPr>
            </w:pPr>
            <w:r w:rsidRPr="007B19BA">
              <w:rPr>
                <w:rFonts w:ascii="Verdana" w:hAnsi="Verdana" w:cs="Times New Roman"/>
                <w:kern w:val="2"/>
                <w:sz w:val="20"/>
                <w:szCs w:val="20"/>
                <w:lang w:val="el-GR" w:eastAsia="el-GR"/>
              </w:rPr>
              <w:t xml:space="preserve">ΝΑΥΠΑΚΤΟΣ       </w:t>
            </w:r>
            <w:r>
              <w:rPr>
                <w:rFonts w:ascii="Verdana" w:hAnsi="Verdana" w:cs="Times New Roman"/>
                <w:kern w:val="2"/>
                <w:sz w:val="20"/>
                <w:szCs w:val="20"/>
                <w:lang w:val="el-GR" w:eastAsia="el-GR"/>
              </w:rPr>
              <w:t>18-9</w:t>
            </w:r>
            <w:r w:rsidRPr="000C7AD5">
              <w:rPr>
                <w:rFonts w:ascii="Verdana" w:hAnsi="Verdana" w:cs="Times New Roman"/>
                <w:kern w:val="2"/>
                <w:sz w:val="20"/>
                <w:szCs w:val="20"/>
                <w:lang w:val="el-GR" w:eastAsia="el-GR"/>
              </w:rPr>
              <w:t>-2019</w:t>
            </w:r>
          </w:p>
          <w:p w:rsidR="00842050" w:rsidRPr="007B19BA" w:rsidRDefault="00842050" w:rsidP="007B19BA">
            <w:pPr>
              <w:widowControl w:val="0"/>
              <w:suppressAutoHyphens w:val="0"/>
              <w:wordWrap w:val="0"/>
              <w:spacing w:after="0"/>
              <w:jc w:val="center"/>
              <w:rPr>
                <w:rFonts w:ascii="Verdana" w:hAnsi="Verdana" w:cs="Times New Roman"/>
                <w:kern w:val="2"/>
                <w:sz w:val="20"/>
                <w:szCs w:val="20"/>
                <w:lang w:val="el-GR" w:eastAsia="el-GR"/>
              </w:rPr>
            </w:pPr>
            <w:r w:rsidRPr="007B19BA">
              <w:rPr>
                <w:rFonts w:ascii="Verdana" w:hAnsi="Verdana" w:cs="Times New Roman"/>
                <w:kern w:val="2"/>
                <w:sz w:val="20"/>
                <w:szCs w:val="20"/>
                <w:lang w:val="el-GR" w:eastAsia="el-GR"/>
              </w:rPr>
              <w:t>Ο ΔΙΕΥΘΥΝΤΗΣ ΠΕΡΙΒΑΛΛΟΝΤΟΣ &amp;ΠΟΙΟΤΗΤΑΣ ΖΩΗΣ</w:t>
            </w:r>
          </w:p>
          <w:p w:rsidR="00842050" w:rsidRPr="007B19BA" w:rsidRDefault="00842050" w:rsidP="007B19BA">
            <w:pPr>
              <w:widowControl w:val="0"/>
              <w:suppressAutoHyphens w:val="0"/>
              <w:wordWrap w:val="0"/>
              <w:spacing w:after="0"/>
              <w:jc w:val="center"/>
              <w:rPr>
                <w:rFonts w:ascii="Verdana" w:hAnsi="Verdana" w:cs="Times New Roman"/>
                <w:kern w:val="2"/>
                <w:sz w:val="20"/>
                <w:szCs w:val="20"/>
                <w:lang w:val="el-GR" w:eastAsia="el-GR"/>
              </w:rPr>
            </w:pPr>
          </w:p>
          <w:p w:rsidR="00842050" w:rsidRPr="007B19BA" w:rsidRDefault="00842050" w:rsidP="007B19BA">
            <w:pPr>
              <w:widowControl w:val="0"/>
              <w:suppressAutoHyphens w:val="0"/>
              <w:wordWrap w:val="0"/>
              <w:spacing w:after="0"/>
              <w:jc w:val="center"/>
              <w:rPr>
                <w:rFonts w:ascii="Verdana" w:hAnsi="Verdana" w:cs="Times New Roman"/>
                <w:kern w:val="2"/>
                <w:sz w:val="20"/>
                <w:szCs w:val="20"/>
                <w:lang w:val="el-GR" w:eastAsia="el-GR"/>
              </w:rPr>
            </w:pPr>
          </w:p>
          <w:p w:rsidR="00842050" w:rsidRPr="007B19BA" w:rsidRDefault="00842050" w:rsidP="007B19BA">
            <w:pPr>
              <w:widowControl w:val="0"/>
              <w:suppressAutoHyphens w:val="0"/>
              <w:wordWrap w:val="0"/>
              <w:spacing w:after="0"/>
              <w:jc w:val="center"/>
              <w:rPr>
                <w:rFonts w:ascii="Verdana" w:hAnsi="Verdana" w:cs="Times New Roman"/>
                <w:kern w:val="2"/>
                <w:sz w:val="20"/>
                <w:szCs w:val="20"/>
                <w:lang w:val="el-GR" w:eastAsia="el-GR"/>
              </w:rPr>
            </w:pPr>
          </w:p>
          <w:p w:rsidR="00842050" w:rsidRPr="007B19BA" w:rsidRDefault="00842050" w:rsidP="007B19BA">
            <w:pPr>
              <w:widowControl w:val="0"/>
              <w:suppressAutoHyphens w:val="0"/>
              <w:wordWrap w:val="0"/>
              <w:spacing w:after="0"/>
              <w:jc w:val="center"/>
              <w:rPr>
                <w:rFonts w:ascii="Verdana" w:hAnsi="Verdana" w:cs="Times New Roman"/>
                <w:kern w:val="2"/>
                <w:sz w:val="20"/>
                <w:szCs w:val="20"/>
                <w:lang w:val="el-GR" w:eastAsia="el-GR"/>
              </w:rPr>
            </w:pPr>
            <w:r w:rsidRPr="007B19BA">
              <w:rPr>
                <w:rFonts w:ascii="Verdana" w:hAnsi="Verdana" w:cs="Times New Roman"/>
                <w:kern w:val="2"/>
                <w:sz w:val="20"/>
                <w:szCs w:val="20"/>
                <w:lang w:val="el-GR" w:eastAsia="el-GR"/>
              </w:rPr>
              <w:t>ΝΙΚΗΤΑΣ ΠΟΛΥΔΩΡΟΣ</w:t>
            </w:r>
          </w:p>
          <w:p w:rsidR="00842050" w:rsidRPr="007B19BA" w:rsidRDefault="00842050" w:rsidP="007B19BA">
            <w:pPr>
              <w:widowControl w:val="0"/>
              <w:suppressAutoHyphens w:val="0"/>
              <w:wordWrap w:val="0"/>
              <w:spacing w:after="0"/>
              <w:rPr>
                <w:rFonts w:ascii="Verdana" w:hAnsi="Verdana" w:cs="Times New Roman"/>
                <w:kern w:val="2"/>
                <w:sz w:val="20"/>
                <w:szCs w:val="20"/>
                <w:lang w:val="el-GR" w:eastAsia="el-GR"/>
              </w:rPr>
            </w:pPr>
            <w:r w:rsidRPr="007B19BA">
              <w:rPr>
                <w:rFonts w:ascii="Verdana" w:hAnsi="Verdana" w:cs="Times New Roman"/>
                <w:kern w:val="2"/>
                <w:sz w:val="20"/>
                <w:szCs w:val="20"/>
                <w:lang w:val="el-GR" w:eastAsia="el-GR"/>
              </w:rPr>
              <w:t xml:space="preserve">      ΗΛ/ΓΟΣ ΜΗΧ/ΚΟΣ  ΤΕ</w:t>
            </w:r>
          </w:p>
        </w:tc>
      </w:tr>
    </w:tbl>
    <w:p w:rsidR="00842050" w:rsidRPr="007B19BA" w:rsidRDefault="00842050" w:rsidP="007B19BA">
      <w:pPr>
        <w:widowControl w:val="0"/>
        <w:tabs>
          <w:tab w:val="left" w:pos="568"/>
        </w:tabs>
        <w:suppressAutoHyphens w:val="0"/>
        <w:spacing w:after="0"/>
        <w:ind w:left="568" w:right="-1064" w:hanging="568"/>
        <w:rPr>
          <w:rFonts w:ascii="Arial" w:hAnsi="Arial" w:cs="Times New Roman"/>
          <w:kern w:val="2"/>
          <w:sz w:val="21"/>
          <w:szCs w:val="20"/>
          <w:lang w:val="el-GR" w:eastAsia="el-GR"/>
        </w:rPr>
      </w:pPr>
    </w:p>
    <w:p w:rsidR="00842050" w:rsidRPr="007B19BA" w:rsidRDefault="00842050" w:rsidP="007B19BA">
      <w:pPr>
        <w:widowControl w:val="0"/>
        <w:suppressAutoHyphens w:val="0"/>
        <w:spacing w:after="0"/>
        <w:rPr>
          <w:rFonts w:ascii="Arial" w:hAnsi="Arial" w:cs="Times New Roman"/>
          <w:kern w:val="2"/>
          <w:sz w:val="24"/>
          <w:szCs w:val="20"/>
          <w:lang w:val="el-GR" w:eastAsia="el-GR"/>
        </w:rPr>
      </w:pPr>
    </w:p>
    <w:p w:rsidR="00842050" w:rsidRPr="007B19BA" w:rsidRDefault="00842050" w:rsidP="007B19BA">
      <w:pPr>
        <w:widowControl w:val="0"/>
        <w:suppressAutoHyphens w:val="0"/>
        <w:spacing w:after="0"/>
        <w:jc w:val="left"/>
        <w:rPr>
          <w:rFonts w:ascii="Arial" w:hAnsi="Arial" w:cs="Times New Roman"/>
          <w:kern w:val="2"/>
          <w:sz w:val="28"/>
          <w:szCs w:val="20"/>
          <w:lang w:val="el-GR" w:eastAsia="el-GR"/>
        </w:rPr>
      </w:pPr>
    </w:p>
    <w:p w:rsidR="00842050" w:rsidRPr="000244AB" w:rsidRDefault="00842050" w:rsidP="000244AB">
      <w:pPr>
        <w:pStyle w:val="af5"/>
        <w:rPr>
          <w:lang w:val="el-GR"/>
        </w:rPr>
      </w:pPr>
    </w:p>
  </w:endnote>
  <w:endnote w:id="2">
    <w:p w:rsidR="00B1531F" w:rsidRPr="00B1531F" w:rsidRDefault="00B1531F" w:rsidP="00B1531F">
      <w:pPr>
        <w:pStyle w:val="af5"/>
        <w:tabs>
          <w:tab w:val="left" w:pos="284"/>
        </w:tabs>
        <w:rPr>
          <w:lang w:val="el-GR"/>
        </w:rPr>
      </w:pPr>
    </w:p>
  </w:endnote>
  <w:endnote w:id="3">
    <w:p w:rsidR="00B1531F" w:rsidRPr="00B1531F" w:rsidRDefault="00B1531F" w:rsidP="00B1531F">
      <w:pPr>
        <w:pStyle w:val="af5"/>
        <w:tabs>
          <w:tab w:val="left" w:pos="284"/>
        </w:tabs>
        <w:rPr>
          <w:lang w:val="el-GR"/>
        </w:rPr>
      </w:pPr>
    </w:p>
  </w:endnote>
  <w:endnote w:id="4">
    <w:p w:rsidR="00B1531F" w:rsidRPr="00B1531F" w:rsidRDefault="00B1531F" w:rsidP="00B1531F">
      <w:pPr>
        <w:pStyle w:val="af5"/>
        <w:tabs>
          <w:tab w:val="left" w:pos="284"/>
        </w:tabs>
        <w:rPr>
          <w:lang w:val="el-GR"/>
        </w:rPr>
      </w:pPr>
    </w:p>
  </w:endnote>
  <w:endnote w:id="5">
    <w:p w:rsidR="00B1531F" w:rsidRPr="00B1531F" w:rsidRDefault="00B1531F" w:rsidP="00B1531F">
      <w:pPr>
        <w:pStyle w:val="af5"/>
        <w:tabs>
          <w:tab w:val="left" w:pos="284"/>
        </w:tabs>
        <w:rPr>
          <w:lang w:val="el-GR"/>
        </w:rPr>
      </w:pPr>
    </w:p>
  </w:endnote>
  <w:endnote w:id="6">
    <w:p w:rsidR="00B1531F" w:rsidRPr="00B1531F" w:rsidRDefault="00B1531F" w:rsidP="00B1531F">
      <w:pPr>
        <w:pStyle w:val="af5"/>
        <w:tabs>
          <w:tab w:val="left" w:pos="284"/>
        </w:tabs>
        <w:rPr>
          <w:lang w:val="el-GR"/>
        </w:rPr>
      </w:pPr>
    </w:p>
  </w:endnote>
  <w:endnote w:id="7">
    <w:p w:rsidR="00B1531F" w:rsidRPr="00B1531F" w:rsidRDefault="00B1531F" w:rsidP="00B1531F">
      <w:pPr>
        <w:pStyle w:val="af5"/>
        <w:tabs>
          <w:tab w:val="left" w:pos="284"/>
        </w:tabs>
        <w:rPr>
          <w:lang w:val="el-GR"/>
        </w:rPr>
      </w:pPr>
    </w:p>
  </w:endnote>
  <w:endnote w:id="8">
    <w:p w:rsidR="00B1531F" w:rsidRPr="00B1531F" w:rsidRDefault="00B1531F" w:rsidP="00B1531F">
      <w:pPr>
        <w:pStyle w:val="af5"/>
        <w:tabs>
          <w:tab w:val="left" w:pos="284"/>
        </w:tabs>
        <w:rPr>
          <w:lang w:val="el-GR"/>
        </w:rPr>
      </w:pPr>
    </w:p>
  </w:endnote>
  <w:endnote w:id="9">
    <w:p w:rsidR="00B1531F" w:rsidRPr="00B1531F" w:rsidRDefault="00B1531F" w:rsidP="00B1531F">
      <w:pPr>
        <w:pStyle w:val="af5"/>
        <w:tabs>
          <w:tab w:val="left" w:pos="284"/>
        </w:tabs>
        <w:rPr>
          <w:lang w:val="el-GR"/>
        </w:rPr>
      </w:pPr>
    </w:p>
  </w:endnote>
  <w:endnote w:id="10">
    <w:p w:rsidR="00B1531F" w:rsidRPr="00B1531F" w:rsidRDefault="00B1531F" w:rsidP="00B1531F">
      <w:pPr>
        <w:pStyle w:val="af5"/>
        <w:tabs>
          <w:tab w:val="left" w:pos="284"/>
        </w:tabs>
        <w:rPr>
          <w:lang w:val="el-GR"/>
        </w:rPr>
      </w:pPr>
    </w:p>
  </w:endnote>
  <w:endnote w:id="11">
    <w:p w:rsidR="00B1531F" w:rsidRPr="00B1531F" w:rsidRDefault="00B1531F" w:rsidP="00B1531F">
      <w:pPr>
        <w:pStyle w:val="af5"/>
        <w:tabs>
          <w:tab w:val="left" w:pos="284"/>
        </w:tabs>
        <w:rPr>
          <w:lang w:val="el-GR"/>
        </w:rPr>
      </w:pPr>
    </w:p>
  </w:endnote>
  <w:endnote w:id="12">
    <w:p w:rsidR="00B1531F" w:rsidRPr="00B1531F" w:rsidRDefault="00B1531F" w:rsidP="00B1531F">
      <w:pPr>
        <w:pStyle w:val="af5"/>
        <w:tabs>
          <w:tab w:val="left" w:pos="284"/>
        </w:tabs>
        <w:rPr>
          <w:lang w:val="el-GR"/>
        </w:rPr>
      </w:pPr>
    </w:p>
  </w:endnote>
  <w:endnote w:id="13">
    <w:p w:rsidR="00B1531F" w:rsidRPr="00B1531F" w:rsidRDefault="00B1531F" w:rsidP="00B1531F">
      <w:pPr>
        <w:pStyle w:val="af5"/>
        <w:tabs>
          <w:tab w:val="left" w:pos="284"/>
        </w:tabs>
        <w:rPr>
          <w:lang w:val="el-GR"/>
        </w:rPr>
      </w:pPr>
    </w:p>
  </w:endnote>
  <w:endnote w:id="14">
    <w:p w:rsidR="00B1531F" w:rsidRPr="00B1531F" w:rsidRDefault="00B1531F" w:rsidP="00B1531F">
      <w:pPr>
        <w:pStyle w:val="af5"/>
        <w:tabs>
          <w:tab w:val="left" w:pos="284"/>
        </w:tabs>
        <w:rPr>
          <w:lang w:val="el-GR"/>
        </w:rPr>
      </w:pPr>
    </w:p>
  </w:endnote>
  <w:endnote w:id="15">
    <w:p w:rsidR="00B1531F" w:rsidRPr="00B1531F" w:rsidRDefault="00B1531F" w:rsidP="00B1531F">
      <w:pPr>
        <w:pStyle w:val="af5"/>
        <w:tabs>
          <w:tab w:val="left" w:pos="284"/>
        </w:tabs>
        <w:rPr>
          <w:lang w:val="el-GR"/>
        </w:rPr>
      </w:pPr>
    </w:p>
  </w:endnote>
  <w:endnote w:id="16">
    <w:p w:rsidR="00B1531F" w:rsidRPr="00B1531F" w:rsidRDefault="00B1531F" w:rsidP="00B1531F">
      <w:pPr>
        <w:pStyle w:val="af5"/>
        <w:tabs>
          <w:tab w:val="left" w:pos="284"/>
        </w:tabs>
        <w:rPr>
          <w:lang w:val="el-GR"/>
        </w:rPr>
      </w:pPr>
    </w:p>
  </w:endnote>
  <w:endnote w:id="17">
    <w:p w:rsidR="00B1531F" w:rsidRPr="00B1531F" w:rsidRDefault="00B1531F" w:rsidP="00B1531F">
      <w:pPr>
        <w:pStyle w:val="af5"/>
        <w:tabs>
          <w:tab w:val="left" w:pos="284"/>
        </w:tabs>
        <w:rPr>
          <w:lang w:val="el-GR"/>
        </w:rPr>
      </w:pPr>
    </w:p>
  </w:endnote>
  <w:endnote w:id="18">
    <w:p w:rsidR="00B1531F" w:rsidRPr="00B1531F" w:rsidRDefault="00B1531F" w:rsidP="00B1531F">
      <w:pPr>
        <w:pStyle w:val="af5"/>
        <w:tabs>
          <w:tab w:val="left" w:pos="284"/>
        </w:tabs>
        <w:rPr>
          <w:lang w:val="el-GR"/>
        </w:rPr>
      </w:pPr>
    </w:p>
  </w:endnote>
  <w:endnote w:id="19">
    <w:p w:rsidR="00B1531F" w:rsidRPr="00B1531F" w:rsidRDefault="00B1531F" w:rsidP="00B1531F">
      <w:pPr>
        <w:pStyle w:val="af5"/>
        <w:tabs>
          <w:tab w:val="left" w:pos="284"/>
        </w:tabs>
        <w:rPr>
          <w:lang w:val="el-GR"/>
        </w:rPr>
      </w:pPr>
    </w:p>
  </w:endnote>
  <w:endnote w:id="20">
    <w:p w:rsidR="00B1531F" w:rsidRPr="00B1531F" w:rsidRDefault="00B1531F" w:rsidP="00B1531F">
      <w:pPr>
        <w:pStyle w:val="af5"/>
        <w:tabs>
          <w:tab w:val="left" w:pos="284"/>
        </w:tabs>
        <w:rPr>
          <w:lang w:val="el-GR"/>
        </w:rPr>
      </w:pPr>
    </w:p>
  </w:endnote>
  <w:endnote w:id="21">
    <w:p w:rsidR="00B1531F" w:rsidRPr="00B1531F" w:rsidRDefault="00B1531F" w:rsidP="00B1531F">
      <w:pPr>
        <w:pStyle w:val="af5"/>
        <w:tabs>
          <w:tab w:val="left" w:pos="284"/>
        </w:tabs>
        <w:rPr>
          <w:lang w:val="el-GR"/>
        </w:rPr>
      </w:pPr>
    </w:p>
  </w:endnote>
  <w:endnote w:id="22">
    <w:p w:rsidR="00B1531F" w:rsidRPr="00B1531F" w:rsidRDefault="00B1531F" w:rsidP="00B1531F">
      <w:pPr>
        <w:pStyle w:val="af5"/>
        <w:tabs>
          <w:tab w:val="left" w:pos="284"/>
        </w:tabs>
        <w:rPr>
          <w:lang w:val="el-GR"/>
        </w:rPr>
      </w:pPr>
    </w:p>
  </w:endnote>
  <w:endnote w:id="23">
    <w:p w:rsidR="00B1531F" w:rsidRPr="00B1531F" w:rsidRDefault="00B1531F" w:rsidP="00B1531F">
      <w:pPr>
        <w:pStyle w:val="af5"/>
        <w:tabs>
          <w:tab w:val="left" w:pos="284"/>
        </w:tabs>
        <w:rPr>
          <w:lang w:val="el-GR"/>
        </w:rPr>
      </w:pPr>
    </w:p>
  </w:endnote>
  <w:endnote w:id="24">
    <w:p w:rsidR="00B1531F" w:rsidRPr="00B1531F" w:rsidRDefault="00B1531F" w:rsidP="00B1531F">
      <w:pPr>
        <w:pStyle w:val="af5"/>
        <w:tabs>
          <w:tab w:val="left" w:pos="284"/>
        </w:tabs>
        <w:rPr>
          <w:lang w:val="el-GR"/>
        </w:rPr>
      </w:pPr>
    </w:p>
  </w:endnote>
  <w:endnote w:id="25">
    <w:p w:rsidR="00B1531F" w:rsidRPr="00B1531F" w:rsidRDefault="00B1531F" w:rsidP="00B1531F">
      <w:pPr>
        <w:pStyle w:val="af5"/>
        <w:tabs>
          <w:tab w:val="left" w:pos="284"/>
        </w:tabs>
        <w:rPr>
          <w:lang w:val="el-GR"/>
        </w:rPr>
      </w:pPr>
    </w:p>
  </w:endnote>
  <w:endnote w:id="26">
    <w:p w:rsidR="00B1531F" w:rsidRPr="00B1531F" w:rsidRDefault="00B1531F" w:rsidP="00B1531F">
      <w:pPr>
        <w:pStyle w:val="af5"/>
        <w:tabs>
          <w:tab w:val="left" w:pos="284"/>
        </w:tabs>
        <w:rPr>
          <w:lang w:val="el-GR"/>
        </w:rPr>
      </w:pPr>
    </w:p>
  </w:endnote>
  <w:endnote w:id="27">
    <w:p w:rsidR="00B1531F" w:rsidRPr="00B1531F" w:rsidRDefault="00B1531F" w:rsidP="00B1531F">
      <w:pPr>
        <w:pStyle w:val="af5"/>
        <w:tabs>
          <w:tab w:val="left" w:pos="284"/>
        </w:tabs>
        <w:rPr>
          <w:lang w:val="el-GR"/>
        </w:rPr>
      </w:pPr>
    </w:p>
  </w:endnote>
  <w:endnote w:id="28">
    <w:p w:rsidR="00B1531F" w:rsidRPr="00B1531F" w:rsidRDefault="00B1531F" w:rsidP="00B1531F">
      <w:pPr>
        <w:pStyle w:val="af5"/>
        <w:tabs>
          <w:tab w:val="left" w:pos="284"/>
        </w:tabs>
        <w:rPr>
          <w:lang w:val="el-GR"/>
        </w:rPr>
      </w:pPr>
    </w:p>
  </w:endnote>
  <w:endnote w:id="29">
    <w:p w:rsidR="00B1531F" w:rsidRPr="00B1531F" w:rsidRDefault="00B1531F" w:rsidP="00B1531F">
      <w:pPr>
        <w:pStyle w:val="af5"/>
        <w:tabs>
          <w:tab w:val="left" w:pos="284"/>
        </w:tabs>
        <w:rPr>
          <w:lang w:val="el-GR"/>
        </w:rPr>
      </w:pPr>
    </w:p>
  </w:endnote>
  <w:endnote w:id="30">
    <w:p w:rsidR="00B1531F" w:rsidRPr="00B1531F" w:rsidRDefault="00B1531F" w:rsidP="00B1531F">
      <w:pPr>
        <w:pStyle w:val="af5"/>
        <w:tabs>
          <w:tab w:val="left" w:pos="284"/>
        </w:tabs>
        <w:rPr>
          <w:lang w:val="el-GR"/>
        </w:rPr>
      </w:pPr>
    </w:p>
  </w:endnote>
  <w:endnote w:id="31">
    <w:p w:rsidR="00B1531F" w:rsidRPr="00B1531F" w:rsidRDefault="00B1531F" w:rsidP="00B1531F">
      <w:pPr>
        <w:pStyle w:val="af5"/>
        <w:tabs>
          <w:tab w:val="left" w:pos="284"/>
        </w:tabs>
        <w:rPr>
          <w:lang w:val="el-GR"/>
        </w:rPr>
      </w:pPr>
    </w:p>
  </w:endnote>
  <w:endnote w:id="32">
    <w:p w:rsidR="00B1531F" w:rsidRPr="00B1531F" w:rsidRDefault="00B1531F" w:rsidP="00B1531F">
      <w:pPr>
        <w:pStyle w:val="af5"/>
        <w:tabs>
          <w:tab w:val="left" w:pos="284"/>
        </w:tabs>
        <w:rPr>
          <w:lang w:val="el-GR"/>
        </w:rPr>
      </w:pPr>
    </w:p>
  </w:endnote>
  <w:endnote w:id="33">
    <w:p w:rsidR="00B1531F" w:rsidRPr="00B1531F" w:rsidRDefault="00B1531F" w:rsidP="00B1531F">
      <w:pPr>
        <w:pStyle w:val="af5"/>
        <w:tabs>
          <w:tab w:val="left" w:pos="284"/>
        </w:tabs>
        <w:rPr>
          <w:lang w:val="el-GR"/>
        </w:rPr>
      </w:pPr>
    </w:p>
  </w:endnote>
  <w:endnote w:id="34">
    <w:p w:rsidR="00B1531F" w:rsidRPr="00B1531F" w:rsidRDefault="00B1531F" w:rsidP="00B1531F">
      <w:pPr>
        <w:pStyle w:val="af5"/>
        <w:tabs>
          <w:tab w:val="left" w:pos="284"/>
        </w:tabs>
        <w:rPr>
          <w:lang w:val="el-GR"/>
        </w:rPr>
      </w:pPr>
    </w:p>
  </w:endnote>
  <w:endnote w:id="35">
    <w:p w:rsidR="00B1531F" w:rsidRPr="00B1531F" w:rsidRDefault="00B1531F" w:rsidP="00B1531F">
      <w:pPr>
        <w:pStyle w:val="af5"/>
        <w:tabs>
          <w:tab w:val="left" w:pos="284"/>
        </w:tabs>
        <w:rPr>
          <w:lang w:val="el-GR"/>
        </w:rPr>
      </w:pPr>
    </w:p>
  </w:endnote>
  <w:endnote w:id="36">
    <w:p w:rsidR="00B1531F" w:rsidRPr="00B1531F" w:rsidRDefault="00B1531F" w:rsidP="00B1531F">
      <w:pPr>
        <w:pStyle w:val="af5"/>
        <w:tabs>
          <w:tab w:val="left" w:pos="284"/>
        </w:tabs>
        <w:rPr>
          <w:lang w:val="el-GR"/>
        </w:rPr>
      </w:pPr>
    </w:p>
  </w:endnote>
  <w:endnote w:id="37">
    <w:p w:rsidR="00B1531F" w:rsidRPr="00B1531F" w:rsidRDefault="00B1531F" w:rsidP="00B1531F">
      <w:pPr>
        <w:pStyle w:val="af5"/>
        <w:tabs>
          <w:tab w:val="left" w:pos="284"/>
        </w:tabs>
        <w:rPr>
          <w:lang w:val="el-GR"/>
        </w:rPr>
      </w:pPr>
    </w:p>
  </w:endnote>
  <w:endnote w:id="38">
    <w:p w:rsidR="00B1531F" w:rsidRPr="00B1531F" w:rsidRDefault="00B1531F" w:rsidP="00B1531F">
      <w:pPr>
        <w:pStyle w:val="af5"/>
        <w:tabs>
          <w:tab w:val="left" w:pos="284"/>
        </w:tabs>
        <w:rPr>
          <w:lang w:val="el-GR"/>
        </w:rPr>
      </w:pPr>
    </w:p>
  </w:endnote>
  <w:endnote w:id="39">
    <w:p w:rsidR="00B1531F" w:rsidRPr="00B1531F" w:rsidRDefault="00B1531F" w:rsidP="00B1531F">
      <w:pPr>
        <w:pStyle w:val="af5"/>
        <w:tabs>
          <w:tab w:val="left" w:pos="284"/>
        </w:tabs>
        <w:rPr>
          <w:lang w:val="el-GR"/>
        </w:rPr>
      </w:pPr>
    </w:p>
  </w:endnote>
  <w:endnote w:id="40">
    <w:p w:rsidR="00B1531F" w:rsidRPr="00B1531F" w:rsidRDefault="00B1531F" w:rsidP="00B1531F">
      <w:pPr>
        <w:pStyle w:val="af5"/>
        <w:tabs>
          <w:tab w:val="left" w:pos="284"/>
        </w:tabs>
        <w:rPr>
          <w:lang w:val="el-GR"/>
        </w:rPr>
      </w:pPr>
    </w:p>
  </w:endnote>
  <w:endnote w:id="41">
    <w:p w:rsidR="00B1531F" w:rsidRPr="00B1531F" w:rsidRDefault="00B1531F" w:rsidP="00B1531F">
      <w:pPr>
        <w:pStyle w:val="af5"/>
        <w:tabs>
          <w:tab w:val="left" w:pos="284"/>
        </w:tabs>
        <w:rPr>
          <w:lang w:val="el-GR"/>
        </w:rPr>
      </w:pPr>
    </w:p>
  </w:endnote>
  <w:endnote w:id="42">
    <w:p w:rsidR="00B1531F" w:rsidRPr="00B1531F" w:rsidRDefault="00B1531F" w:rsidP="00B1531F">
      <w:pPr>
        <w:pStyle w:val="af5"/>
        <w:tabs>
          <w:tab w:val="left" w:pos="284"/>
        </w:tabs>
        <w:rPr>
          <w:lang w:val="el-GR"/>
        </w:rPr>
      </w:pPr>
    </w:p>
  </w:endnote>
  <w:endnote w:id="43">
    <w:p w:rsidR="00B1531F" w:rsidRPr="00B1531F" w:rsidRDefault="00B1531F" w:rsidP="00B1531F">
      <w:pPr>
        <w:pStyle w:val="af5"/>
        <w:tabs>
          <w:tab w:val="left" w:pos="284"/>
        </w:tabs>
        <w:rPr>
          <w:lang w:val="el-GR"/>
        </w:rPr>
      </w:pPr>
    </w:p>
  </w:endnote>
  <w:endnote w:id="44">
    <w:p w:rsidR="00B1531F" w:rsidRPr="00B1531F" w:rsidRDefault="00B1531F" w:rsidP="00B1531F">
      <w:pPr>
        <w:pStyle w:val="af5"/>
        <w:tabs>
          <w:tab w:val="left" w:pos="284"/>
        </w:tabs>
        <w:rPr>
          <w:lang w:val="el-GR"/>
        </w:rPr>
      </w:pPr>
    </w:p>
  </w:endnote>
  <w:endnote w:id="45">
    <w:p w:rsidR="00B1531F" w:rsidRPr="00B1531F" w:rsidRDefault="00B1531F" w:rsidP="00B1531F">
      <w:pPr>
        <w:pStyle w:val="af5"/>
        <w:tabs>
          <w:tab w:val="left" w:pos="284"/>
        </w:tabs>
        <w:rPr>
          <w:lang w:val="el-GR"/>
        </w:rPr>
      </w:pPr>
    </w:p>
  </w:endnote>
  <w:endnote w:id="46">
    <w:p w:rsidR="00B1531F" w:rsidRPr="00B1531F" w:rsidRDefault="00B1531F" w:rsidP="00B1531F">
      <w:pPr>
        <w:pStyle w:val="af5"/>
        <w:tabs>
          <w:tab w:val="left" w:pos="284"/>
        </w:tabs>
        <w:rPr>
          <w:lang w:val="el-GR"/>
        </w:rPr>
      </w:pPr>
    </w:p>
  </w:endnote>
  <w:endnote w:id="47">
    <w:p w:rsidR="00B1531F" w:rsidRPr="00B1531F" w:rsidRDefault="00B1531F" w:rsidP="00B1531F">
      <w:pPr>
        <w:pStyle w:val="af5"/>
        <w:tabs>
          <w:tab w:val="left" w:pos="284"/>
        </w:tabs>
        <w:rPr>
          <w:lang w:val="el-GR"/>
        </w:rPr>
      </w:pPr>
    </w:p>
  </w:endnote>
  <w:endnote w:id="48">
    <w:p w:rsidR="00B1531F" w:rsidRPr="00B1531F" w:rsidRDefault="00B1531F" w:rsidP="00B1531F">
      <w:pPr>
        <w:pStyle w:val="af5"/>
        <w:tabs>
          <w:tab w:val="left" w:pos="284"/>
        </w:tabs>
        <w:rPr>
          <w:lang w:val="el-GR"/>
        </w:rPr>
      </w:pPr>
    </w:p>
  </w:endnote>
  <w:endnote w:id="49">
    <w:p w:rsidR="00B1531F" w:rsidRPr="00B1531F" w:rsidRDefault="00B1531F" w:rsidP="00550804">
      <w:pPr>
        <w:pStyle w:val="af5"/>
        <w:tabs>
          <w:tab w:val="left" w:pos="284"/>
        </w:tabs>
        <w:spacing w:after="0"/>
        <w:rPr>
          <w:lang w:val="el-G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altName w:val="Arial Unicode MS"/>
    <w:charset w:val="00"/>
    <w:family w:val="auto"/>
    <w:pitch w:val="variable"/>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Lucida Sans Unicod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050" w:rsidRDefault="00842050">
    <w:pPr>
      <w:pStyle w:val="af2"/>
      <w:spacing w:after="0"/>
      <w:jc w:val="center"/>
      <w:rPr>
        <w:sz w:val="12"/>
        <w:szCs w:val="12"/>
        <w:lang w:val="el-GR"/>
      </w:rPr>
    </w:pPr>
  </w:p>
  <w:p w:rsidR="00842050" w:rsidRDefault="00842050">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F46448">
      <w:rPr>
        <w:noProof/>
        <w:sz w:val="20"/>
        <w:szCs w:val="20"/>
      </w:rPr>
      <w:t>3</w:t>
    </w:r>
    <w:r>
      <w:rPr>
        <w:sz w:val="20"/>
        <w:szCs w:val="20"/>
      </w:rPr>
      <w:fldChar w:fldCharType="end"/>
    </w:r>
  </w:p>
  <w:p w:rsidR="00842050" w:rsidRDefault="008420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050" w:rsidRDefault="00842050">
      <w:pPr>
        <w:spacing w:after="0"/>
      </w:pPr>
      <w:r>
        <w:separator/>
      </w:r>
    </w:p>
  </w:footnote>
  <w:footnote w:type="continuationSeparator" w:id="0">
    <w:p w:rsidR="00842050" w:rsidRDefault="00842050">
      <w:pPr>
        <w:spacing w:after="0"/>
      </w:pPr>
      <w:r>
        <w:continuationSeparator/>
      </w:r>
    </w:p>
  </w:footnote>
  <w:footnote w:id="1">
    <w:p w:rsidR="00842050" w:rsidRPr="00444085" w:rsidRDefault="00842050">
      <w:pPr>
        <w:pStyle w:val="foothanging"/>
        <w:rPr>
          <w:lang w:val="el-GR"/>
        </w:rPr>
      </w:pPr>
      <w:r>
        <w:rPr>
          <w:rStyle w:val="a4"/>
        </w:rPr>
        <w:footnoteRef/>
      </w:r>
      <w:r>
        <w:rPr>
          <w:lang w:val="el-GR"/>
        </w:rPr>
        <w:tab/>
        <w:t xml:space="preserve">Σχετική δήλωση του προσφέροντος οικονομικού φορέα περιλαμβάνεται στο ΕΕΕΣ (για τις συμβάσεις άνω των ορίων) ή στο Τ.Ε.Υ.Δ. (για τις συμβάσεις κάτω των ορίων), καθώς και τα μέσα απόδειξης του άρθρου 2.2.9.2. </w:t>
      </w:r>
    </w:p>
  </w:footnote>
  <w:footnote w:id="2">
    <w:p w:rsidR="00842050" w:rsidRDefault="00842050">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842050" w:rsidRDefault="00842050">
      <w:pPr>
        <w:pStyle w:val="foothanging"/>
        <w:rPr>
          <w:lang w:val="el-GR"/>
        </w:rPr>
      </w:pPr>
      <w:r>
        <w:rPr>
          <w:lang w:val="el-GR"/>
        </w:rPr>
        <w:tab/>
        <w:t>1. Απλά αντίγραφα δημοσίων εγγράφων:</w:t>
      </w:r>
    </w:p>
    <w:p w:rsidR="00842050" w:rsidRDefault="00842050">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842050" w:rsidRDefault="00842050">
      <w:pPr>
        <w:pStyle w:val="foothanging"/>
        <w:rPr>
          <w:lang w:val="el-GR"/>
        </w:rPr>
      </w:pPr>
      <w:r>
        <w:rPr>
          <w:lang w:val="el-GR"/>
        </w:rPr>
        <w:tab/>
        <w:t>2. Απλά αντίγραφα αλλοδαπών δημοσίων εγγράφων:</w:t>
      </w:r>
    </w:p>
    <w:p w:rsidR="00842050" w:rsidRDefault="00842050">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842050" w:rsidRDefault="00842050">
      <w:pPr>
        <w:pStyle w:val="foothanging"/>
        <w:rPr>
          <w:lang w:val="el-GR"/>
        </w:rPr>
      </w:pPr>
      <w:r>
        <w:rPr>
          <w:lang w:val="el-GR"/>
        </w:rPr>
        <w:tab/>
        <w:t xml:space="preserve">3. Απλά αντίγραφα ιδιωτικών εγγράφων: </w:t>
      </w:r>
    </w:p>
    <w:p w:rsidR="00842050" w:rsidRDefault="00842050">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842050" w:rsidRDefault="00842050">
      <w:pPr>
        <w:pStyle w:val="foothanging"/>
        <w:rPr>
          <w:lang w:val="el-GR"/>
        </w:rPr>
      </w:pPr>
      <w:r>
        <w:rPr>
          <w:lang w:val="el-GR"/>
        </w:rPr>
        <w:tab/>
        <w:t xml:space="preserve">4. Πρωτότυπα έγγραφα και επικυρωμένα αντίγραφα </w:t>
      </w:r>
    </w:p>
    <w:p w:rsidR="00842050" w:rsidRPr="00444085" w:rsidRDefault="00842050">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3">
    <w:p w:rsidR="00842050" w:rsidRPr="00444085" w:rsidDel="00DA3AC6" w:rsidRDefault="00842050">
      <w:pPr>
        <w:pStyle w:val="af4"/>
        <w:rPr>
          <w:del w:id="37" w:author="ΠΛΥΤΑΡΙΑ ΜΑΡΙΑ" w:date="2017-08-29T12:46:00Z"/>
          <w:lang w:val="el-GR"/>
        </w:rPr>
      </w:pPr>
    </w:p>
  </w:footnote>
  <w:footnote w:id="4">
    <w:p w:rsidR="00842050" w:rsidRPr="00444085" w:rsidRDefault="00842050">
      <w:pPr>
        <w:pStyle w:val="foothanging"/>
        <w:rPr>
          <w:lang w:val="el-GR"/>
        </w:rPr>
      </w:pPr>
      <w:r>
        <w:rPr>
          <w:rStyle w:val="a4"/>
        </w:rPr>
        <w:footnoteRef/>
      </w:r>
      <w:r>
        <w:rPr>
          <w:lang w:val="el-GR"/>
        </w:rPr>
        <w:tab/>
        <w:t xml:space="preserve">Εδάφιο πέμπτο περίπτωσης (β) παραγράφου 1 άρθρου 72 ν. 4412/2016. </w:t>
      </w:r>
    </w:p>
  </w:footnote>
  <w:footnote w:id="5">
    <w:p w:rsidR="00842050" w:rsidRPr="00444085" w:rsidRDefault="00842050">
      <w:pPr>
        <w:pStyle w:val="af4"/>
        <w:rPr>
          <w:lang w:val="el-GR"/>
        </w:rPr>
      </w:pPr>
      <w:r>
        <w:rPr>
          <w:rStyle w:val="a4"/>
        </w:rPr>
        <w:footnoteRef/>
      </w:r>
      <w:r>
        <w:rPr>
          <w:lang w:val="el-GR"/>
        </w:rPr>
        <w:tab/>
        <w:t xml:space="preserve">Άρθρο 221 παρ. 11 β) του ν. 4412/2016: “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αποφαινομένου οργάνου. Το όργανο αυτό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 </w:t>
      </w:r>
    </w:p>
  </w:footnote>
  <w:footnote w:id="6">
    <w:p w:rsidR="00842050" w:rsidRPr="00444085" w:rsidRDefault="00842050">
      <w:pPr>
        <w:pStyle w:val="af4"/>
        <w:rPr>
          <w:lang w:val="el-GR"/>
        </w:rPr>
      </w:pPr>
      <w:r>
        <w:rPr>
          <w:rStyle w:val="a4"/>
        </w:rPr>
        <w:footnoteRef/>
      </w:r>
      <w:r>
        <w:rPr>
          <w:lang w:val="el-GR"/>
        </w:rPr>
        <w:tab/>
        <w:t>Στο άρθρο αυτό η Α.Α. μπορεί να χρησιμοποιήσει μεταβατικά τις οδηγίες που δίνονται στην ΥΑ Π1/2489/6.09.1995 (Β΄ 764), η οποία δεν έχει καταργηθεί.</w:t>
      </w:r>
    </w:p>
  </w:footnote>
  <w:footnote w:id="7">
    <w:p w:rsidR="00842050" w:rsidRPr="00444085" w:rsidRDefault="00842050">
      <w:pPr>
        <w:pStyle w:val="af4"/>
        <w:rPr>
          <w:lang w:val="el-GR"/>
        </w:rPr>
      </w:pPr>
      <w:r>
        <w:rPr>
          <w:rStyle w:val="a4"/>
          <w:rFonts w:ascii="Arial" w:hAnsi="Arial"/>
        </w:rPr>
        <w:footnoteRef/>
      </w:r>
      <w:r>
        <w:rPr>
          <w:lang w:val="el-GR"/>
        </w:rPr>
        <w:tab/>
        <w:t>Άρθρο 215 του ν. 4412/2016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199D5AF1"/>
    <w:multiLevelType w:val="hybridMultilevel"/>
    <w:tmpl w:val="416C20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C3775E5"/>
    <w:multiLevelType w:val="hybridMultilevel"/>
    <w:tmpl w:val="6C7E8F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5C9469A0"/>
    <w:multiLevelType w:val="hybridMultilevel"/>
    <w:tmpl w:val="00000000"/>
    <w:lvl w:ilvl="0" w:tplc="FFFFFFFF">
      <w:start w:val="1"/>
      <w:numFmt w:val="decimal"/>
      <w:lvlText w:val="%1."/>
      <w:lvlJc w:val="left"/>
      <w:pPr>
        <w:tabs>
          <w:tab w:val="num" w:pos="360"/>
        </w:tabs>
        <w:ind w:left="360" w:hanging="360"/>
      </w:pPr>
      <w:rPr>
        <w:rFonts w:ascii="Times New Roman" w:eastAsia="Times New Roman" w:hAnsi="Times New Roman" w:hint="default"/>
        <w:sz w:val="24"/>
      </w:rPr>
    </w:lvl>
    <w:lvl w:ilvl="1" w:tplc="FFFFFFFF" w:tentative="1">
      <w:start w:val="1"/>
      <w:numFmt w:val="decimal"/>
      <w:lvlText w:val="%2."/>
      <w:lvlJc w:val="left"/>
      <w:pPr>
        <w:tabs>
          <w:tab w:val="num" w:pos="360"/>
        </w:tabs>
        <w:ind w:left="360" w:hanging="360"/>
      </w:pPr>
      <w:rPr>
        <w:rFonts w:ascii="Times New Roman" w:eastAsia="Times New Roman" w:hAnsi="Times New Roman" w:hint="default"/>
        <w:sz w:val="24"/>
      </w:rPr>
    </w:lvl>
    <w:lvl w:ilvl="2" w:tplc="FFFFFFFF" w:tentative="1">
      <w:start w:val="1"/>
      <w:numFmt w:val="decimal"/>
      <w:lvlText w:val="%3."/>
      <w:lvlJc w:val="left"/>
      <w:pPr>
        <w:tabs>
          <w:tab w:val="num" w:pos="360"/>
        </w:tabs>
        <w:ind w:left="360" w:hanging="360"/>
      </w:pPr>
      <w:rPr>
        <w:rFonts w:ascii="Times New Roman" w:eastAsia="Times New Roman" w:hAnsi="Times New Roman" w:hint="default"/>
        <w:sz w:val="24"/>
      </w:rPr>
    </w:lvl>
    <w:lvl w:ilvl="3" w:tplc="FFFFFFFF" w:tentative="1">
      <w:start w:val="1"/>
      <w:numFmt w:val="decimal"/>
      <w:lvlText w:val="%4."/>
      <w:lvlJc w:val="left"/>
      <w:pPr>
        <w:tabs>
          <w:tab w:val="num" w:pos="360"/>
        </w:tabs>
        <w:ind w:left="360" w:hanging="360"/>
      </w:pPr>
      <w:rPr>
        <w:rFonts w:ascii="Times New Roman" w:eastAsia="Times New Roman" w:hAnsi="Times New Roman" w:hint="default"/>
        <w:sz w:val="24"/>
      </w:rPr>
    </w:lvl>
    <w:lvl w:ilvl="4" w:tplc="FFFFFFFF" w:tentative="1">
      <w:start w:val="1"/>
      <w:numFmt w:val="decimal"/>
      <w:lvlText w:val="%5."/>
      <w:lvlJc w:val="left"/>
      <w:pPr>
        <w:tabs>
          <w:tab w:val="num" w:pos="360"/>
        </w:tabs>
        <w:ind w:left="360" w:hanging="360"/>
      </w:pPr>
      <w:rPr>
        <w:rFonts w:ascii="Times New Roman" w:eastAsia="Times New Roman" w:hAnsi="Times New Roman" w:hint="default"/>
        <w:sz w:val="24"/>
      </w:rPr>
    </w:lvl>
    <w:lvl w:ilvl="5" w:tplc="FFFFFFFF" w:tentative="1">
      <w:start w:val="1"/>
      <w:numFmt w:val="decimal"/>
      <w:lvlText w:val="%6."/>
      <w:lvlJc w:val="left"/>
      <w:pPr>
        <w:tabs>
          <w:tab w:val="num" w:pos="360"/>
        </w:tabs>
        <w:ind w:left="360" w:hanging="360"/>
      </w:pPr>
      <w:rPr>
        <w:rFonts w:ascii="Times New Roman" w:eastAsia="Times New Roman" w:hAnsi="Times New Roman" w:hint="default"/>
        <w:sz w:val="24"/>
      </w:rPr>
    </w:lvl>
    <w:lvl w:ilvl="6" w:tplc="FFFFFFFF" w:tentative="1">
      <w:start w:val="1"/>
      <w:numFmt w:val="decimal"/>
      <w:lvlText w:val="%7."/>
      <w:lvlJc w:val="left"/>
      <w:pPr>
        <w:tabs>
          <w:tab w:val="num" w:pos="360"/>
        </w:tabs>
        <w:ind w:left="360" w:hanging="360"/>
      </w:pPr>
      <w:rPr>
        <w:rFonts w:ascii="Times New Roman" w:eastAsia="Times New Roman" w:hAnsi="Times New Roman" w:hint="default"/>
        <w:sz w:val="24"/>
      </w:rPr>
    </w:lvl>
    <w:lvl w:ilvl="7" w:tplc="FFFFFFFF" w:tentative="1">
      <w:start w:val="1"/>
      <w:numFmt w:val="decimal"/>
      <w:lvlText w:val="%8."/>
      <w:lvlJc w:val="left"/>
      <w:pPr>
        <w:tabs>
          <w:tab w:val="num" w:pos="360"/>
        </w:tabs>
        <w:ind w:left="360" w:hanging="360"/>
      </w:pPr>
      <w:rPr>
        <w:rFonts w:ascii="Times New Roman" w:eastAsia="Times New Roman" w:hAnsi="Times New Roman" w:hint="default"/>
        <w:sz w:val="24"/>
      </w:rPr>
    </w:lvl>
    <w:lvl w:ilvl="8" w:tplc="FFFFFFFF" w:tentative="1">
      <w:start w:val="1"/>
      <w:numFmt w:val="decimal"/>
      <w:lvlText w:val="%9."/>
      <w:lvlJc w:val="left"/>
      <w:pPr>
        <w:tabs>
          <w:tab w:val="num" w:pos="360"/>
        </w:tabs>
        <w:ind w:left="360" w:hanging="360"/>
      </w:pPr>
      <w:rPr>
        <w:rFonts w:ascii="Times New Roman" w:eastAsia="Times New Roman" w:hAnsi="Times New Roman" w:hint="default"/>
        <w:sz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A4F92"/>
    <w:rsid w:val="0001047F"/>
    <w:rsid w:val="0001644E"/>
    <w:rsid w:val="00022BBA"/>
    <w:rsid w:val="000244AB"/>
    <w:rsid w:val="00027A54"/>
    <w:rsid w:val="000307C8"/>
    <w:rsid w:val="00033685"/>
    <w:rsid w:val="0003514C"/>
    <w:rsid w:val="00040825"/>
    <w:rsid w:val="000532ED"/>
    <w:rsid w:val="000562D3"/>
    <w:rsid w:val="000565E8"/>
    <w:rsid w:val="0005686C"/>
    <w:rsid w:val="000775F2"/>
    <w:rsid w:val="00090F91"/>
    <w:rsid w:val="00092650"/>
    <w:rsid w:val="000B4FF7"/>
    <w:rsid w:val="000C7AD5"/>
    <w:rsid w:val="000D27BB"/>
    <w:rsid w:val="000D5C24"/>
    <w:rsid w:val="000E08C4"/>
    <w:rsid w:val="000E6776"/>
    <w:rsid w:val="000F15AD"/>
    <w:rsid w:val="000F5FB9"/>
    <w:rsid w:val="00106AC4"/>
    <w:rsid w:val="00107BD3"/>
    <w:rsid w:val="00113C64"/>
    <w:rsid w:val="00135A05"/>
    <w:rsid w:val="00147378"/>
    <w:rsid w:val="001572B4"/>
    <w:rsid w:val="00171D98"/>
    <w:rsid w:val="00177E02"/>
    <w:rsid w:val="0018504D"/>
    <w:rsid w:val="00185862"/>
    <w:rsid w:val="00185C44"/>
    <w:rsid w:val="001A5C61"/>
    <w:rsid w:val="001C4EFF"/>
    <w:rsid w:val="001C687A"/>
    <w:rsid w:val="001D0E35"/>
    <w:rsid w:val="001D10CF"/>
    <w:rsid w:val="001F29E0"/>
    <w:rsid w:val="001F7CD7"/>
    <w:rsid w:val="0021210D"/>
    <w:rsid w:val="00221E44"/>
    <w:rsid w:val="002236E9"/>
    <w:rsid w:val="00224D05"/>
    <w:rsid w:val="00273210"/>
    <w:rsid w:val="002902B3"/>
    <w:rsid w:val="002C25D7"/>
    <w:rsid w:val="002D4934"/>
    <w:rsid w:val="002D59FB"/>
    <w:rsid w:val="002F0934"/>
    <w:rsid w:val="002F0B8F"/>
    <w:rsid w:val="002F1508"/>
    <w:rsid w:val="0030020F"/>
    <w:rsid w:val="00307B05"/>
    <w:rsid w:val="003214DA"/>
    <w:rsid w:val="00322B64"/>
    <w:rsid w:val="0034767F"/>
    <w:rsid w:val="0035129F"/>
    <w:rsid w:val="00355933"/>
    <w:rsid w:val="00364221"/>
    <w:rsid w:val="00365BC2"/>
    <w:rsid w:val="003771F2"/>
    <w:rsid w:val="0038207A"/>
    <w:rsid w:val="00384AB6"/>
    <w:rsid w:val="0039082A"/>
    <w:rsid w:val="00394052"/>
    <w:rsid w:val="003A2727"/>
    <w:rsid w:val="003A79F5"/>
    <w:rsid w:val="003B4F0A"/>
    <w:rsid w:val="003B6D92"/>
    <w:rsid w:val="003E5D6B"/>
    <w:rsid w:val="00401DA0"/>
    <w:rsid w:val="004033F7"/>
    <w:rsid w:val="0041382E"/>
    <w:rsid w:val="004231EB"/>
    <w:rsid w:val="00424BE1"/>
    <w:rsid w:val="00425BC8"/>
    <w:rsid w:val="00426AC9"/>
    <w:rsid w:val="00444085"/>
    <w:rsid w:val="00451AB7"/>
    <w:rsid w:val="004608ED"/>
    <w:rsid w:val="004752C3"/>
    <w:rsid w:val="00475C0E"/>
    <w:rsid w:val="004B14CE"/>
    <w:rsid w:val="004B7EB1"/>
    <w:rsid w:val="004C1CB2"/>
    <w:rsid w:val="004C2B47"/>
    <w:rsid w:val="004C7660"/>
    <w:rsid w:val="004E4560"/>
    <w:rsid w:val="00503BF7"/>
    <w:rsid w:val="005048C9"/>
    <w:rsid w:val="0053569D"/>
    <w:rsid w:val="0054613C"/>
    <w:rsid w:val="00550804"/>
    <w:rsid w:val="0057112D"/>
    <w:rsid w:val="00573338"/>
    <w:rsid w:val="005753FE"/>
    <w:rsid w:val="00576946"/>
    <w:rsid w:val="00587158"/>
    <w:rsid w:val="005A4F92"/>
    <w:rsid w:val="005A683D"/>
    <w:rsid w:val="005A6B3D"/>
    <w:rsid w:val="005C1BBF"/>
    <w:rsid w:val="005C3A1E"/>
    <w:rsid w:val="005D10B8"/>
    <w:rsid w:val="005F2D73"/>
    <w:rsid w:val="005F4815"/>
    <w:rsid w:val="005F6843"/>
    <w:rsid w:val="00644354"/>
    <w:rsid w:val="006607EA"/>
    <w:rsid w:val="006703D0"/>
    <w:rsid w:val="00676474"/>
    <w:rsid w:val="00676CF6"/>
    <w:rsid w:val="00693B0E"/>
    <w:rsid w:val="006A1910"/>
    <w:rsid w:val="006A6B84"/>
    <w:rsid w:val="006B4F30"/>
    <w:rsid w:val="006B6004"/>
    <w:rsid w:val="006C2811"/>
    <w:rsid w:val="006D2695"/>
    <w:rsid w:val="006D5A2C"/>
    <w:rsid w:val="006F3485"/>
    <w:rsid w:val="006F4FEA"/>
    <w:rsid w:val="006F5C2D"/>
    <w:rsid w:val="00702E5D"/>
    <w:rsid w:val="0071090C"/>
    <w:rsid w:val="007347F7"/>
    <w:rsid w:val="0074106B"/>
    <w:rsid w:val="00752DAA"/>
    <w:rsid w:val="007575A8"/>
    <w:rsid w:val="00764C2B"/>
    <w:rsid w:val="00775196"/>
    <w:rsid w:val="007879AA"/>
    <w:rsid w:val="007A3115"/>
    <w:rsid w:val="007A7CA9"/>
    <w:rsid w:val="007A7E02"/>
    <w:rsid w:val="007B19BA"/>
    <w:rsid w:val="007B6C87"/>
    <w:rsid w:val="007C682E"/>
    <w:rsid w:val="007C6D7A"/>
    <w:rsid w:val="007D0FBD"/>
    <w:rsid w:val="007E254C"/>
    <w:rsid w:val="007E5BDC"/>
    <w:rsid w:val="007E7671"/>
    <w:rsid w:val="007F1AD5"/>
    <w:rsid w:val="00807491"/>
    <w:rsid w:val="00840DC0"/>
    <w:rsid w:val="008416A9"/>
    <w:rsid w:val="00841A5B"/>
    <w:rsid w:val="00842050"/>
    <w:rsid w:val="0084290F"/>
    <w:rsid w:val="00846ECA"/>
    <w:rsid w:val="00860B67"/>
    <w:rsid w:val="008A2B00"/>
    <w:rsid w:val="008A5C00"/>
    <w:rsid w:val="008C4722"/>
    <w:rsid w:val="008D3AB1"/>
    <w:rsid w:val="008D7C0B"/>
    <w:rsid w:val="00900DB2"/>
    <w:rsid w:val="00910307"/>
    <w:rsid w:val="00926140"/>
    <w:rsid w:val="009331C9"/>
    <w:rsid w:val="00935239"/>
    <w:rsid w:val="0095306C"/>
    <w:rsid w:val="009676DC"/>
    <w:rsid w:val="00974342"/>
    <w:rsid w:val="0097611F"/>
    <w:rsid w:val="00984204"/>
    <w:rsid w:val="009853E0"/>
    <w:rsid w:val="009C418C"/>
    <w:rsid w:val="009C53AA"/>
    <w:rsid w:val="009C72FC"/>
    <w:rsid w:val="009E2991"/>
    <w:rsid w:val="009E7FA5"/>
    <w:rsid w:val="00A06724"/>
    <w:rsid w:val="00A077BE"/>
    <w:rsid w:val="00A37B12"/>
    <w:rsid w:val="00A41CFC"/>
    <w:rsid w:val="00A54032"/>
    <w:rsid w:val="00A577B0"/>
    <w:rsid w:val="00A76B3B"/>
    <w:rsid w:val="00A77A40"/>
    <w:rsid w:val="00A80D62"/>
    <w:rsid w:val="00A86A9A"/>
    <w:rsid w:val="00AA46DE"/>
    <w:rsid w:val="00AB4572"/>
    <w:rsid w:val="00AD1CED"/>
    <w:rsid w:val="00AE2F7D"/>
    <w:rsid w:val="00AF3A2A"/>
    <w:rsid w:val="00AF6CA2"/>
    <w:rsid w:val="00B002EF"/>
    <w:rsid w:val="00B0081D"/>
    <w:rsid w:val="00B1531F"/>
    <w:rsid w:val="00B366AA"/>
    <w:rsid w:val="00B36724"/>
    <w:rsid w:val="00B62E41"/>
    <w:rsid w:val="00B66270"/>
    <w:rsid w:val="00B8536E"/>
    <w:rsid w:val="00B97B14"/>
    <w:rsid w:val="00BA6024"/>
    <w:rsid w:val="00BA78BE"/>
    <w:rsid w:val="00C007B5"/>
    <w:rsid w:val="00C03AE4"/>
    <w:rsid w:val="00C06B46"/>
    <w:rsid w:val="00C3198C"/>
    <w:rsid w:val="00C33A9B"/>
    <w:rsid w:val="00C34EC8"/>
    <w:rsid w:val="00C66587"/>
    <w:rsid w:val="00C742E5"/>
    <w:rsid w:val="00C801AF"/>
    <w:rsid w:val="00C82B66"/>
    <w:rsid w:val="00C959C6"/>
    <w:rsid w:val="00CB5D2F"/>
    <w:rsid w:val="00CB769C"/>
    <w:rsid w:val="00CC4B6B"/>
    <w:rsid w:val="00CE7E8F"/>
    <w:rsid w:val="00D05BAB"/>
    <w:rsid w:val="00D07E60"/>
    <w:rsid w:val="00D3592D"/>
    <w:rsid w:val="00D4292B"/>
    <w:rsid w:val="00D45D49"/>
    <w:rsid w:val="00D5473D"/>
    <w:rsid w:val="00D5475D"/>
    <w:rsid w:val="00D71A09"/>
    <w:rsid w:val="00D7301F"/>
    <w:rsid w:val="00D91AE6"/>
    <w:rsid w:val="00DA3AC6"/>
    <w:rsid w:val="00DA4EDC"/>
    <w:rsid w:val="00DA5E6F"/>
    <w:rsid w:val="00DB72B1"/>
    <w:rsid w:val="00DC2372"/>
    <w:rsid w:val="00DE290F"/>
    <w:rsid w:val="00DE3A9C"/>
    <w:rsid w:val="00DE47E4"/>
    <w:rsid w:val="00DE54EC"/>
    <w:rsid w:val="00DF09BA"/>
    <w:rsid w:val="00DF6678"/>
    <w:rsid w:val="00E05F40"/>
    <w:rsid w:val="00E14959"/>
    <w:rsid w:val="00E175DB"/>
    <w:rsid w:val="00E30319"/>
    <w:rsid w:val="00E57776"/>
    <w:rsid w:val="00E609F9"/>
    <w:rsid w:val="00E614B3"/>
    <w:rsid w:val="00E75298"/>
    <w:rsid w:val="00E80E24"/>
    <w:rsid w:val="00EA67D2"/>
    <w:rsid w:val="00EB6CD0"/>
    <w:rsid w:val="00EB78C3"/>
    <w:rsid w:val="00EC17E6"/>
    <w:rsid w:val="00EC2CFD"/>
    <w:rsid w:val="00ED54E3"/>
    <w:rsid w:val="00EE60E4"/>
    <w:rsid w:val="00EE6A84"/>
    <w:rsid w:val="00EE6F1D"/>
    <w:rsid w:val="00EE7131"/>
    <w:rsid w:val="00EE789E"/>
    <w:rsid w:val="00EF60F7"/>
    <w:rsid w:val="00F061CC"/>
    <w:rsid w:val="00F135D6"/>
    <w:rsid w:val="00F13EFC"/>
    <w:rsid w:val="00F27F9B"/>
    <w:rsid w:val="00F46448"/>
    <w:rsid w:val="00F5701B"/>
    <w:rsid w:val="00F74144"/>
    <w:rsid w:val="00FA0C3B"/>
    <w:rsid w:val="00FA317C"/>
    <w:rsid w:val="00FA5BC0"/>
    <w:rsid w:val="00FB4E90"/>
    <w:rsid w:val="00FC2ADB"/>
    <w:rsid w:val="00FD6877"/>
    <w:rsid w:val="00FD7CF4"/>
    <w:rsid w:val="00FE084A"/>
    <w:rsid w:val="00FF60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AB1"/>
    <w:pPr>
      <w:suppressAutoHyphens/>
      <w:spacing w:after="120"/>
      <w:jc w:val="both"/>
    </w:pPr>
    <w:rPr>
      <w:rFonts w:ascii="Calibri" w:hAnsi="Calibri" w:cs="Calibri"/>
      <w:sz w:val="22"/>
      <w:szCs w:val="24"/>
      <w:lang w:val="en-GB" w:eastAsia="zh-CN"/>
    </w:rPr>
  </w:style>
  <w:style w:type="paragraph" w:styleId="1">
    <w:name w:val="heading 1"/>
    <w:basedOn w:val="a"/>
    <w:next w:val="a"/>
    <w:link w:val="1Char"/>
    <w:uiPriority w:val="9"/>
    <w:qFormat/>
    <w:rsid w:val="00FF60E3"/>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qFormat/>
    <w:rsid w:val="00FF60E3"/>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rsid w:val="00FF60E3"/>
    <w:pPr>
      <w:keepNext/>
      <w:spacing w:before="240" w:after="60"/>
      <w:ind w:left="567" w:hanging="567"/>
      <w:outlineLvl w:val="2"/>
    </w:pPr>
    <w:rPr>
      <w:rFonts w:ascii="Arial" w:hAnsi="Arial" w:cs="Times New Roman"/>
      <w:b/>
      <w:bCs/>
      <w:szCs w:val="26"/>
    </w:rPr>
  </w:style>
  <w:style w:type="paragraph" w:styleId="4">
    <w:name w:val="heading 4"/>
    <w:basedOn w:val="a"/>
    <w:next w:val="a"/>
    <w:qFormat/>
    <w:rsid w:val="00FF60E3"/>
    <w:pPr>
      <w:keepNext/>
      <w:spacing w:before="240" w:after="60"/>
      <w:outlineLvl w:val="3"/>
    </w:pPr>
    <w:rPr>
      <w:rFonts w:ascii="Arial" w:hAnsi="Arial" w:cs="Times New Roman"/>
      <w:b/>
      <w:bCs/>
      <w:szCs w:val="28"/>
    </w:rPr>
  </w:style>
  <w:style w:type="paragraph" w:styleId="5">
    <w:name w:val="heading 5"/>
    <w:basedOn w:val="a"/>
    <w:next w:val="a"/>
    <w:qFormat/>
    <w:rsid w:val="00FF60E3"/>
    <w:pPr>
      <w:numPr>
        <w:ilvl w:val="4"/>
        <w:numId w:val="2"/>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FF60E3"/>
  </w:style>
  <w:style w:type="character" w:customStyle="1" w:styleId="WW8Num1z1">
    <w:name w:val="WW8Num1z1"/>
    <w:rsid w:val="00FF60E3"/>
  </w:style>
  <w:style w:type="character" w:customStyle="1" w:styleId="WW8Num1z2">
    <w:name w:val="WW8Num1z2"/>
    <w:rsid w:val="00FF60E3"/>
  </w:style>
  <w:style w:type="character" w:customStyle="1" w:styleId="WW8Num1z3">
    <w:name w:val="WW8Num1z3"/>
    <w:rsid w:val="00FF60E3"/>
  </w:style>
  <w:style w:type="character" w:customStyle="1" w:styleId="WW8Num1z4">
    <w:name w:val="WW8Num1z4"/>
    <w:rsid w:val="00FF60E3"/>
    <w:rPr>
      <w:rFonts w:ascii="Arial" w:hAnsi="Arial" w:cs="Times New Roman"/>
      <w:b w:val="0"/>
      <w:i w:val="0"/>
      <w:sz w:val="20"/>
      <w:szCs w:val="20"/>
    </w:rPr>
  </w:style>
  <w:style w:type="character" w:customStyle="1" w:styleId="WW8Num1z5">
    <w:name w:val="WW8Num1z5"/>
    <w:rsid w:val="00FF60E3"/>
  </w:style>
  <w:style w:type="character" w:customStyle="1" w:styleId="WW8Num1z6">
    <w:name w:val="WW8Num1z6"/>
    <w:rsid w:val="00FF60E3"/>
  </w:style>
  <w:style w:type="character" w:customStyle="1" w:styleId="WW8Num1z7">
    <w:name w:val="WW8Num1z7"/>
    <w:rsid w:val="00FF60E3"/>
  </w:style>
  <w:style w:type="character" w:customStyle="1" w:styleId="WW8Num1z8">
    <w:name w:val="WW8Num1z8"/>
    <w:rsid w:val="00FF60E3"/>
  </w:style>
  <w:style w:type="character" w:customStyle="1" w:styleId="WW8Num2z0">
    <w:name w:val="WW8Num2z0"/>
    <w:rsid w:val="00FF60E3"/>
  </w:style>
  <w:style w:type="character" w:customStyle="1" w:styleId="WW8Num2z1">
    <w:name w:val="WW8Num2z1"/>
    <w:rsid w:val="00FF60E3"/>
  </w:style>
  <w:style w:type="character" w:customStyle="1" w:styleId="WW8Num2z2">
    <w:name w:val="WW8Num2z2"/>
    <w:rsid w:val="00FF60E3"/>
  </w:style>
  <w:style w:type="character" w:customStyle="1" w:styleId="WW8Num2z3">
    <w:name w:val="WW8Num2z3"/>
    <w:rsid w:val="00FF60E3"/>
  </w:style>
  <w:style w:type="character" w:customStyle="1" w:styleId="WW8Num2z4">
    <w:name w:val="WW8Num2z4"/>
    <w:rsid w:val="00FF60E3"/>
    <w:rPr>
      <w:rFonts w:ascii="Arial" w:hAnsi="Arial" w:cs="Times New Roman"/>
      <w:b w:val="0"/>
      <w:i w:val="0"/>
      <w:sz w:val="20"/>
      <w:szCs w:val="20"/>
    </w:rPr>
  </w:style>
  <w:style w:type="character" w:customStyle="1" w:styleId="WW8Num2z5">
    <w:name w:val="WW8Num2z5"/>
    <w:rsid w:val="00FF60E3"/>
  </w:style>
  <w:style w:type="character" w:customStyle="1" w:styleId="WW8Num2z6">
    <w:name w:val="WW8Num2z6"/>
    <w:rsid w:val="00FF60E3"/>
  </w:style>
  <w:style w:type="character" w:customStyle="1" w:styleId="WW8Num2z7">
    <w:name w:val="WW8Num2z7"/>
    <w:rsid w:val="00FF60E3"/>
  </w:style>
  <w:style w:type="character" w:customStyle="1" w:styleId="WW8Num2z8">
    <w:name w:val="WW8Num2z8"/>
    <w:rsid w:val="00FF60E3"/>
  </w:style>
  <w:style w:type="character" w:customStyle="1" w:styleId="WW8Num3z0">
    <w:name w:val="WW8Num3z0"/>
    <w:rsid w:val="00FF60E3"/>
    <w:rPr>
      <w:rFonts w:ascii="Symbol" w:hAnsi="Symbol" w:cs="Symbol"/>
      <w:lang w:val="el-GR"/>
    </w:rPr>
  </w:style>
  <w:style w:type="character" w:customStyle="1" w:styleId="WW8Num4z0">
    <w:name w:val="WW8Num4z0"/>
    <w:rsid w:val="00FF60E3"/>
    <w:rPr>
      <w:lang w:val="el-GR"/>
    </w:rPr>
  </w:style>
  <w:style w:type="character" w:customStyle="1" w:styleId="WW8Num5z0">
    <w:name w:val="WW8Num5z0"/>
    <w:rsid w:val="00FF60E3"/>
    <w:rPr>
      <w:rFonts w:ascii="Webdings" w:hAnsi="Webdings" w:cs="Webdings"/>
      <w:color w:val="333399"/>
      <w:sz w:val="16"/>
    </w:rPr>
  </w:style>
  <w:style w:type="character" w:customStyle="1" w:styleId="WW8Num6z0">
    <w:name w:val="WW8Num6z0"/>
    <w:rsid w:val="00FF60E3"/>
    <w:rPr>
      <w:rFonts w:ascii="Symbol" w:hAnsi="Symbol" w:cs="Symbol"/>
      <w:strike/>
      <w:color w:val="0070C0"/>
      <w:kern w:val="1"/>
      <w:position w:val="0"/>
      <w:sz w:val="24"/>
      <w:vertAlign w:val="baseline"/>
      <w:lang w:val="el-GR"/>
    </w:rPr>
  </w:style>
  <w:style w:type="character" w:customStyle="1" w:styleId="WW8Num7z0">
    <w:name w:val="WW8Num7z0"/>
    <w:rsid w:val="00FF60E3"/>
    <w:rPr>
      <w:rFonts w:ascii="Symbol" w:hAnsi="Symbol" w:cs="Symbol"/>
      <w:shd w:val="clear" w:color="auto" w:fill="C0C0C0"/>
      <w:lang w:val="el-GR"/>
    </w:rPr>
  </w:style>
  <w:style w:type="character" w:customStyle="1" w:styleId="WW8Num8z0">
    <w:name w:val="WW8Num8z0"/>
    <w:rsid w:val="00FF60E3"/>
    <w:rPr>
      <w:b/>
      <w:bCs/>
      <w:szCs w:val="22"/>
      <w:lang w:val="el-GR"/>
    </w:rPr>
  </w:style>
  <w:style w:type="character" w:customStyle="1" w:styleId="WW8Num8z1">
    <w:name w:val="WW8Num8z1"/>
    <w:rsid w:val="00FF60E3"/>
  </w:style>
  <w:style w:type="character" w:customStyle="1" w:styleId="WW8Num8z2">
    <w:name w:val="WW8Num8z2"/>
    <w:rsid w:val="00FF60E3"/>
  </w:style>
  <w:style w:type="character" w:customStyle="1" w:styleId="WW8Num8z3">
    <w:name w:val="WW8Num8z3"/>
    <w:rsid w:val="00FF60E3"/>
  </w:style>
  <w:style w:type="character" w:customStyle="1" w:styleId="WW8Num8z4">
    <w:name w:val="WW8Num8z4"/>
    <w:rsid w:val="00FF60E3"/>
  </w:style>
  <w:style w:type="character" w:customStyle="1" w:styleId="WW8Num8z5">
    <w:name w:val="WW8Num8z5"/>
    <w:rsid w:val="00FF60E3"/>
  </w:style>
  <w:style w:type="character" w:customStyle="1" w:styleId="WW8Num8z6">
    <w:name w:val="WW8Num8z6"/>
    <w:rsid w:val="00FF60E3"/>
  </w:style>
  <w:style w:type="character" w:customStyle="1" w:styleId="WW8Num8z7">
    <w:name w:val="WW8Num8z7"/>
    <w:rsid w:val="00FF60E3"/>
  </w:style>
  <w:style w:type="character" w:customStyle="1" w:styleId="WW8Num8z8">
    <w:name w:val="WW8Num8z8"/>
    <w:rsid w:val="00FF60E3"/>
  </w:style>
  <w:style w:type="character" w:customStyle="1" w:styleId="WW8Num9z0">
    <w:name w:val="WW8Num9z0"/>
    <w:rsid w:val="00FF60E3"/>
    <w:rPr>
      <w:b/>
      <w:bCs/>
      <w:szCs w:val="22"/>
      <w:lang w:val="el-GR"/>
    </w:rPr>
  </w:style>
  <w:style w:type="character" w:customStyle="1" w:styleId="WW8Num9z1">
    <w:name w:val="WW8Num9z1"/>
    <w:rsid w:val="00FF60E3"/>
    <w:rPr>
      <w:rFonts w:eastAsia="Calibri"/>
      <w:lang w:val="el-GR"/>
    </w:rPr>
  </w:style>
  <w:style w:type="character" w:customStyle="1" w:styleId="WW8Num9z2">
    <w:name w:val="WW8Num9z2"/>
    <w:rsid w:val="00FF60E3"/>
  </w:style>
  <w:style w:type="character" w:customStyle="1" w:styleId="WW8Num9z3">
    <w:name w:val="WW8Num9z3"/>
    <w:rsid w:val="00FF60E3"/>
  </w:style>
  <w:style w:type="character" w:customStyle="1" w:styleId="WW8Num9z4">
    <w:name w:val="WW8Num9z4"/>
    <w:rsid w:val="00FF60E3"/>
  </w:style>
  <w:style w:type="character" w:customStyle="1" w:styleId="WW8Num9z5">
    <w:name w:val="WW8Num9z5"/>
    <w:rsid w:val="00FF60E3"/>
  </w:style>
  <w:style w:type="character" w:customStyle="1" w:styleId="WW8Num9z6">
    <w:name w:val="WW8Num9z6"/>
    <w:rsid w:val="00FF60E3"/>
  </w:style>
  <w:style w:type="character" w:customStyle="1" w:styleId="WW8Num9z7">
    <w:name w:val="WW8Num9z7"/>
    <w:rsid w:val="00FF60E3"/>
  </w:style>
  <w:style w:type="character" w:customStyle="1" w:styleId="WW8Num9z8">
    <w:name w:val="WW8Num9z8"/>
    <w:rsid w:val="00FF60E3"/>
  </w:style>
  <w:style w:type="character" w:customStyle="1" w:styleId="WW8Num10z0">
    <w:name w:val="WW8Num10z0"/>
    <w:rsid w:val="00FF60E3"/>
    <w:rPr>
      <w:rFonts w:ascii="Symbol" w:hAnsi="Symbol" w:cs="OpenSymbol"/>
      <w:color w:val="5B9BD5"/>
    </w:rPr>
  </w:style>
  <w:style w:type="character" w:customStyle="1" w:styleId="WW8Num7z1">
    <w:name w:val="WW8Num7z1"/>
    <w:rsid w:val="00FF60E3"/>
  </w:style>
  <w:style w:type="character" w:customStyle="1" w:styleId="WW8Num7z2">
    <w:name w:val="WW8Num7z2"/>
    <w:rsid w:val="00FF60E3"/>
  </w:style>
  <w:style w:type="character" w:customStyle="1" w:styleId="WW8Num7z3">
    <w:name w:val="WW8Num7z3"/>
    <w:rsid w:val="00FF60E3"/>
  </w:style>
  <w:style w:type="character" w:customStyle="1" w:styleId="WW8Num7z4">
    <w:name w:val="WW8Num7z4"/>
    <w:rsid w:val="00FF60E3"/>
  </w:style>
  <w:style w:type="character" w:customStyle="1" w:styleId="WW8Num7z5">
    <w:name w:val="WW8Num7z5"/>
    <w:rsid w:val="00FF60E3"/>
  </w:style>
  <w:style w:type="character" w:customStyle="1" w:styleId="WW8Num7z6">
    <w:name w:val="WW8Num7z6"/>
    <w:rsid w:val="00FF60E3"/>
  </w:style>
  <w:style w:type="character" w:customStyle="1" w:styleId="WW8Num7z7">
    <w:name w:val="WW8Num7z7"/>
    <w:rsid w:val="00FF60E3"/>
  </w:style>
  <w:style w:type="character" w:customStyle="1" w:styleId="WW8Num7z8">
    <w:name w:val="WW8Num7z8"/>
    <w:rsid w:val="00FF60E3"/>
  </w:style>
  <w:style w:type="character" w:customStyle="1" w:styleId="10">
    <w:name w:val="Προεπιλεγμένη γραμματοσειρά1"/>
    <w:rsid w:val="00FF60E3"/>
  </w:style>
  <w:style w:type="character" w:customStyle="1" w:styleId="WW-DefaultParagraphFont">
    <w:name w:val="WW-Default Paragraph Font"/>
    <w:rsid w:val="00FF60E3"/>
  </w:style>
  <w:style w:type="character" w:customStyle="1" w:styleId="30">
    <w:name w:val="Προεπιλεγμένη γραμματοσειρά3"/>
    <w:rsid w:val="00FF60E3"/>
  </w:style>
  <w:style w:type="character" w:customStyle="1" w:styleId="WW-DefaultParagraphFont1">
    <w:name w:val="WW-Default Paragraph Font1"/>
    <w:rsid w:val="00FF60E3"/>
  </w:style>
  <w:style w:type="character" w:customStyle="1" w:styleId="WW8Num10z1">
    <w:name w:val="WW8Num10z1"/>
    <w:rsid w:val="00FF60E3"/>
    <w:rPr>
      <w:rFonts w:eastAsia="Calibri"/>
      <w:lang w:val="el-GR"/>
    </w:rPr>
  </w:style>
  <w:style w:type="character" w:customStyle="1" w:styleId="WW8Num10z2">
    <w:name w:val="WW8Num10z2"/>
    <w:rsid w:val="00FF60E3"/>
  </w:style>
  <w:style w:type="character" w:customStyle="1" w:styleId="WW8Num10z3">
    <w:name w:val="WW8Num10z3"/>
    <w:rsid w:val="00FF60E3"/>
  </w:style>
  <w:style w:type="character" w:customStyle="1" w:styleId="WW8Num10z4">
    <w:name w:val="WW8Num10z4"/>
    <w:rsid w:val="00FF60E3"/>
  </w:style>
  <w:style w:type="character" w:customStyle="1" w:styleId="WW8Num10z5">
    <w:name w:val="WW8Num10z5"/>
    <w:rsid w:val="00FF60E3"/>
  </w:style>
  <w:style w:type="character" w:customStyle="1" w:styleId="WW8Num10z6">
    <w:name w:val="WW8Num10z6"/>
    <w:rsid w:val="00FF60E3"/>
  </w:style>
  <w:style w:type="character" w:customStyle="1" w:styleId="WW8Num10z7">
    <w:name w:val="WW8Num10z7"/>
    <w:rsid w:val="00FF60E3"/>
  </w:style>
  <w:style w:type="character" w:customStyle="1" w:styleId="WW8Num10z8">
    <w:name w:val="WW8Num10z8"/>
    <w:rsid w:val="00FF60E3"/>
  </w:style>
  <w:style w:type="character" w:customStyle="1" w:styleId="WW8Num11z0">
    <w:name w:val="WW8Num11z0"/>
    <w:rsid w:val="00FF60E3"/>
    <w:rPr>
      <w:rFonts w:ascii="Symbol" w:hAnsi="Symbol" w:cs="OpenSymbol"/>
    </w:rPr>
  </w:style>
  <w:style w:type="character" w:customStyle="1" w:styleId="DefaultParagraphFont2">
    <w:name w:val="Default Paragraph Font2"/>
    <w:rsid w:val="00FF60E3"/>
  </w:style>
  <w:style w:type="character" w:customStyle="1" w:styleId="WW8Num11z1">
    <w:name w:val="WW8Num11z1"/>
    <w:rsid w:val="00FF60E3"/>
  </w:style>
  <w:style w:type="character" w:customStyle="1" w:styleId="WW8Num11z2">
    <w:name w:val="WW8Num11z2"/>
    <w:rsid w:val="00FF60E3"/>
  </w:style>
  <w:style w:type="character" w:customStyle="1" w:styleId="WW8Num11z3">
    <w:name w:val="WW8Num11z3"/>
    <w:rsid w:val="00FF60E3"/>
  </w:style>
  <w:style w:type="character" w:customStyle="1" w:styleId="WW8Num11z4">
    <w:name w:val="WW8Num11z4"/>
    <w:rsid w:val="00FF60E3"/>
  </w:style>
  <w:style w:type="character" w:customStyle="1" w:styleId="WW8Num11z5">
    <w:name w:val="WW8Num11z5"/>
    <w:rsid w:val="00FF60E3"/>
  </w:style>
  <w:style w:type="character" w:customStyle="1" w:styleId="WW8Num11z6">
    <w:name w:val="WW8Num11z6"/>
    <w:rsid w:val="00FF60E3"/>
  </w:style>
  <w:style w:type="character" w:customStyle="1" w:styleId="WW8Num11z7">
    <w:name w:val="WW8Num11z7"/>
    <w:rsid w:val="00FF60E3"/>
  </w:style>
  <w:style w:type="character" w:customStyle="1" w:styleId="WW8Num11z8">
    <w:name w:val="WW8Num11z8"/>
    <w:rsid w:val="00FF60E3"/>
  </w:style>
  <w:style w:type="character" w:customStyle="1" w:styleId="WW8Num12z0">
    <w:name w:val="WW8Num12z0"/>
    <w:rsid w:val="00FF60E3"/>
    <w:rPr>
      <w:b/>
      <w:bCs/>
      <w:szCs w:val="22"/>
      <w:lang w:val="el-GR"/>
    </w:rPr>
  </w:style>
  <w:style w:type="character" w:customStyle="1" w:styleId="WW8Num12z1">
    <w:name w:val="WW8Num12z1"/>
    <w:rsid w:val="00FF60E3"/>
    <w:rPr>
      <w:rFonts w:eastAsia="Calibri"/>
      <w:lang w:val="el-GR"/>
    </w:rPr>
  </w:style>
  <w:style w:type="character" w:customStyle="1" w:styleId="WW8Num12z2">
    <w:name w:val="WW8Num12z2"/>
    <w:rsid w:val="00FF60E3"/>
  </w:style>
  <w:style w:type="character" w:customStyle="1" w:styleId="WW8Num12z3">
    <w:name w:val="WW8Num12z3"/>
    <w:rsid w:val="00FF60E3"/>
  </w:style>
  <w:style w:type="character" w:customStyle="1" w:styleId="WW8Num12z4">
    <w:name w:val="WW8Num12z4"/>
    <w:rsid w:val="00FF60E3"/>
  </w:style>
  <w:style w:type="character" w:customStyle="1" w:styleId="WW8Num12z5">
    <w:name w:val="WW8Num12z5"/>
    <w:rsid w:val="00FF60E3"/>
  </w:style>
  <w:style w:type="character" w:customStyle="1" w:styleId="WW8Num12z6">
    <w:name w:val="WW8Num12z6"/>
    <w:rsid w:val="00FF60E3"/>
  </w:style>
  <w:style w:type="character" w:customStyle="1" w:styleId="WW8Num12z7">
    <w:name w:val="WW8Num12z7"/>
    <w:rsid w:val="00FF60E3"/>
  </w:style>
  <w:style w:type="character" w:customStyle="1" w:styleId="WW8Num12z8">
    <w:name w:val="WW8Num12z8"/>
    <w:rsid w:val="00FF60E3"/>
  </w:style>
  <w:style w:type="character" w:customStyle="1" w:styleId="WW8Num13z0">
    <w:name w:val="WW8Num13z0"/>
    <w:rsid w:val="00FF60E3"/>
    <w:rPr>
      <w:rFonts w:ascii="Symbol" w:hAnsi="Symbol" w:cs="OpenSymbol"/>
    </w:rPr>
  </w:style>
  <w:style w:type="character" w:customStyle="1" w:styleId="WW-DefaultParagraphFont11">
    <w:name w:val="WW-Default Paragraph Font11"/>
    <w:rsid w:val="00FF60E3"/>
  </w:style>
  <w:style w:type="character" w:customStyle="1" w:styleId="WW8Num13z1">
    <w:name w:val="WW8Num13z1"/>
    <w:rsid w:val="00FF60E3"/>
    <w:rPr>
      <w:rFonts w:eastAsia="Calibri"/>
      <w:lang w:val="el-GR"/>
    </w:rPr>
  </w:style>
  <w:style w:type="character" w:customStyle="1" w:styleId="WW8Num13z2">
    <w:name w:val="WW8Num13z2"/>
    <w:rsid w:val="00FF60E3"/>
  </w:style>
  <w:style w:type="character" w:customStyle="1" w:styleId="WW8Num13z3">
    <w:name w:val="WW8Num13z3"/>
    <w:rsid w:val="00FF60E3"/>
  </w:style>
  <w:style w:type="character" w:customStyle="1" w:styleId="WW8Num13z4">
    <w:name w:val="WW8Num13z4"/>
    <w:rsid w:val="00FF60E3"/>
  </w:style>
  <w:style w:type="character" w:customStyle="1" w:styleId="WW8Num13z5">
    <w:name w:val="WW8Num13z5"/>
    <w:rsid w:val="00FF60E3"/>
  </w:style>
  <w:style w:type="character" w:customStyle="1" w:styleId="WW8Num13z6">
    <w:name w:val="WW8Num13z6"/>
    <w:rsid w:val="00FF60E3"/>
  </w:style>
  <w:style w:type="character" w:customStyle="1" w:styleId="WW8Num13z7">
    <w:name w:val="WW8Num13z7"/>
    <w:rsid w:val="00FF60E3"/>
  </w:style>
  <w:style w:type="character" w:customStyle="1" w:styleId="WW8Num13z8">
    <w:name w:val="WW8Num13z8"/>
    <w:rsid w:val="00FF60E3"/>
  </w:style>
  <w:style w:type="character" w:customStyle="1" w:styleId="WW8Num14z0">
    <w:name w:val="WW8Num14z0"/>
    <w:rsid w:val="00FF60E3"/>
    <w:rPr>
      <w:rFonts w:ascii="Symbol" w:hAnsi="Symbol" w:cs="OpenSymbol"/>
    </w:rPr>
  </w:style>
  <w:style w:type="character" w:customStyle="1" w:styleId="WW8Num14z1">
    <w:name w:val="WW8Num14z1"/>
    <w:rsid w:val="00FF60E3"/>
  </w:style>
  <w:style w:type="character" w:customStyle="1" w:styleId="WW8Num14z2">
    <w:name w:val="WW8Num14z2"/>
    <w:rsid w:val="00FF60E3"/>
  </w:style>
  <w:style w:type="character" w:customStyle="1" w:styleId="WW8Num14z3">
    <w:name w:val="WW8Num14z3"/>
    <w:rsid w:val="00FF60E3"/>
  </w:style>
  <w:style w:type="character" w:customStyle="1" w:styleId="WW8Num14z4">
    <w:name w:val="WW8Num14z4"/>
    <w:rsid w:val="00FF60E3"/>
  </w:style>
  <w:style w:type="character" w:customStyle="1" w:styleId="WW8Num14z5">
    <w:name w:val="WW8Num14z5"/>
    <w:rsid w:val="00FF60E3"/>
  </w:style>
  <w:style w:type="character" w:customStyle="1" w:styleId="WW8Num14z6">
    <w:name w:val="WW8Num14z6"/>
    <w:rsid w:val="00FF60E3"/>
  </w:style>
  <w:style w:type="character" w:customStyle="1" w:styleId="WW8Num14z7">
    <w:name w:val="WW8Num14z7"/>
    <w:rsid w:val="00FF60E3"/>
  </w:style>
  <w:style w:type="character" w:customStyle="1" w:styleId="WW8Num14z8">
    <w:name w:val="WW8Num14z8"/>
    <w:rsid w:val="00FF60E3"/>
  </w:style>
  <w:style w:type="character" w:customStyle="1" w:styleId="WW8Num15z0">
    <w:name w:val="WW8Num15z0"/>
    <w:rsid w:val="00FF60E3"/>
  </w:style>
  <w:style w:type="character" w:customStyle="1" w:styleId="WW8Num15z1">
    <w:name w:val="WW8Num15z1"/>
    <w:rsid w:val="00FF60E3"/>
  </w:style>
  <w:style w:type="character" w:customStyle="1" w:styleId="WW8Num15z2">
    <w:name w:val="WW8Num15z2"/>
    <w:rsid w:val="00FF60E3"/>
  </w:style>
  <w:style w:type="character" w:customStyle="1" w:styleId="WW8Num15z3">
    <w:name w:val="WW8Num15z3"/>
    <w:rsid w:val="00FF60E3"/>
  </w:style>
  <w:style w:type="character" w:customStyle="1" w:styleId="WW8Num15z4">
    <w:name w:val="WW8Num15z4"/>
    <w:rsid w:val="00FF60E3"/>
  </w:style>
  <w:style w:type="character" w:customStyle="1" w:styleId="WW8Num15z5">
    <w:name w:val="WW8Num15z5"/>
    <w:rsid w:val="00FF60E3"/>
  </w:style>
  <w:style w:type="character" w:customStyle="1" w:styleId="WW8Num15z6">
    <w:name w:val="WW8Num15z6"/>
    <w:rsid w:val="00FF60E3"/>
  </w:style>
  <w:style w:type="character" w:customStyle="1" w:styleId="WW8Num15z7">
    <w:name w:val="WW8Num15z7"/>
    <w:rsid w:val="00FF60E3"/>
  </w:style>
  <w:style w:type="character" w:customStyle="1" w:styleId="WW8Num15z8">
    <w:name w:val="WW8Num15z8"/>
    <w:rsid w:val="00FF60E3"/>
  </w:style>
  <w:style w:type="character" w:customStyle="1" w:styleId="WW8Num16z0">
    <w:name w:val="WW8Num16z0"/>
    <w:rsid w:val="00FF60E3"/>
  </w:style>
  <w:style w:type="character" w:customStyle="1" w:styleId="WW8Num16z1">
    <w:name w:val="WW8Num16z1"/>
    <w:rsid w:val="00FF60E3"/>
  </w:style>
  <w:style w:type="character" w:customStyle="1" w:styleId="WW8Num16z2">
    <w:name w:val="WW8Num16z2"/>
    <w:rsid w:val="00FF60E3"/>
  </w:style>
  <w:style w:type="character" w:customStyle="1" w:styleId="WW8Num16z3">
    <w:name w:val="WW8Num16z3"/>
    <w:rsid w:val="00FF60E3"/>
  </w:style>
  <w:style w:type="character" w:customStyle="1" w:styleId="WW8Num16z4">
    <w:name w:val="WW8Num16z4"/>
    <w:rsid w:val="00FF60E3"/>
  </w:style>
  <w:style w:type="character" w:customStyle="1" w:styleId="WW8Num16z5">
    <w:name w:val="WW8Num16z5"/>
    <w:rsid w:val="00FF60E3"/>
  </w:style>
  <w:style w:type="character" w:customStyle="1" w:styleId="WW8Num16z6">
    <w:name w:val="WW8Num16z6"/>
    <w:rsid w:val="00FF60E3"/>
  </w:style>
  <w:style w:type="character" w:customStyle="1" w:styleId="WW8Num16z7">
    <w:name w:val="WW8Num16z7"/>
    <w:rsid w:val="00FF60E3"/>
  </w:style>
  <w:style w:type="character" w:customStyle="1" w:styleId="WW8Num16z8">
    <w:name w:val="WW8Num16z8"/>
    <w:rsid w:val="00FF60E3"/>
  </w:style>
  <w:style w:type="character" w:customStyle="1" w:styleId="WW-DefaultParagraphFont111">
    <w:name w:val="WW-Default Paragraph Font111"/>
    <w:rsid w:val="00FF60E3"/>
  </w:style>
  <w:style w:type="character" w:customStyle="1" w:styleId="WW-DefaultParagraphFont1111">
    <w:name w:val="WW-Default Paragraph Font1111"/>
    <w:rsid w:val="00FF60E3"/>
  </w:style>
  <w:style w:type="character" w:customStyle="1" w:styleId="WW-DefaultParagraphFont11111">
    <w:name w:val="WW-Default Paragraph Font11111"/>
    <w:rsid w:val="00FF60E3"/>
  </w:style>
  <w:style w:type="character" w:customStyle="1" w:styleId="WW-DefaultParagraphFont111111">
    <w:name w:val="WW-Default Paragraph Font111111"/>
    <w:rsid w:val="00FF60E3"/>
  </w:style>
  <w:style w:type="character" w:customStyle="1" w:styleId="WW-DefaultParagraphFont1111111">
    <w:name w:val="WW-Default Paragraph Font1111111"/>
    <w:rsid w:val="00FF60E3"/>
  </w:style>
  <w:style w:type="character" w:customStyle="1" w:styleId="WW8Num17z0">
    <w:name w:val="WW8Num17z0"/>
    <w:rsid w:val="00FF60E3"/>
  </w:style>
  <w:style w:type="character" w:customStyle="1" w:styleId="WW8Num17z1">
    <w:name w:val="WW8Num17z1"/>
    <w:rsid w:val="00FF60E3"/>
  </w:style>
  <w:style w:type="character" w:customStyle="1" w:styleId="WW8Num17z2">
    <w:name w:val="WW8Num17z2"/>
    <w:rsid w:val="00FF60E3"/>
  </w:style>
  <w:style w:type="character" w:customStyle="1" w:styleId="WW8Num17z3">
    <w:name w:val="WW8Num17z3"/>
    <w:rsid w:val="00FF60E3"/>
  </w:style>
  <w:style w:type="character" w:customStyle="1" w:styleId="WW8Num17z4">
    <w:name w:val="WW8Num17z4"/>
    <w:rsid w:val="00FF60E3"/>
  </w:style>
  <w:style w:type="character" w:customStyle="1" w:styleId="WW8Num17z5">
    <w:name w:val="WW8Num17z5"/>
    <w:rsid w:val="00FF60E3"/>
  </w:style>
  <w:style w:type="character" w:customStyle="1" w:styleId="WW8Num17z6">
    <w:name w:val="WW8Num17z6"/>
    <w:rsid w:val="00FF60E3"/>
  </w:style>
  <w:style w:type="character" w:customStyle="1" w:styleId="WW8Num17z7">
    <w:name w:val="WW8Num17z7"/>
    <w:rsid w:val="00FF60E3"/>
  </w:style>
  <w:style w:type="character" w:customStyle="1" w:styleId="WW8Num17z8">
    <w:name w:val="WW8Num17z8"/>
    <w:rsid w:val="00FF60E3"/>
  </w:style>
  <w:style w:type="character" w:customStyle="1" w:styleId="WW8Num18z0">
    <w:name w:val="WW8Num18z0"/>
    <w:rsid w:val="00FF60E3"/>
  </w:style>
  <w:style w:type="character" w:customStyle="1" w:styleId="WW8Num18z1">
    <w:name w:val="WW8Num18z1"/>
    <w:rsid w:val="00FF60E3"/>
  </w:style>
  <w:style w:type="character" w:customStyle="1" w:styleId="WW8Num18z2">
    <w:name w:val="WW8Num18z2"/>
    <w:rsid w:val="00FF60E3"/>
  </w:style>
  <w:style w:type="character" w:customStyle="1" w:styleId="WW8Num18z3">
    <w:name w:val="WW8Num18z3"/>
    <w:rsid w:val="00FF60E3"/>
  </w:style>
  <w:style w:type="character" w:customStyle="1" w:styleId="WW8Num18z4">
    <w:name w:val="WW8Num18z4"/>
    <w:rsid w:val="00FF60E3"/>
  </w:style>
  <w:style w:type="character" w:customStyle="1" w:styleId="WW8Num18z5">
    <w:name w:val="WW8Num18z5"/>
    <w:rsid w:val="00FF60E3"/>
  </w:style>
  <w:style w:type="character" w:customStyle="1" w:styleId="WW8Num18z6">
    <w:name w:val="WW8Num18z6"/>
    <w:rsid w:val="00FF60E3"/>
  </w:style>
  <w:style w:type="character" w:customStyle="1" w:styleId="WW8Num18z7">
    <w:name w:val="WW8Num18z7"/>
    <w:rsid w:val="00FF60E3"/>
  </w:style>
  <w:style w:type="character" w:customStyle="1" w:styleId="WW8Num18z8">
    <w:name w:val="WW8Num18z8"/>
    <w:rsid w:val="00FF60E3"/>
  </w:style>
  <w:style w:type="character" w:customStyle="1" w:styleId="WW8Num3z1">
    <w:name w:val="WW8Num3z1"/>
    <w:rsid w:val="00FF60E3"/>
  </w:style>
  <w:style w:type="character" w:customStyle="1" w:styleId="WW8Num3z2">
    <w:name w:val="WW8Num3z2"/>
    <w:rsid w:val="00FF60E3"/>
  </w:style>
  <w:style w:type="character" w:customStyle="1" w:styleId="WW8Num3z3">
    <w:name w:val="WW8Num3z3"/>
    <w:rsid w:val="00FF60E3"/>
  </w:style>
  <w:style w:type="character" w:customStyle="1" w:styleId="WW8Num3z4">
    <w:name w:val="WW8Num3z4"/>
    <w:rsid w:val="00FF60E3"/>
    <w:rPr>
      <w:rFonts w:ascii="Arial" w:hAnsi="Arial" w:cs="Times New Roman"/>
      <w:b w:val="0"/>
      <w:i w:val="0"/>
      <w:sz w:val="20"/>
      <w:szCs w:val="20"/>
    </w:rPr>
  </w:style>
  <w:style w:type="character" w:customStyle="1" w:styleId="WW8Num3z5">
    <w:name w:val="WW8Num3z5"/>
    <w:rsid w:val="00FF60E3"/>
  </w:style>
  <w:style w:type="character" w:customStyle="1" w:styleId="WW8Num3z6">
    <w:name w:val="WW8Num3z6"/>
    <w:rsid w:val="00FF60E3"/>
  </w:style>
  <w:style w:type="character" w:customStyle="1" w:styleId="WW8Num3z7">
    <w:name w:val="WW8Num3z7"/>
    <w:rsid w:val="00FF60E3"/>
  </w:style>
  <w:style w:type="character" w:customStyle="1" w:styleId="WW8Num3z8">
    <w:name w:val="WW8Num3z8"/>
    <w:rsid w:val="00FF60E3"/>
  </w:style>
  <w:style w:type="character" w:customStyle="1" w:styleId="WW-DefaultParagraphFont11111111">
    <w:name w:val="WW-Default Paragraph Font11111111"/>
    <w:rsid w:val="00FF60E3"/>
  </w:style>
  <w:style w:type="character" w:customStyle="1" w:styleId="WW-DefaultParagraphFont111111111">
    <w:name w:val="WW-Default Paragraph Font111111111"/>
    <w:rsid w:val="00FF60E3"/>
  </w:style>
  <w:style w:type="character" w:customStyle="1" w:styleId="WW-DefaultParagraphFont1111111111">
    <w:name w:val="WW-Default Paragraph Font1111111111"/>
    <w:rsid w:val="00FF60E3"/>
  </w:style>
  <w:style w:type="character" w:customStyle="1" w:styleId="WW-DefaultParagraphFont11111111111">
    <w:name w:val="WW-Default Paragraph Font11111111111"/>
    <w:rsid w:val="00FF60E3"/>
  </w:style>
  <w:style w:type="character" w:customStyle="1" w:styleId="20">
    <w:name w:val="Προεπιλεγμένη γραμματοσειρά2"/>
    <w:rsid w:val="00FF60E3"/>
  </w:style>
  <w:style w:type="character" w:customStyle="1" w:styleId="WW8Num19z0">
    <w:name w:val="WW8Num19z0"/>
    <w:rsid w:val="00FF60E3"/>
    <w:rPr>
      <w:rFonts w:ascii="Calibri" w:hAnsi="Calibri" w:cs="Calibri"/>
    </w:rPr>
  </w:style>
  <w:style w:type="character" w:customStyle="1" w:styleId="WW8Num19z1">
    <w:name w:val="WW8Num19z1"/>
    <w:rsid w:val="00FF60E3"/>
  </w:style>
  <w:style w:type="character" w:customStyle="1" w:styleId="WW8Num20z0">
    <w:name w:val="WW8Num20z0"/>
    <w:rsid w:val="00FF60E3"/>
    <w:rPr>
      <w:rFonts w:ascii="Calibri" w:eastAsia="Calibri" w:hAnsi="Calibri" w:cs="Times New Roman"/>
    </w:rPr>
  </w:style>
  <w:style w:type="character" w:customStyle="1" w:styleId="WW8Num20z1">
    <w:name w:val="WW8Num20z1"/>
    <w:rsid w:val="00FF60E3"/>
    <w:rPr>
      <w:rFonts w:ascii="Courier New" w:hAnsi="Courier New" w:cs="Courier New"/>
    </w:rPr>
  </w:style>
  <w:style w:type="character" w:customStyle="1" w:styleId="WW8Num20z2">
    <w:name w:val="WW8Num20z2"/>
    <w:rsid w:val="00FF60E3"/>
    <w:rPr>
      <w:rFonts w:ascii="Wingdings" w:hAnsi="Wingdings" w:cs="Wingdings"/>
    </w:rPr>
  </w:style>
  <w:style w:type="character" w:customStyle="1" w:styleId="WW8Num20z3">
    <w:name w:val="WW8Num20z3"/>
    <w:rsid w:val="00FF60E3"/>
    <w:rPr>
      <w:rFonts w:ascii="Symbol" w:hAnsi="Symbol" w:cs="Symbol"/>
    </w:rPr>
  </w:style>
  <w:style w:type="character" w:customStyle="1" w:styleId="WW-DefaultParagraphFont111111111111">
    <w:name w:val="WW-Default Paragraph Font111111111111"/>
    <w:rsid w:val="00FF60E3"/>
  </w:style>
  <w:style w:type="character" w:customStyle="1" w:styleId="WW8Num19z2">
    <w:name w:val="WW8Num19z2"/>
    <w:rsid w:val="00FF60E3"/>
  </w:style>
  <w:style w:type="character" w:customStyle="1" w:styleId="WW8Num19z3">
    <w:name w:val="WW8Num19z3"/>
    <w:rsid w:val="00FF60E3"/>
  </w:style>
  <w:style w:type="character" w:customStyle="1" w:styleId="WW8Num19z4">
    <w:name w:val="WW8Num19z4"/>
    <w:rsid w:val="00FF60E3"/>
  </w:style>
  <w:style w:type="character" w:customStyle="1" w:styleId="WW8Num19z5">
    <w:name w:val="WW8Num19z5"/>
    <w:rsid w:val="00FF60E3"/>
  </w:style>
  <w:style w:type="character" w:customStyle="1" w:styleId="WW8Num19z6">
    <w:name w:val="WW8Num19z6"/>
    <w:rsid w:val="00FF60E3"/>
  </w:style>
  <w:style w:type="character" w:customStyle="1" w:styleId="WW8Num19z7">
    <w:name w:val="WW8Num19z7"/>
    <w:rsid w:val="00FF60E3"/>
  </w:style>
  <w:style w:type="character" w:customStyle="1" w:styleId="WW8Num19z8">
    <w:name w:val="WW8Num19z8"/>
    <w:rsid w:val="00FF60E3"/>
  </w:style>
  <w:style w:type="character" w:customStyle="1" w:styleId="WW8Num20z4">
    <w:name w:val="WW8Num20z4"/>
    <w:rsid w:val="00FF60E3"/>
  </w:style>
  <w:style w:type="character" w:customStyle="1" w:styleId="WW8Num20z5">
    <w:name w:val="WW8Num20z5"/>
    <w:rsid w:val="00FF60E3"/>
  </w:style>
  <w:style w:type="character" w:customStyle="1" w:styleId="WW8Num20z6">
    <w:name w:val="WW8Num20z6"/>
    <w:rsid w:val="00FF60E3"/>
  </w:style>
  <w:style w:type="character" w:customStyle="1" w:styleId="WW8Num20z7">
    <w:name w:val="WW8Num20z7"/>
    <w:rsid w:val="00FF60E3"/>
  </w:style>
  <w:style w:type="character" w:customStyle="1" w:styleId="WW8Num20z8">
    <w:name w:val="WW8Num20z8"/>
    <w:rsid w:val="00FF60E3"/>
  </w:style>
  <w:style w:type="character" w:customStyle="1" w:styleId="WW-DefaultParagraphFont1111111111111">
    <w:name w:val="WW-Default Paragraph Font1111111111111"/>
    <w:rsid w:val="00FF60E3"/>
  </w:style>
  <w:style w:type="character" w:customStyle="1" w:styleId="WW-DefaultParagraphFont11111111111111">
    <w:name w:val="WW-Default Paragraph Font11111111111111"/>
    <w:rsid w:val="00FF60E3"/>
  </w:style>
  <w:style w:type="character" w:customStyle="1" w:styleId="WW8Num21z0">
    <w:name w:val="WW8Num21z0"/>
    <w:rsid w:val="00FF60E3"/>
    <w:rPr>
      <w:rFonts w:ascii="Calibri" w:eastAsia="Times New Roman" w:hAnsi="Calibri" w:cs="Calibri"/>
    </w:rPr>
  </w:style>
  <w:style w:type="character" w:customStyle="1" w:styleId="WW8Num21z1">
    <w:name w:val="WW8Num21z1"/>
    <w:rsid w:val="00FF60E3"/>
    <w:rPr>
      <w:rFonts w:ascii="Courier New" w:hAnsi="Courier New" w:cs="Courier New"/>
    </w:rPr>
  </w:style>
  <w:style w:type="character" w:customStyle="1" w:styleId="WW8Num21z2">
    <w:name w:val="WW8Num21z2"/>
    <w:rsid w:val="00FF60E3"/>
    <w:rPr>
      <w:rFonts w:ascii="Wingdings" w:hAnsi="Wingdings" w:cs="Wingdings"/>
    </w:rPr>
  </w:style>
  <w:style w:type="character" w:customStyle="1" w:styleId="WW8Num21z3">
    <w:name w:val="WW8Num21z3"/>
    <w:rsid w:val="00FF60E3"/>
    <w:rPr>
      <w:rFonts w:ascii="Symbol" w:hAnsi="Symbol" w:cs="Symbol"/>
    </w:rPr>
  </w:style>
  <w:style w:type="character" w:customStyle="1" w:styleId="WW8Num22z0">
    <w:name w:val="WW8Num22z0"/>
    <w:rsid w:val="00FF60E3"/>
    <w:rPr>
      <w:rFonts w:ascii="Symbol" w:hAnsi="Symbol" w:cs="Symbol"/>
    </w:rPr>
  </w:style>
  <w:style w:type="character" w:customStyle="1" w:styleId="WW8Num22z1">
    <w:name w:val="WW8Num22z1"/>
    <w:rsid w:val="00FF60E3"/>
    <w:rPr>
      <w:rFonts w:ascii="Courier New" w:hAnsi="Courier New" w:cs="Courier New"/>
    </w:rPr>
  </w:style>
  <w:style w:type="character" w:customStyle="1" w:styleId="WW8Num22z2">
    <w:name w:val="WW8Num22z2"/>
    <w:rsid w:val="00FF60E3"/>
    <w:rPr>
      <w:rFonts w:ascii="Wingdings" w:hAnsi="Wingdings" w:cs="Wingdings"/>
    </w:rPr>
  </w:style>
  <w:style w:type="character" w:customStyle="1" w:styleId="WW8Num23z0">
    <w:name w:val="WW8Num23z0"/>
    <w:rsid w:val="00FF60E3"/>
    <w:rPr>
      <w:rFonts w:ascii="Calibri" w:eastAsia="Times New Roman" w:hAnsi="Calibri" w:cs="Calibri"/>
    </w:rPr>
  </w:style>
  <w:style w:type="character" w:customStyle="1" w:styleId="WW8Num23z1">
    <w:name w:val="WW8Num23z1"/>
    <w:rsid w:val="00FF60E3"/>
    <w:rPr>
      <w:rFonts w:ascii="Courier New" w:hAnsi="Courier New" w:cs="Courier New"/>
    </w:rPr>
  </w:style>
  <w:style w:type="character" w:customStyle="1" w:styleId="WW8Num23z2">
    <w:name w:val="WW8Num23z2"/>
    <w:rsid w:val="00FF60E3"/>
    <w:rPr>
      <w:rFonts w:ascii="Wingdings" w:hAnsi="Wingdings" w:cs="Wingdings"/>
    </w:rPr>
  </w:style>
  <w:style w:type="character" w:customStyle="1" w:styleId="WW8Num23z3">
    <w:name w:val="WW8Num23z3"/>
    <w:rsid w:val="00FF60E3"/>
    <w:rPr>
      <w:rFonts w:ascii="Symbol" w:hAnsi="Symbol" w:cs="Symbol"/>
    </w:rPr>
  </w:style>
  <w:style w:type="character" w:customStyle="1" w:styleId="WW8Num24z0">
    <w:name w:val="WW8Num24z0"/>
    <w:rsid w:val="00FF60E3"/>
    <w:rPr>
      <w:rFonts w:ascii="Symbol" w:hAnsi="Symbol" w:cs="Symbol"/>
      <w:strike/>
      <w:color w:val="0070C0"/>
      <w:position w:val="0"/>
      <w:sz w:val="24"/>
      <w:vertAlign w:val="baseline"/>
      <w:lang w:val="el-GR"/>
    </w:rPr>
  </w:style>
  <w:style w:type="character" w:customStyle="1" w:styleId="WW8Num24z1">
    <w:name w:val="WW8Num24z1"/>
    <w:rsid w:val="00FF60E3"/>
    <w:rPr>
      <w:rFonts w:ascii="Courier New" w:hAnsi="Courier New" w:cs="Courier New"/>
    </w:rPr>
  </w:style>
  <w:style w:type="character" w:customStyle="1" w:styleId="WW8Num24z2">
    <w:name w:val="WW8Num24z2"/>
    <w:rsid w:val="00FF60E3"/>
    <w:rPr>
      <w:rFonts w:ascii="Wingdings" w:hAnsi="Wingdings" w:cs="Wingdings"/>
    </w:rPr>
  </w:style>
  <w:style w:type="character" w:customStyle="1" w:styleId="WW8Num25z0">
    <w:name w:val="WW8Num25z0"/>
    <w:rsid w:val="00FF60E3"/>
    <w:rPr>
      <w:rFonts w:ascii="Symbol" w:hAnsi="Symbol" w:cs="Symbol"/>
    </w:rPr>
  </w:style>
  <w:style w:type="character" w:customStyle="1" w:styleId="WW8Num25z1">
    <w:name w:val="WW8Num25z1"/>
    <w:rsid w:val="00FF60E3"/>
    <w:rPr>
      <w:rFonts w:ascii="Courier New" w:hAnsi="Courier New" w:cs="Courier New"/>
    </w:rPr>
  </w:style>
  <w:style w:type="character" w:customStyle="1" w:styleId="WW8Num25z2">
    <w:name w:val="WW8Num25z2"/>
    <w:rsid w:val="00FF60E3"/>
    <w:rPr>
      <w:rFonts w:ascii="Wingdings" w:hAnsi="Wingdings" w:cs="Wingdings"/>
    </w:rPr>
  </w:style>
  <w:style w:type="character" w:customStyle="1" w:styleId="WW8Num26z0">
    <w:name w:val="WW8Num26z0"/>
    <w:rsid w:val="00FF60E3"/>
    <w:rPr>
      <w:rFonts w:ascii="Symbol" w:hAnsi="Symbol" w:cs="Symbol"/>
    </w:rPr>
  </w:style>
  <w:style w:type="character" w:customStyle="1" w:styleId="WW8Num26z1">
    <w:name w:val="WW8Num26z1"/>
    <w:rsid w:val="00FF60E3"/>
    <w:rPr>
      <w:rFonts w:ascii="Courier New" w:hAnsi="Courier New" w:cs="Courier New"/>
    </w:rPr>
  </w:style>
  <w:style w:type="character" w:customStyle="1" w:styleId="WW8Num26z2">
    <w:name w:val="WW8Num26z2"/>
    <w:rsid w:val="00FF60E3"/>
    <w:rPr>
      <w:rFonts w:ascii="Wingdings" w:hAnsi="Wingdings" w:cs="Wingdings"/>
    </w:rPr>
  </w:style>
  <w:style w:type="character" w:customStyle="1" w:styleId="WW8Num27z0">
    <w:name w:val="WW8Num27z0"/>
    <w:rsid w:val="00FF60E3"/>
    <w:rPr>
      <w:rFonts w:ascii="Calibri" w:eastAsia="Times New Roman" w:hAnsi="Calibri" w:cs="Calibri"/>
    </w:rPr>
  </w:style>
  <w:style w:type="character" w:customStyle="1" w:styleId="WW8Num27z1">
    <w:name w:val="WW8Num27z1"/>
    <w:rsid w:val="00FF60E3"/>
    <w:rPr>
      <w:rFonts w:ascii="Courier New" w:hAnsi="Courier New" w:cs="Courier New"/>
    </w:rPr>
  </w:style>
  <w:style w:type="character" w:customStyle="1" w:styleId="WW8Num27z2">
    <w:name w:val="WW8Num27z2"/>
    <w:rsid w:val="00FF60E3"/>
    <w:rPr>
      <w:rFonts w:ascii="Wingdings" w:hAnsi="Wingdings" w:cs="Wingdings"/>
    </w:rPr>
  </w:style>
  <w:style w:type="character" w:customStyle="1" w:styleId="WW8Num27z3">
    <w:name w:val="WW8Num27z3"/>
    <w:rsid w:val="00FF60E3"/>
    <w:rPr>
      <w:rFonts w:ascii="Symbol" w:hAnsi="Symbol" w:cs="Symbol"/>
    </w:rPr>
  </w:style>
  <w:style w:type="character" w:customStyle="1" w:styleId="WW8Num28z0">
    <w:name w:val="WW8Num28z0"/>
    <w:rsid w:val="00FF60E3"/>
    <w:rPr>
      <w:rFonts w:ascii="Symbol" w:hAnsi="Symbol" w:cs="Symbol"/>
    </w:rPr>
  </w:style>
  <w:style w:type="character" w:customStyle="1" w:styleId="WW8Num28z1">
    <w:name w:val="WW8Num28z1"/>
    <w:rsid w:val="00FF60E3"/>
    <w:rPr>
      <w:rFonts w:ascii="Courier New" w:hAnsi="Courier New" w:cs="Courier New"/>
    </w:rPr>
  </w:style>
  <w:style w:type="character" w:customStyle="1" w:styleId="WW8Num28z2">
    <w:name w:val="WW8Num28z2"/>
    <w:rsid w:val="00FF60E3"/>
    <w:rPr>
      <w:rFonts w:ascii="Wingdings" w:hAnsi="Wingdings" w:cs="Wingdings"/>
    </w:rPr>
  </w:style>
  <w:style w:type="character" w:customStyle="1" w:styleId="WW8Num29z0">
    <w:name w:val="WW8Num29z0"/>
    <w:rsid w:val="00FF60E3"/>
    <w:rPr>
      <w:rFonts w:ascii="Calibri" w:eastAsia="Times New Roman" w:hAnsi="Calibri" w:cs="Calibri"/>
    </w:rPr>
  </w:style>
  <w:style w:type="character" w:customStyle="1" w:styleId="WW8Num29z1">
    <w:name w:val="WW8Num29z1"/>
    <w:rsid w:val="00FF60E3"/>
    <w:rPr>
      <w:rFonts w:ascii="Courier New" w:hAnsi="Courier New" w:cs="Courier New"/>
    </w:rPr>
  </w:style>
  <w:style w:type="character" w:customStyle="1" w:styleId="WW8Num29z2">
    <w:name w:val="WW8Num29z2"/>
    <w:rsid w:val="00FF60E3"/>
    <w:rPr>
      <w:rFonts w:ascii="Wingdings" w:hAnsi="Wingdings" w:cs="Wingdings"/>
    </w:rPr>
  </w:style>
  <w:style w:type="character" w:customStyle="1" w:styleId="WW8Num29z3">
    <w:name w:val="WW8Num29z3"/>
    <w:rsid w:val="00FF60E3"/>
    <w:rPr>
      <w:rFonts w:ascii="Symbol" w:hAnsi="Symbol" w:cs="Symbol"/>
    </w:rPr>
  </w:style>
  <w:style w:type="character" w:customStyle="1" w:styleId="WW8Num30z0">
    <w:name w:val="WW8Num30z0"/>
    <w:rsid w:val="00FF60E3"/>
    <w:rPr>
      <w:rFonts w:ascii="Symbol" w:hAnsi="Symbol" w:cs="Symbol"/>
      <w:shd w:val="clear" w:color="auto" w:fill="FFFF00"/>
    </w:rPr>
  </w:style>
  <w:style w:type="character" w:customStyle="1" w:styleId="WW8Num30z1">
    <w:name w:val="WW8Num30z1"/>
    <w:rsid w:val="00FF60E3"/>
    <w:rPr>
      <w:rFonts w:ascii="Courier New" w:hAnsi="Courier New" w:cs="Courier New"/>
    </w:rPr>
  </w:style>
  <w:style w:type="character" w:customStyle="1" w:styleId="WW8Num30z2">
    <w:name w:val="WW8Num30z2"/>
    <w:rsid w:val="00FF60E3"/>
    <w:rPr>
      <w:rFonts w:ascii="Wingdings" w:hAnsi="Wingdings" w:cs="Wingdings"/>
    </w:rPr>
  </w:style>
  <w:style w:type="character" w:customStyle="1" w:styleId="WW8Num31z0">
    <w:name w:val="WW8Num31z0"/>
    <w:rsid w:val="00FF60E3"/>
    <w:rPr>
      <w:rFonts w:cs="Times New Roman"/>
    </w:rPr>
  </w:style>
  <w:style w:type="character" w:customStyle="1" w:styleId="WW8Num32z0">
    <w:name w:val="WW8Num32z0"/>
    <w:rsid w:val="00FF60E3"/>
  </w:style>
  <w:style w:type="character" w:customStyle="1" w:styleId="WW8Num32z1">
    <w:name w:val="WW8Num32z1"/>
    <w:rsid w:val="00FF60E3"/>
  </w:style>
  <w:style w:type="character" w:customStyle="1" w:styleId="WW8Num32z2">
    <w:name w:val="WW8Num32z2"/>
    <w:rsid w:val="00FF60E3"/>
  </w:style>
  <w:style w:type="character" w:customStyle="1" w:styleId="WW8Num32z3">
    <w:name w:val="WW8Num32z3"/>
    <w:rsid w:val="00FF60E3"/>
  </w:style>
  <w:style w:type="character" w:customStyle="1" w:styleId="WW8Num32z4">
    <w:name w:val="WW8Num32z4"/>
    <w:rsid w:val="00FF60E3"/>
  </w:style>
  <w:style w:type="character" w:customStyle="1" w:styleId="WW8Num32z5">
    <w:name w:val="WW8Num32z5"/>
    <w:rsid w:val="00FF60E3"/>
  </w:style>
  <w:style w:type="character" w:customStyle="1" w:styleId="WW8Num32z6">
    <w:name w:val="WW8Num32z6"/>
    <w:rsid w:val="00FF60E3"/>
  </w:style>
  <w:style w:type="character" w:customStyle="1" w:styleId="WW8Num32z7">
    <w:name w:val="WW8Num32z7"/>
    <w:rsid w:val="00FF60E3"/>
  </w:style>
  <w:style w:type="character" w:customStyle="1" w:styleId="WW8Num32z8">
    <w:name w:val="WW8Num32z8"/>
    <w:rsid w:val="00FF60E3"/>
  </w:style>
  <w:style w:type="character" w:customStyle="1" w:styleId="WW8Num33z0">
    <w:name w:val="WW8Num33z0"/>
    <w:rsid w:val="00FF60E3"/>
    <w:rPr>
      <w:rFonts w:ascii="Symbol" w:eastAsia="Calibri" w:hAnsi="Symbol" w:cs="Symbol"/>
    </w:rPr>
  </w:style>
  <w:style w:type="character" w:customStyle="1" w:styleId="WW8Num33z1">
    <w:name w:val="WW8Num33z1"/>
    <w:rsid w:val="00FF60E3"/>
    <w:rPr>
      <w:rFonts w:ascii="Courier New" w:hAnsi="Courier New" w:cs="Courier New"/>
    </w:rPr>
  </w:style>
  <w:style w:type="character" w:customStyle="1" w:styleId="WW8Num33z2">
    <w:name w:val="WW8Num33z2"/>
    <w:rsid w:val="00FF60E3"/>
    <w:rPr>
      <w:rFonts w:ascii="Wingdings" w:hAnsi="Wingdings" w:cs="Wingdings"/>
    </w:rPr>
  </w:style>
  <w:style w:type="character" w:customStyle="1" w:styleId="WW8Num34z0">
    <w:name w:val="WW8Num34z0"/>
    <w:rsid w:val="00FF60E3"/>
    <w:rPr>
      <w:rFonts w:ascii="Symbol" w:hAnsi="Symbol" w:cs="Symbol"/>
    </w:rPr>
  </w:style>
  <w:style w:type="character" w:customStyle="1" w:styleId="WW8Num34z1">
    <w:name w:val="WW8Num34z1"/>
    <w:rsid w:val="00FF60E3"/>
    <w:rPr>
      <w:rFonts w:ascii="Courier New" w:hAnsi="Courier New" w:cs="Courier New"/>
    </w:rPr>
  </w:style>
  <w:style w:type="character" w:customStyle="1" w:styleId="WW8Num34z2">
    <w:name w:val="WW8Num34z2"/>
    <w:rsid w:val="00FF60E3"/>
    <w:rPr>
      <w:rFonts w:ascii="Wingdings" w:hAnsi="Wingdings" w:cs="Wingdings"/>
    </w:rPr>
  </w:style>
  <w:style w:type="character" w:customStyle="1" w:styleId="WW8Num35z0">
    <w:name w:val="WW8Num35z0"/>
    <w:rsid w:val="00FF60E3"/>
    <w:rPr>
      <w:rFonts w:ascii="Calibri" w:eastAsia="Times New Roman" w:hAnsi="Calibri" w:cs="Calibri"/>
    </w:rPr>
  </w:style>
  <w:style w:type="character" w:customStyle="1" w:styleId="WW8Num35z1">
    <w:name w:val="WW8Num35z1"/>
    <w:rsid w:val="00FF60E3"/>
    <w:rPr>
      <w:rFonts w:ascii="Courier New" w:hAnsi="Courier New" w:cs="Courier New"/>
    </w:rPr>
  </w:style>
  <w:style w:type="character" w:customStyle="1" w:styleId="WW8Num35z2">
    <w:name w:val="WW8Num35z2"/>
    <w:rsid w:val="00FF60E3"/>
    <w:rPr>
      <w:rFonts w:ascii="Wingdings" w:hAnsi="Wingdings" w:cs="Wingdings"/>
    </w:rPr>
  </w:style>
  <w:style w:type="character" w:customStyle="1" w:styleId="WW8Num35z3">
    <w:name w:val="WW8Num35z3"/>
    <w:rsid w:val="00FF60E3"/>
    <w:rPr>
      <w:rFonts w:ascii="Symbol" w:hAnsi="Symbol" w:cs="Symbol"/>
    </w:rPr>
  </w:style>
  <w:style w:type="character" w:customStyle="1" w:styleId="WW8Num36z0">
    <w:name w:val="WW8Num36z0"/>
    <w:rsid w:val="00FF60E3"/>
    <w:rPr>
      <w:lang w:val="el-GR"/>
    </w:rPr>
  </w:style>
  <w:style w:type="character" w:customStyle="1" w:styleId="WW8Num36z1">
    <w:name w:val="WW8Num36z1"/>
    <w:rsid w:val="00FF60E3"/>
  </w:style>
  <w:style w:type="character" w:customStyle="1" w:styleId="WW8Num36z2">
    <w:name w:val="WW8Num36z2"/>
    <w:rsid w:val="00FF60E3"/>
  </w:style>
  <w:style w:type="character" w:customStyle="1" w:styleId="WW8Num36z3">
    <w:name w:val="WW8Num36z3"/>
    <w:rsid w:val="00FF60E3"/>
  </w:style>
  <w:style w:type="character" w:customStyle="1" w:styleId="WW8Num36z4">
    <w:name w:val="WW8Num36z4"/>
    <w:rsid w:val="00FF60E3"/>
  </w:style>
  <w:style w:type="character" w:customStyle="1" w:styleId="WW8Num36z5">
    <w:name w:val="WW8Num36z5"/>
    <w:rsid w:val="00FF60E3"/>
  </w:style>
  <w:style w:type="character" w:customStyle="1" w:styleId="WW8Num36z6">
    <w:name w:val="WW8Num36z6"/>
    <w:rsid w:val="00FF60E3"/>
  </w:style>
  <w:style w:type="character" w:customStyle="1" w:styleId="WW8Num36z7">
    <w:name w:val="WW8Num36z7"/>
    <w:rsid w:val="00FF60E3"/>
  </w:style>
  <w:style w:type="character" w:customStyle="1" w:styleId="WW8Num36z8">
    <w:name w:val="WW8Num36z8"/>
    <w:rsid w:val="00FF60E3"/>
  </w:style>
  <w:style w:type="character" w:customStyle="1" w:styleId="WW8Num37z0">
    <w:name w:val="WW8Num37z0"/>
    <w:rsid w:val="00FF60E3"/>
    <w:rPr>
      <w:rFonts w:ascii="Calibri" w:eastAsia="Times New Roman" w:hAnsi="Calibri" w:cs="Calibri"/>
    </w:rPr>
  </w:style>
  <w:style w:type="character" w:customStyle="1" w:styleId="WW8Num37z1">
    <w:name w:val="WW8Num37z1"/>
    <w:rsid w:val="00FF60E3"/>
    <w:rPr>
      <w:rFonts w:ascii="Courier New" w:hAnsi="Courier New" w:cs="Courier New"/>
    </w:rPr>
  </w:style>
  <w:style w:type="character" w:customStyle="1" w:styleId="WW8Num37z2">
    <w:name w:val="WW8Num37z2"/>
    <w:rsid w:val="00FF60E3"/>
    <w:rPr>
      <w:rFonts w:ascii="Wingdings" w:hAnsi="Wingdings" w:cs="Wingdings"/>
    </w:rPr>
  </w:style>
  <w:style w:type="character" w:customStyle="1" w:styleId="WW8Num37z3">
    <w:name w:val="WW8Num37z3"/>
    <w:rsid w:val="00FF60E3"/>
    <w:rPr>
      <w:rFonts w:ascii="Symbol" w:hAnsi="Symbol" w:cs="Symbol"/>
    </w:rPr>
  </w:style>
  <w:style w:type="character" w:customStyle="1" w:styleId="WW8Num38z0">
    <w:name w:val="WW8Num38z0"/>
    <w:rsid w:val="00FF60E3"/>
  </w:style>
  <w:style w:type="character" w:customStyle="1" w:styleId="WW8Num38z1">
    <w:name w:val="WW8Num38z1"/>
    <w:rsid w:val="00FF60E3"/>
  </w:style>
  <w:style w:type="character" w:customStyle="1" w:styleId="WW8Num38z2">
    <w:name w:val="WW8Num38z2"/>
    <w:rsid w:val="00FF60E3"/>
  </w:style>
  <w:style w:type="character" w:customStyle="1" w:styleId="WW8Num38z3">
    <w:name w:val="WW8Num38z3"/>
    <w:rsid w:val="00FF60E3"/>
  </w:style>
  <w:style w:type="character" w:customStyle="1" w:styleId="WW8Num38z4">
    <w:name w:val="WW8Num38z4"/>
    <w:rsid w:val="00FF60E3"/>
  </w:style>
  <w:style w:type="character" w:customStyle="1" w:styleId="WW8Num38z5">
    <w:name w:val="WW8Num38z5"/>
    <w:rsid w:val="00FF60E3"/>
  </w:style>
  <w:style w:type="character" w:customStyle="1" w:styleId="WW8Num38z6">
    <w:name w:val="WW8Num38z6"/>
    <w:rsid w:val="00FF60E3"/>
  </w:style>
  <w:style w:type="character" w:customStyle="1" w:styleId="WW8Num38z7">
    <w:name w:val="WW8Num38z7"/>
    <w:rsid w:val="00FF60E3"/>
  </w:style>
  <w:style w:type="character" w:customStyle="1" w:styleId="WW8Num38z8">
    <w:name w:val="WW8Num38z8"/>
    <w:rsid w:val="00FF60E3"/>
  </w:style>
  <w:style w:type="character" w:customStyle="1" w:styleId="WW-DefaultParagraphFont111111111111111">
    <w:name w:val="WW-Default Paragraph Font111111111111111"/>
    <w:rsid w:val="00FF60E3"/>
  </w:style>
  <w:style w:type="character" w:customStyle="1" w:styleId="WW8Num4z1">
    <w:name w:val="WW8Num4z1"/>
    <w:rsid w:val="00FF60E3"/>
    <w:rPr>
      <w:rFonts w:cs="Times New Roman"/>
    </w:rPr>
  </w:style>
  <w:style w:type="character" w:customStyle="1" w:styleId="WW8Num5z1">
    <w:name w:val="WW8Num5z1"/>
    <w:rsid w:val="00FF60E3"/>
    <w:rPr>
      <w:rFonts w:cs="Times New Roman"/>
    </w:rPr>
  </w:style>
  <w:style w:type="character" w:customStyle="1" w:styleId="WW8Num6z1">
    <w:name w:val="WW8Num6z1"/>
    <w:rsid w:val="00FF60E3"/>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FF60E3"/>
  </w:style>
  <w:style w:type="character" w:customStyle="1" w:styleId="WW8Num29z5">
    <w:name w:val="WW8Num29z5"/>
    <w:rsid w:val="00FF60E3"/>
  </w:style>
  <w:style w:type="character" w:customStyle="1" w:styleId="WW8Num29z6">
    <w:name w:val="WW8Num29z6"/>
    <w:rsid w:val="00FF60E3"/>
  </w:style>
  <w:style w:type="character" w:customStyle="1" w:styleId="WW8Num29z7">
    <w:name w:val="WW8Num29z7"/>
    <w:rsid w:val="00FF60E3"/>
  </w:style>
  <w:style w:type="character" w:customStyle="1" w:styleId="WW8Num29z8">
    <w:name w:val="WW8Num29z8"/>
    <w:rsid w:val="00FF60E3"/>
  </w:style>
  <w:style w:type="character" w:customStyle="1" w:styleId="WW8Num30z3">
    <w:name w:val="WW8Num30z3"/>
    <w:rsid w:val="00FF60E3"/>
    <w:rPr>
      <w:rFonts w:ascii="Symbol" w:hAnsi="Symbol" w:cs="Symbol"/>
    </w:rPr>
  </w:style>
  <w:style w:type="character" w:customStyle="1" w:styleId="WW8Num31z1">
    <w:name w:val="WW8Num31z1"/>
    <w:rsid w:val="00FF60E3"/>
  </w:style>
  <w:style w:type="character" w:customStyle="1" w:styleId="WW8Num31z2">
    <w:name w:val="WW8Num31z2"/>
    <w:rsid w:val="00FF60E3"/>
  </w:style>
  <w:style w:type="character" w:customStyle="1" w:styleId="WW8Num31z3">
    <w:name w:val="WW8Num31z3"/>
    <w:rsid w:val="00FF60E3"/>
  </w:style>
  <w:style w:type="character" w:customStyle="1" w:styleId="WW8Num31z4">
    <w:name w:val="WW8Num31z4"/>
    <w:rsid w:val="00FF60E3"/>
  </w:style>
  <w:style w:type="character" w:customStyle="1" w:styleId="WW8Num31z5">
    <w:name w:val="WW8Num31z5"/>
    <w:rsid w:val="00FF60E3"/>
  </w:style>
  <w:style w:type="character" w:customStyle="1" w:styleId="WW8Num31z6">
    <w:name w:val="WW8Num31z6"/>
    <w:rsid w:val="00FF60E3"/>
  </w:style>
  <w:style w:type="character" w:customStyle="1" w:styleId="WW8Num31z7">
    <w:name w:val="WW8Num31z7"/>
    <w:rsid w:val="00FF60E3"/>
  </w:style>
  <w:style w:type="character" w:customStyle="1" w:styleId="WW8Num31z8">
    <w:name w:val="WW8Num31z8"/>
    <w:rsid w:val="00FF60E3"/>
  </w:style>
  <w:style w:type="character" w:customStyle="1" w:styleId="WW8Num39z0">
    <w:name w:val="WW8Num39z0"/>
    <w:rsid w:val="00FF60E3"/>
    <w:rPr>
      <w:rFonts w:ascii="Calibri" w:eastAsia="Times New Roman" w:hAnsi="Calibri" w:cs="Calibri"/>
    </w:rPr>
  </w:style>
  <w:style w:type="character" w:customStyle="1" w:styleId="WW8Num39z1">
    <w:name w:val="WW8Num39z1"/>
    <w:rsid w:val="00FF60E3"/>
    <w:rPr>
      <w:rFonts w:ascii="Courier New" w:hAnsi="Courier New" w:cs="Courier New"/>
    </w:rPr>
  </w:style>
  <w:style w:type="character" w:customStyle="1" w:styleId="WW8Num39z2">
    <w:name w:val="WW8Num39z2"/>
    <w:rsid w:val="00FF60E3"/>
    <w:rPr>
      <w:rFonts w:ascii="Wingdings" w:hAnsi="Wingdings" w:cs="Wingdings"/>
    </w:rPr>
  </w:style>
  <w:style w:type="character" w:customStyle="1" w:styleId="WW8Num39z3">
    <w:name w:val="WW8Num39z3"/>
    <w:rsid w:val="00FF60E3"/>
    <w:rPr>
      <w:rFonts w:ascii="Symbol" w:hAnsi="Symbol" w:cs="Symbol"/>
    </w:rPr>
  </w:style>
  <w:style w:type="character" w:customStyle="1" w:styleId="WW8Num40z0">
    <w:name w:val="WW8Num40z0"/>
    <w:rsid w:val="00FF60E3"/>
    <w:rPr>
      <w:rFonts w:ascii="Symbol" w:hAnsi="Symbol" w:cs="Symbol"/>
    </w:rPr>
  </w:style>
  <w:style w:type="character" w:customStyle="1" w:styleId="WW8Num40z1">
    <w:name w:val="WW8Num40z1"/>
    <w:rsid w:val="00FF60E3"/>
    <w:rPr>
      <w:rFonts w:ascii="Courier New" w:hAnsi="Courier New" w:cs="Courier New"/>
    </w:rPr>
  </w:style>
  <w:style w:type="character" w:customStyle="1" w:styleId="WW8Num40z2">
    <w:name w:val="WW8Num40z2"/>
    <w:rsid w:val="00FF60E3"/>
    <w:rPr>
      <w:rFonts w:ascii="Wingdings" w:hAnsi="Wingdings" w:cs="Wingdings"/>
    </w:rPr>
  </w:style>
  <w:style w:type="character" w:customStyle="1" w:styleId="WW8Num41z0">
    <w:name w:val="WW8Num41z0"/>
    <w:rsid w:val="00FF60E3"/>
    <w:rPr>
      <w:rFonts w:ascii="Arial" w:hAnsi="Arial" w:cs="Times New Roman"/>
      <w:b/>
      <w:i w:val="0"/>
      <w:sz w:val="20"/>
      <w:szCs w:val="20"/>
    </w:rPr>
  </w:style>
  <w:style w:type="character" w:customStyle="1" w:styleId="WW8Num41z1">
    <w:name w:val="WW8Num41z1"/>
    <w:rsid w:val="00FF60E3"/>
    <w:rPr>
      <w:rFonts w:cs="Times New Roman"/>
    </w:rPr>
  </w:style>
  <w:style w:type="character" w:customStyle="1" w:styleId="WW8Num41z2">
    <w:name w:val="WW8Num41z2"/>
    <w:rsid w:val="00FF60E3"/>
    <w:rPr>
      <w:rFonts w:ascii="Arial" w:hAnsi="Arial" w:cs="Times New Roman"/>
      <w:b w:val="0"/>
      <w:i w:val="0"/>
    </w:rPr>
  </w:style>
  <w:style w:type="character" w:customStyle="1" w:styleId="WW8Num41z3">
    <w:name w:val="WW8Num41z3"/>
    <w:rsid w:val="00FF60E3"/>
    <w:rPr>
      <w:rFonts w:ascii="Arial" w:hAnsi="Arial" w:cs="Times New Roman"/>
      <w:b w:val="0"/>
      <w:i w:val="0"/>
      <w:sz w:val="20"/>
      <w:szCs w:val="20"/>
    </w:rPr>
  </w:style>
  <w:style w:type="character" w:customStyle="1" w:styleId="DefaultParagraphFont1">
    <w:name w:val="Default Paragraph Font1"/>
    <w:rsid w:val="00FF60E3"/>
  </w:style>
  <w:style w:type="character" w:customStyle="1" w:styleId="Heading1Char">
    <w:name w:val="Heading 1 Char"/>
    <w:rsid w:val="00FF60E3"/>
    <w:rPr>
      <w:rFonts w:ascii="Arial" w:hAnsi="Arial" w:cs="Arial"/>
      <w:b/>
      <w:bCs/>
      <w:color w:val="333399"/>
      <w:sz w:val="28"/>
      <w:szCs w:val="32"/>
      <w:lang w:val="en-US"/>
    </w:rPr>
  </w:style>
  <w:style w:type="character" w:customStyle="1" w:styleId="Heading2Char">
    <w:name w:val="Heading 2 Char"/>
    <w:rsid w:val="00FF60E3"/>
    <w:rPr>
      <w:rFonts w:ascii="Arial" w:hAnsi="Arial" w:cs="Arial"/>
      <w:b/>
      <w:color w:val="002060"/>
      <w:sz w:val="24"/>
      <w:szCs w:val="22"/>
      <w:lang w:val="en-GB"/>
    </w:rPr>
  </w:style>
  <w:style w:type="character" w:customStyle="1" w:styleId="Heading5Char">
    <w:name w:val="Heading 5 Char"/>
    <w:rsid w:val="00FF60E3"/>
    <w:rPr>
      <w:rFonts w:ascii="Calibri" w:eastAsia="Times New Roman" w:hAnsi="Calibri" w:cs="Times New Roman"/>
      <w:b/>
      <w:bCs/>
      <w:i/>
      <w:iCs/>
      <w:sz w:val="26"/>
      <w:szCs w:val="26"/>
      <w:lang w:val="en-GB"/>
    </w:rPr>
  </w:style>
  <w:style w:type="character" w:customStyle="1" w:styleId="DateChar">
    <w:name w:val="Date Char"/>
    <w:rsid w:val="00FF60E3"/>
    <w:rPr>
      <w:sz w:val="24"/>
      <w:szCs w:val="24"/>
      <w:lang w:val="en-GB"/>
    </w:rPr>
  </w:style>
  <w:style w:type="character" w:customStyle="1" w:styleId="FooterChar">
    <w:name w:val="Footer Char"/>
    <w:rsid w:val="00FF60E3"/>
    <w:rPr>
      <w:rFonts w:eastAsia="MS Mincho" w:cs="Times New Roman"/>
      <w:sz w:val="24"/>
      <w:szCs w:val="24"/>
      <w:lang w:val="en-US" w:eastAsia="ja-JP"/>
    </w:rPr>
  </w:style>
  <w:style w:type="character" w:customStyle="1" w:styleId="CommentReference">
    <w:name w:val="Comment Reference"/>
    <w:rsid w:val="00FF60E3"/>
    <w:rPr>
      <w:sz w:val="16"/>
    </w:rPr>
  </w:style>
  <w:style w:type="character" w:styleId="-">
    <w:name w:val="Hyperlink"/>
    <w:uiPriority w:val="99"/>
    <w:rsid w:val="00FF60E3"/>
    <w:rPr>
      <w:color w:val="0000FF"/>
      <w:u w:val="single"/>
    </w:rPr>
  </w:style>
  <w:style w:type="character" w:customStyle="1" w:styleId="HeaderChar">
    <w:name w:val="Header Char"/>
    <w:rsid w:val="00FF60E3"/>
    <w:rPr>
      <w:rFonts w:cs="Times New Roman"/>
      <w:sz w:val="24"/>
      <w:szCs w:val="24"/>
      <w:lang w:val="en-GB"/>
    </w:rPr>
  </w:style>
  <w:style w:type="character" w:styleId="a3">
    <w:name w:val="page number"/>
    <w:rsid w:val="00FF60E3"/>
    <w:rPr>
      <w:rFonts w:cs="Times New Roman"/>
    </w:rPr>
  </w:style>
  <w:style w:type="character" w:customStyle="1" w:styleId="BalloonTextChar">
    <w:name w:val="Balloon Text Char"/>
    <w:rsid w:val="00FF60E3"/>
    <w:rPr>
      <w:rFonts w:ascii="Tahoma" w:hAnsi="Tahoma" w:cs="Tahoma"/>
      <w:sz w:val="16"/>
      <w:szCs w:val="16"/>
      <w:lang w:val="en-GB"/>
    </w:rPr>
  </w:style>
  <w:style w:type="character" w:customStyle="1" w:styleId="CommentTextChar">
    <w:name w:val="Comment Text Char"/>
    <w:rsid w:val="00FF60E3"/>
    <w:rPr>
      <w:rFonts w:cs="Times New Roman"/>
      <w:lang w:val="en-GB"/>
    </w:rPr>
  </w:style>
  <w:style w:type="character" w:customStyle="1" w:styleId="CommentSubjectChar">
    <w:name w:val="Comment Subject Char"/>
    <w:rsid w:val="00FF60E3"/>
    <w:rPr>
      <w:rFonts w:cs="Times New Roman"/>
      <w:b/>
      <w:bCs/>
      <w:lang w:val="en-GB"/>
    </w:rPr>
  </w:style>
  <w:style w:type="character" w:customStyle="1" w:styleId="BodyTextChar">
    <w:name w:val="Body Text Char"/>
    <w:rsid w:val="00FF60E3"/>
    <w:rPr>
      <w:rFonts w:cs="Times New Roman"/>
      <w:sz w:val="24"/>
      <w:szCs w:val="24"/>
      <w:lang w:val="en-GB"/>
    </w:rPr>
  </w:style>
  <w:style w:type="character" w:customStyle="1" w:styleId="11">
    <w:name w:val="Κείμενο κράτησης θέσης1"/>
    <w:rsid w:val="00FF60E3"/>
    <w:rPr>
      <w:rFonts w:cs="Times New Roman"/>
      <w:color w:val="808080"/>
    </w:rPr>
  </w:style>
  <w:style w:type="character" w:customStyle="1" w:styleId="a4">
    <w:name w:val="Χαρακτήρες υποσημείωσης"/>
    <w:rsid w:val="00FF60E3"/>
    <w:rPr>
      <w:rFonts w:cs="Times New Roman"/>
      <w:vertAlign w:val="superscript"/>
    </w:rPr>
  </w:style>
  <w:style w:type="character" w:customStyle="1" w:styleId="FootnoteTextChar">
    <w:name w:val="Footnote Text Char"/>
    <w:rsid w:val="00FF60E3"/>
    <w:rPr>
      <w:rFonts w:ascii="Calibri" w:hAnsi="Calibri" w:cs="Times New Roman"/>
    </w:rPr>
  </w:style>
  <w:style w:type="character" w:customStyle="1" w:styleId="Heading3Char">
    <w:name w:val="Heading 3 Char"/>
    <w:rsid w:val="00FF60E3"/>
    <w:rPr>
      <w:rFonts w:ascii="Arial" w:hAnsi="Arial" w:cs="Arial"/>
      <w:b/>
      <w:bCs/>
      <w:sz w:val="22"/>
      <w:szCs w:val="26"/>
      <w:lang w:val="en-GB"/>
    </w:rPr>
  </w:style>
  <w:style w:type="character" w:customStyle="1" w:styleId="Heading4Char">
    <w:name w:val="Heading 4 Char"/>
    <w:rsid w:val="00FF60E3"/>
    <w:rPr>
      <w:rFonts w:ascii="Arial" w:eastAsia="Times New Roman" w:hAnsi="Arial" w:cs="Times New Roman"/>
      <w:b/>
      <w:bCs/>
      <w:sz w:val="22"/>
      <w:szCs w:val="28"/>
      <w:lang w:val="en-GB"/>
    </w:rPr>
  </w:style>
  <w:style w:type="character" w:customStyle="1" w:styleId="DocTitleChar">
    <w:name w:val="Doc Title Char"/>
    <w:basedOn w:val="Heading1Char"/>
    <w:rsid w:val="00FF60E3"/>
    <w:rPr>
      <w:rFonts w:ascii="Arial" w:hAnsi="Arial" w:cs="Arial"/>
      <w:b/>
      <w:bCs/>
      <w:color w:val="333399"/>
      <w:sz w:val="28"/>
      <w:szCs w:val="32"/>
      <w:lang w:val="en-US"/>
    </w:rPr>
  </w:style>
  <w:style w:type="character" w:customStyle="1" w:styleId="Style1Char">
    <w:name w:val="Style1 Char"/>
    <w:rsid w:val="00FF60E3"/>
    <w:rPr>
      <w:rFonts w:ascii="Calibri" w:hAnsi="Calibri" w:cs="Calibri"/>
      <w:b/>
      <w:bCs/>
      <w:color w:val="333399"/>
      <w:sz w:val="40"/>
      <w:szCs w:val="40"/>
      <w:lang w:val="en-US"/>
    </w:rPr>
  </w:style>
  <w:style w:type="character" w:customStyle="1" w:styleId="ContentsChar">
    <w:name w:val="Contents Char"/>
    <w:rsid w:val="00FF60E3"/>
    <w:rPr>
      <w:rFonts w:ascii="Calibri" w:hAnsi="Calibri" w:cs="Calibri"/>
      <w:b/>
      <w:bCs/>
      <w:color w:val="333399"/>
      <w:sz w:val="28"/>
      <w:szCs w:val="32"/>
      <w:lang w:val="en-US"/>
    </w:rPr>
  </w:style>
  <w:style w:type="character" w:customStyle="1" w:styleId="EndnoteTextChar">
    <w:name w:val="Endnote Text Char"/>
    <w:rsid w:val="00FF60E3"/>
    <w:rPr>
      <w:rFonts w:ascii="Calibri" w:hAnsi="Calibri" w:cs="Calibri"/>
      <w:lang w:val="en-GB"/>
    </w:rPr>
  </w:style>
  <w:style w:type="character" w:customStyle="1" w:styleId="a5">
    <w:name w:val="Χαρακτήρες σημείωσης τέλους"/>
    <w:rsid w:val="00FF60E3"/>
    <w:rPr>
      <w:vertAlign w:val="superscript"/>
    </w:rPr>
  </w:style>
  <w:style w:type="character" w:customStyle="1" w:styleId="FootnoteReference2">
    <w:name w:val="Footnote Reference2"/>
    <w:rsid w:val="00FF60E3"/>
    <w:rPr>
      <w:vertAlign w:val="superscript"/>
    </w:rPr>
  </w:style>
  <w:style w:type="character" w:customStyle="1" w:styleId="EndnoteReference1">
    <w:name w:val="Endnote Reference1"/>
    <w:rsid w:val="00FF60E3"/>
    <w:rPr>
      <w:vertAlign w:val="superscript"/>
    </w:rPr>
  </w:style>
  <w:style w:type="character" w:customStyle="1" w:styleId="a6">
    <w:name w:val="Κουκκίδες"/>
    <w:rsid w:val="00FF60E3"/>
    <w:rPr>
      <w:rFonts w:ascii="OpenSymbol" w:eastAsia="OpenSymbol" w:hAnsi="OpenSymbol" w:cs="OpenSymbol"/>
    </w:rPr>
  </w:style>
  <w:style w:type="character" w:styleId="a7">
    <w:name w:val="Strong"/>
    <w:qFormat/>
    <w:rsid w:val="00FF60E3"/>
    <w:rPr>
      <w:b/>
      <w:bCs/>
    </w:rPr>
  </w:style>
  <w:style w:type="character" w:customStyle="1" w:styleId="12">
    <w:name w:val="Προεπιλεγμένη γραμματοσειρά1"/>
    <w:rsid w:val="00FF60E3"/>
  </w:style>
  <w:style w:type="character" w:customStyle="1" w:styleId="a8">
    <w:name w:val="Σύμβολο υποσημείωσης"/>
    <w:rsid w:val="00FF60E3"/>
    <w:rPr>
      <w:vertAlign w:val="superscript"/>
    </w:rPr>
  </w:style>
  <w:style w:type="character" w:styleId="a9">
    <w:name w:val="Emphasis"/>
    <w:qFormat/>
    <w:rsid w:val="00FF60E3"/>
    <w:rPr>
      <w:i/>
      <w:iCs/>
    </w:rPr>
  </w:style>
  <w:style w:type="character" w:customStyle="1" w:styleId="aa">
    <w:name w:val="Χαρακτήρες αρίθμησης"/>
    <w:rsid w:val="00FF60E3"/>
  </w:style>
  <w:style w:type="character" w:customStyle="1" w:styleId="normalwithoutspacingChar">
    <w:name w:val="normal_without_spacing Char"/>
    <w:rsid w:val="00FF60E3"/>
    <w:rPr>
      <w:rFonts w:ascii="Calibri" w:hAnsi="Calibri" w:cs="Calibri"/>
      <w:sz w:val="22"/>
      <w:szCs w:val="24"/>
    </w:rPr>
  </w:style>
  <w:style w:type="character" w:customStyle="1" w:styleId="FootnoteTextChar1">
    <w:name w:val="Footnote Text Char1"/>
    <w:rsid w:val="00FF60E3"/>
    <w:rPr>
      <w:rFonts w:ascii="Calibri" w:hAnsi="Calibri" w:cs="Calibri"/>
      <w:lang w:val="en-IE" w:eastAsia="zh-CN"/>
    </w:rPr>
  </w:style>
  <w:style w:type="character" w:customStyle="1" w:styleId="foothangingChar">
    <w:name w:val="foot_hanging Char"/>
    <w:rsid w:val="00FF60E3"/>
    <w:rPr>
      <w:rFonts w:ascii="Calibri" w:hAnsi="Calibri" w:cs="Calibri"/>
      <w:sz w:val="18"/>
      <w:szCs w:val="18"/>
      <w:lang w:val="en-IE" w:eastAsia="zh-CN"/>
    </w:rPr>
  </w:style>
  <w:style w:type="character" w:customStyle="1" w:styleId="HTMLPreformattedChar">
    <w:name w:val="HTML Preformatted Char"/>
    <w:rsid w:val="00FF60E3"/>
    <w:rPr>
      <w:rFonts w:ascii="Courier New" w:hAnsi="Courier New" w:cs="Courier New"/>
    </w:rPr>
  </w:style>
  <w:style w:type="character" w:customStyle="1" w:styleId="apple-converted-space">
    <w:name w:val="apple-converted-space"/>
    <w:basedOn w:val="WW-DefaultParagraphFont111111111111111"/>
    <w:rsid w:val="00FF60E3"/>
  </w:style>
  <w:style w:type="character" w:customStyle="1" w:styleId="BodyTextIndent3Char">
    <w:name w:val="Body Text Indent 3 Char"/>
    <w:rsid w:val="00FF60E3"/>
    <w:rPr>
      <w:rFonts w:ascii="Calibri" w:hAnsi="Calibri" w:cs="Calibri"/>
      <w:sz w:val="16"/>
      <w:szCs w:val="16"/>
      <w:lang w:val="en-GB"/>
    </w:rPr>
  </w:style>
  <w:style w:type="character" w:customStyle="1" w:styleId="WW-FootnoteReference">
    <w:name w:val="WW-Footnote Reference"/>
    <w:rsid w:val="00FF60E3"/>
    <w:rPr>
      <w:vertAlign w:val="superscript"/>
    </w:rPr>
  </w:style>
  <w:style w:type="character" w:customStyle="1" w:styleId="WW-EndnoteReference">
    <w:name w:val="WW-Endnote Reference"/>
    <w:rsid w:val="00FF60E3"/>
    <w:rPr>
      <w:vertAlign w:val="superscript"/>
    </w:rPr>
  </w:style>
  <w:style w:type="character" w:customStyle="1" w:styleId="FootnoteReference1">
    <w:name w:val="Footnote Reference1"/>
    <w:rsid w:val="00FF60E3"/>
    <w:rPr>
      <w:vertAlign w:val="superscript"/>
    </w:rPr>
  </w:style>
  <w:style w:type="character" w:customStyle="1" w:styleId="FootnoteTextChar2">
    <w:name w:val="Footnote Text Char2"/>
    <w:rsid w:val="00FF60E3"/>
    <w:rPr>
      <w:rFonts w:ascii="Calibri" w:hAnsi="Calibri" w:cs="Calibri"/>
      <w:sz w:val="18"/>
      <w:lang w:val="en-IE" w:eastAsia="zh-CN"/>
    </w:rPr>
  </w:style>
  <w:style w:type="character" w:customStyle="1" w:styleId="foothangingChar1">
    <w:name w:val="foot_hanging Char1"/>
    <w:rsid w:val="00FF60E3"/>
    <w:rPr>
      <w:rFonts w:ascii="Calibri" w:hAnsi="Calibri" w:cs="Calibri"/>
      <w:sz w:val="18"/>
      <w:szCs w:val="18"/>
      <w:lang w:val="en-IE" w:eastAsia="zh-CN"/>
    </w:rPr>
  </w:style>
  <w:style w:type="character" w:customStyle="1" w:styleId="footersChar">
    <w:name w:val="footers Char"/>
    <w:basedOn w:val="foothangingChar1"/>
    <w:rsid w:val="00FF60E3"/>
    <w:rPr>
      <w:rFonts w:ascii="Calibri" w:hAnsi="Calibri" w:cs="Calibri"/>
      <w:sz w:val="18"/>
      <w:szCs w:val="18"/>
      <w:lang w:val="en-IE" w:eastAsia="zh-CN"/>
    </w:rPr>
  </w:style>
  <w:style w:type="character" w:customStyle="1" w:styleId="CommentTextChar1">
    <w:name w:val="Comment Text Char1"/>
    <w:rsid w:val="00FF60E3"/>
    <w:rPr>
      <w:rFonts w:ascii="Calibri" w:hAnsi="Calibri" w:cs="Calibri"/>
      <w:lang w:val="en-GB" w:eastAsia="zh-CN"/>
    </w:rPr>
  </w:style>
  <w:style w:type="character" w:customStyle="1" w:styleId="HTMLPreformattedChar1">
    <w:name w:val="HTML Preformatted Char1"/>
    <w:rsid w:val="00FF60E3"/>
    <w:rPr>
      <w:rFonts w:ascii="Courier New" w:hAnsi="Courier New" w:cs="Courier New"/>
      <w:lang w:eastAsia="zh-CN"/>
    </w:rPr>
  </w:style>
  <w:style w:type="character" w:customStyle="1" w:styleId="BodyText3Char">
    <w:name w:val="Body Text 3 Char"/>
    <w:rsid w:val="00FF60E3"/>
    <w:rPr>
      <w:rFonts w:ascii="Calibri" w:hAnsi="Calibri" w:cs="Calibri"/>
      <w:sz w:val="16"/>
      <w:szCs w:val="16"/>
      <w:lang w:val="en-GB" w:eastAsia="zh-CN"/>
    </w:rPr>
  </w:style>
  <w:style w:type="character" w:customStyle="1" w:styleId="WW-FootnoteReference1">
    <w:name w:val="WW-Footnote Reference1"/>
    <w:rsid w:val="00FF60E3"/>
    <w:rPr>
      <w:vertAlign w:val="superscript"/>
    </w:rPr>
  </w:style>
  <w:style w:type="character" w:customStyle="1" w:styleId="WW-EndnoteReference1">
    <w:name w:val="WW-Endnote Reference1"/>
    <w:rsid w:val="00FF60E3"/>
    <w:rPr>
      <w:vertAlign w:val="superscript"/>
    </w:rPr>
  </w:style>
  <w:style w:type="character" w:customStyle="1" w:styleId="WW-FootnoteReference2">
    <w:name w:val="WW-Footnote Reference2"/>
    <w:rsid w:val="00FF60E3"/>
    <w:rPr>
      <w:vertAlign w:val="superscript"/>
    </w:rPr>
  </w:style>
  <w:style w:type="character" w:customStyle="1" w:styleId="WW-EndnoteReference2">
    <w:name w:val="WW-Endnote Reference2"/>
    <w:rsid w:val="00FF60E3"/>
    <w:rPr>
      <w:vertAlign w:val="superscript"/>
    </w:rPr>
  </w:style>
  <w:style w:type="character" w:customStyle="1" w:styleId="FootnoteTextChar3">
    <w:name w:val="Footnote Text Char3"/>
    <w:rsid w:val="00FF60E3"/>
    <w:rPr>
      <w:rFonts w:ascii="Calibri" w:hAnsi="Calibri" w:cs="Calibri"/>
      <w:sz w:val="18"/>
      <w:lang w:val="en-IE" w:eastAsia="zh-CN"/>
    </w:rPr>
  </w:style>
  <w:style w:type="character" w:customStyle="1" w:styleId="foothangingChar2">
    <w:name w:val="foot_hanging Char2"/>
    <w:rsid w:val="00FF60E3"/>
    <w:rPr>
      <w:rFonts w:ascii="Calibri" w:hAnsi="Calibri" w:cs="Calibri"/>
      <w:sz w:val="18"/>
      <w:szCs w:val="18"/>
      <w:lang w:val="en-IE" w:eastAsia="zh-CN"/>
    </w:rPr>
  </w:style>
  <w:style w:type="character" w:customStyle="1" w:styleId="footersChar1">
    <w:name w:val="footers Char1"/>
    <w:basedOn w:val="foothangingChar2"/>
    <w:rsid w:val="00FF60E3"/>
    <w:rPr>
      <w:rFonts w:ascii="Calibri" w:hAnsi="Calibri" w:cs="Calibri"/>
      <w:sz w:val="18"/>
      <w:szCs w:val="18"/>
      <w:lang w:val="en-IE" w:eastAsia="zh-CN"/>
    </w:rPr>
  </w:style>
  <w:style w:type="character" w:customStyle="1" w:styleId="foootChar">
    <w:name w:val="fooot Char"/>
    <w:basedOn w:val="footersChar1"/>
    <w:rsid w:val="00FF60E3"/>
    <w:rPr>
      <w:rFonts w:ascii="Calibri" w:hAnsi="Calibri" w:cs="Calibri"/>
      <w:sz w:val="18"/>
      <w:szCs w:val="18"/>
      <w:lang w:val="en-IE" w:eastAsia="zh-CN"/>
    </w:rPr>
  </w:style>
  <w:style w:type="character" w:customStyle="1" w:styleId="13">
    <w:name w:val="Παραπομπή υποσημείωσης1"/>
    <w:rsid w:val="00FF60E3"/>
    <w:rPr>
      <w:vertAlign w:val="superscript"/>
    </w:rPr>
  </w:style>
  <w:style w:type="character" w:customStyle="1" w:styleId="14">
    <w:name w:val="Παραπομπή σημείωσης τέλους1"/>
    <w:rsid w:val="00FF60E3"/>
    <w:rPr>
      <w:vertAlign w:val="superscript"/>
    </w:rPr>
  </w:style>
  <w:style w:type="character" w:customStyle="1" w:styleId="Char">
    <w:name w:val="Κείμενο πλαισίου Char"/>
    <w:rsid w:val="00FF60E3"/>
    <w:rPr>
      <w:rFonts w:ascii="Tahoma" w:hAnsi="Tahoma" w:cs="Tahoma"/>
      <w:sz w:val="16"/>
      <w:szCs w:val="16"/>
      <w:lang w:val="en-GB"/>
    </w:rPr>
  </w:style>
  <w:style w:type="character" w:customStyle="1" w:styleId="15">
    <w:name w:val="Παραπομπή σχολίου1"/>
    <w:rsid w:val="00FF60E3"/>
    <w:rPr>
      <w:sz w:val="16"/>
      <w:szCs w:val="16"/>
    </w:rPr>
  </w:style>
  <w:style w:type="character" w:customStyle="1" w:styleId="Char0">
    <w:name w:val="Κείμενο σχολίου Char"/>
    <w:rsid w:val="00FF60E3"/>
    <w:rPr>
      <w:rFonts w:ascii="Calibri" w:hAnsi="Calibri" w:cs="Calibri"/>
      <w:lang w:val="en-GB"/>
    </w:rPr>
  </w:style>
  <w:style w:type="character" w:customStyle="1" w:styleId="Char1">
    <w:name w:val="Θέμα σχολίου Char"/>
    <w:rsid w:val="00FF60E3"/>
    <w:rPr>
      <w:rFonts w:ascii="Calibri" w:hAnsi="Calibri" w:cs="Calibri"/>
      <w:b/>
      <w:bCs/>
      <w:lang w:val="en-GB"/>
    </w:rPr>
  </w:style>
  <w:style w:type="character" w:customStyle="1" w:styleId="-HTMLChar">
    <w:name w:val="Προ-διαμορφωμένο HTML Char"/>
    <w:rsid w:val="00FF60E3"/>
    <w:rPr>
      <w:rFonts w:ascii="Courier New" w:eastAsia="Times New Roman" w:hAnsi="Courier New" w:cs="Courier New"/>
    </w:rPr>
  </w:style>
  <w:style w:type="character" w:customStyle="1" w:styleId="WW-FootnoteReference3">
    <w:name w:val="WW-Footnote Reference3"/>
    <w:rsid w:val="00FF60E3"/>
    <w:rPr>
      <w:vertAlign w:val="superscript"/>
    </w:rPr>
  </w:style>
  <w:style w:type="character" w:customStyle="1" w:styleId="WW-EndnoteReference3">
    <w:name w:val="WW-Endnote Reference3"/>
    <w:rsid w:val="00FF60E3"/>
    <w:rPr>
      <w:vertAlign w:val="superscript"/>
    </w:rPr>
  </w:style>
  <w:style w:type="character" w:customStyle="1" w:styleId="WW-FootnoteReference4">
    <w:name w:val="WW-Footnote Reference4"/>
    <w:rsid w:val="00FF60E3"/>
    <w:rPr>
      <w:vertAlign w:val="superscript"/>
    </w:rPr>
  </w:style>
  <w:style w:type="character" w:customStyle="1" w:styleId="WW-EndnoteReference4">
    <w:name w:val="WW-Endnote Reference4"/>
    <w:rsid w:val="00FF60E3"/>
    <w:rPr>
      <w:vertAlign w:val="superscript"/>
    </w:rPr>
  </w:style>
  <w:style w:type="character" w:customStyle="1" w:styleId="WW-FootnoteReference5">
    <w:name w:val="WW-Footnote Reference5"/>
    <w:rsid w:val="00FF60E3"/>
    <w:rPr>
      <w:vertAlign w:val="superscript"/>
    </w:rPr>
  </w:style>
  <w:style w:type="character" w:customStyle="1" w:styleId="WW-EndnoteReference5">
    <w:name w:val="WW-Endnote Reference5"/>
    <w:rsid w:val="00FF60E3"/>
    <w:rPr>
      <w:vertAlign w:val="superscript"/>
    </w:rPr>
  </w:style>
  <w:style w:type="character" w:customStyle="1" w:styleId="WW-FootnoteReference6">
    <w:name w:val="WW-Footnote Reference6"/>
    <w:rsid w:val="00FF60E3"/>
    <w:rPr>
      <w:vertAlign w:val="superscript"/>
    </w:rPr>
  </w:style>
  <w:style w:type="character" w:styleId="-0">
    <w:name w:val="FollowedHyperlink"/>
    <w:rsid w:val="00FF60E3"/>
    <w:rPr>
      <w:color w:val="800000"/>
      <w:u w:val="single"/>
    </w:rPr>
  </w:style>
  <w:style w:type="character" w:customStyle="1" w:styleId="WW-EndnoteReference6">
    <w:name w:val="WW-Endnote Reference6"/>
    <w:rsid w:val="00FF60E3"/>
    <w:rPr>
      <w:vertAlign w:val="superscript"/>
    </w:rPr>
  </w:style>
  <w:style w:type="character" w:customStyle="1" w:styleId="WW-FootnoteReference7">
    <w:name w:val="WW-Footnote Reference7"/>
    <w:rsid w:val="00FF60E3"/>
    <w:rPr>
      <w:vertAlign w:val="superscript"/>
    </w:rPr>
  </w:style>
  <w:style w:type="character" w:customStyle="1" w:styleId="WW-EndnoteReference7">
    <w:name w:val="WW-Endnote Reference7"/>
    <w:rsid w:val="00FF60E3"/>
    <w:rPr>
      <w:vertAlign w:val="superscript"/>
    </w:rPr>
  </w:style>
  <w:style w:type="character" w:customStyle="1" w:styleId="WW-FootnoteReference8">
    <w:name w:val="WW-Footnote Reference8"/>
    <w:rsid w:val="00FF60E3"/>
    <w:rPr>
      <w:vertAlign w:val="superscript"/>
    </w:rPr>
  </w:style>
  <w:style w:type="character" w:customStyle="1" w:styleId="WW-EndnoteReference8">
    <w:name w:val="WW-Endnote Reference8"/>
    <w:rsid w:val="00FF60E3"/>
    <w:rPr>
      <w:vertAlign w:val="superscript"/>
    </w:rPr>
  </w:style>
  <w:style w:type="character" w:customStyle="1" w:styleId="WW-FootnoteReference9">
    <w:name w:val="WW-Footnote Reference9"/>
    <w:rsid w:val="00FF60E3"/>
    <w:rPr>
      <w:vertAlign w:val="superscript"/>
    </w:rPr>
  </w:style>
  <w:style w:type="character" w:customStyle="1" w:styleId="WW-EndnoteReference9">
    <w:name w:val="WW-Endnote Reference9"/>
    <w:rsid w:val="00FF60E3"/>
    <w:rPr>
      <w:vertAlign w:val="superscript"/>
    </w:rPr>
  </w:style>
  <w:style w:type="character" w:customStyle="1" w:styleId="WW-FootnoteReference10">
    <w:name w:val="WW-Footnote Reference10"/>
    <w:rsid w:val="00FF60E3"/>
    <w:rPr>
      <w:vertAlign w:val="superscript"/>
    </w:rPr>
  </w:style>
  <w:style w:type="character" w:customStyle="1" w:styleId="WW-EndnoteReference10">
    <w:name w:val="WW-Endnote Reference10"/>
    <w:rsid w:val="00FF60E3"/>
    <w:rPr>
      <w:vertAlign w:val="superscript"/>
    </w:rPr>
  </w:style>
  <w:style w:type="character" w:customStyle="1" w:styleId="WW-FootnoteReference11">
    <w:name w:val="WW-Footnote Reference11"/>
    <w:rsid w:val="00FF60E3"/>
    <w:rPr>
      <w:vertAlign w:val="superscript"/>
    </w:rPr>
  </w:style>
  <w:style w:type="character" w:customStyle="1" w:styleId="WW-EndnoteReference11">
    <w:name w:val="WW-Endnote Reference11"/>
    <w:rsid w:val="00FF60E3"/>
    <w:rPr>
      <w:vertAlign w:val="superscript"/>
    </w:rPr>
  </w:style>
  <w:style w:type="character" w:customStyle="1" w:styleId="WW-FootnoteReference12">
    <w:name w:val="WW-Footnote Reference12"/>
    <w:rsid w:val="00FF60E3"/>
    <w:rPr>
      <w:vertAlign w:val="superscript"/>
    </w:rPr>
  </w:style>
  <w:style w:type="character" w:customStyle="1" w:styleId="WW-EndnoteReference12">
    <w:name w:val="WW-Endnote Reference12"/>
    <w:rsid w:val="00FF60E3"/>
    <w:rPr>
      <w:vertAlign w:val="superscript"/>
    </w:rPr>
  </w:style>
  <w:style w:type="character" w:customStyle="1" w:styleId="WW-FootnoteReference13">
    <w:name w:val="WW-Footnote Reference13"/>
    <w:rsid w:val="00FF60E3"/>
    <w:rPr>
      <w:vertAlign w:val="superscript"/>
    </w:rPr>
  </w:style>
  <w:style w:type="character" w:customStyle="1" w:styleId="WW-EndnoteReference13">
    <w:name w:val="WW-Endnote Reference13"/>
    <w:rsid w:val="00FF60E3"/>
    <w:rPr>
      <w:vertAlign w:val="superscript"/>
    </w:rPr>
  </w:style>
  <w:style w:type="character" w:customStyle="1" w:styleId="22">
    <w:name w:val="Παραπομπή υποσημείωσης2"/>
    <w:rsid w:val="00FF60E3"/>
    <w:rPr>
      <w:vertAlign w:val="superscript"/>
    </w:rPr>
  </w:style>
  <w:style w:type="character" w:customStyle="1" w:styleId="23">
    <w:name w:val="Παραπομπή σημείωσης τέλους2"/>
    <w:rsid w:val="00FF60E3"/>
    <w:rPr>
      <w:vertAlign w:val="superscript"/>
    </w:rPr>
  </w:style>
  <w:style w:type="character" w:customStyle="1" w:styleId="24">
    <w:name w:val="Παραπομπή υποσημείωσης2"/>
    <w:rsid w:val="00FF60E3"/>
    <w:rPr>
      <w:vertAlign w:val="superscript"/>
    </w:rPr>
  </w:style>
  <w:style w:type="character" w:customStyle="1" w:styleId="25">
    <w:name w:val="Παραπομπή σημείωσης τέλους2"/>
    <w:rsid w:val="00FF60E3"/>
    <w:rPr>
      <w:vertAlign w:val="superscript"/>
    </w:rPr>
  </w:style>
  <w:style w:type="character" w:customStyle="1" w:styleId="WW-FootnoteReference14">
    <w:name w:val="WW-Footnote Reference14"/>
    <w:rsid w:val="00FF60E3"/>
    <w:rPr>
      <w:vertAlign w:val="superscript"/>
    </w:rPr>
  </w:style>
  <w:style w:type="character" w:customStyle="1" w:styleId="WW-EndnoteReference14">
    <w:name w:val="WW-Endnote Reference14"/>
    <w:rsid w:val="00FF60E3"/>
    <w:rPr>
      <w:vertAlign w:val="superscript"/>
    </w:rPr>
  </w:style>
  <w:style w:type="character" w:customStyle="1" w:styleId="WW-FootnoteReference15">
    <w:name w:val="WW-Footnote Reference15"/>
    <w:rsid w:val="00FF60E3"/>
    <w:rPr>
      <w:vertAlign w:val="superscript"/>
    </w:rPr>
  </w:style>
  <w:style w:type="character" w:customStyle="1" w:styleId="WW-EndnoteReference15">
    <w:name w:val="WW-Endnote Reference15"/>
    <w:rsid w:val="00FF60E3"/>
    <w:rPr>
      <w:vertAlign w:val="superscript"/>
    </w:rPr>
  </w:style>
  <w:style w:type="character" w:styleId="ab">
    <w:name w:val="footnote reference"/>
    <w:rsid w:val="00FF60E3"/>
    <w:rPr>
      <w:vertAlign w:val="superscript"/>
    </w:rPr>
  </w:style>
  <w:style w:type="character" w:styleId="ac">
    <w:name w:val="endnote reference"/>
    <w:rsid w:val="00FF60E3"/>
    <w:rPr>
      <w:vertAlign w:val="superscript"/>
    </w:rPr>
  </w:style>
  <w:style w:type="paragraph" w:customStyle="1" w:styleId="ad">
    <w:name w:val="Επικεφαλίδα"/>
    <w:basedOn w:val="a"/>
    <w:next w:val="ae"/>
    <w:rsid w:val="00FF60E3"/>
    <w:pPr>
      <w:keepNext/>
      <w:spacing w:before="240"/>
    </w:pPr>
    <w:rPr>
      <w:rFonts w:ascii="Liberation Sans" w:eastAsia="Microsoft YaHei" w:hAnsi="Liberation Sans" w:cs="Mangal"/>
      <w:sz w:val="28"/>
      <w:szCs w:val="28"/>
    </w:rPr>
  </w:style>
  <w:style w:type="paragraph" w:styleId="ae">
    <w:name w:val="Body Text"/>
    <w:basedOn w:val="a"/>
    <w:link w:val="Char2"/>
    <w:rsid w:val="00FF60E3"/>
    <w:pPr>
      <w:spacing w:after="240"/>
    </w:pPr>
  </w:style>
  <w:style w:type="paragraph" w:styleId="af">
    <w:name w:val="List"/>
    <w:basedOn w:val="ae"/>
    <w:rsid w:val="00FF60E3"/>
    <w:rPr>
      <w:rFonts w:cs="Mangal"/>
    </w:rPr>
  </w:style>
  <w:style w:type="paragraph" w:styleId="af0">
    <w:name w:val="caption"/>
    <w:basedOn w:val="a"/>
    <w:qFormat/>
    <w:rsid w:val="00FF60E3"/>
    <w:pPr>
      <w:suppressLineNumbers/>
      <w:spacing w:before="120"/>
    </w:pPr>
    <w:rPr>
      <w:rFonts w:cs="Mangal"/>
      <w:i/>
      <w:iCs/>
      <w:sz w:val="24"/>
    </w:rPr>
  </w:style>
  <w:style w:type="paragraph" w:customStyle="1" w:styleId="af1">
    <w:name w:val="Ευρετήριο"/>
    <w:basedOn w:val="a"/>
    <w:rsid w:val="00FF60E3"/>
    <w:pPr>
      <w:suppressLineNumbers/>
    </w:pPr>
    <w:rPr>
      <w:rFonts w:cs="Mangal"/>
    </w:rPr>
  </w:style>
  <w:style w:type="paragraph" w:customStyle="1" w:styleId="16">
    <w:name w:val="Λεζάντα1"/>
    <w:basedOn w:val="a"/>
    <w:rsid w:val="00FF60E3"/>
    <w:pPr>
      <w:suppressLineNumbers/>
      <w:spacing w:before="120"/>
    </w:pPr>
    <w:rPr>
      <w:rFonts w:cs="Mangal"/>
      <w:i/>
      <w:iCs/>
      <w:sz w:val="24"/>
    </w:rPr>
  </w:style>
  <w:style w:type="paragraph" w:customStyle="1" w:styleId="WW-Caption">
    <w:name w:val="WW-Caption"/>
    <w:basedOn w:val="a"/>
    <w:rsid w:val="00FF60E3"/>
    <w:pPr>
      <w:suppressLineNumbers/>
      <w:spacing w:before="120"/>
    </w:pPr>
    <w:rPr>
      <w:rFonts w:cs="Mangal"/>
      <w:i/>
      <w:iCs/>
      <w:sz w:val="24"/>
    </w:rPr>
  </w:style>
  <w:style w:type="paragraph" w:customStyle="1" w:styleId="26">
    <w:name w:val="Λεζάντα2"/>
    <w:basedOn w:val="a"/>
    <w:rsid w:val="00FF60E3"/>
    <w:pPr>
      <w:suppressLineNumbers/>
      <w:spacing w:before="120"/>
    </w:pPr>
    <w:rPr>
      <w:rFonts w:cs="Mangal"/>
      <w:i/>
      <w:iCs/>
      <w:sz w:val="24"/>
    </w:rPr>
  </w:style>
  <w:style w:type="paragraph" w:customStyle="1" w:styleId="Caption1">
    <w:name w:val="Caption1"/>
    <w:basedOn w:val="a"/>
    <w:rsid w:val="00FF60E3"/>
    <w:pPr>
      <w:suppressLineNumbers/>
      <w:spacing w:before="120"/>
    </w:pPr>
    <w:rPr>
      <w:rFonts w:cs="Mangal"/>
      <w:i/>
      <w:iCs/>
      <w:sz w:val="24"/>
    </w:rPr>
  </w:style>
  <w:style w:type="paragraph" w:customStyle="1" w:styleId="WW-Caption1">
    <w:name w:val="WW-Caption1"/>
    <w:basedOn w:val="a"/>
    <w:rsid w:val="00FF60E3"/>
    <w:pPr>
      <w:suppressLineNumbers/>
      <w:spacing w:before="120"/>
    </w:pPr>
    <w:rPr>
      <w:rFonts w:cs="Mangal"/>
      <w:i/>
      <w:iCs/>
      <w:sz w:val="24"/>
    </w:rPr>
  </w:style>
  <w:style w:type="paragraph" w:customStyle="1" w:styleId="WW-Caption11">
    <w:name w:val="WW-Caption11"/>
    <w:basedOn w:val="a"/>
    <w:rsid w:val="00FF60E3"/>
    <w:pPr>
      <w:suppressLineNumbers/>
      <w:spacing w:before="120"/>
    </w:pPr>
    <w:rPr>
      <w:rFonts w:cs="Mangal"/>
      <w:i/>
      <w:iCs/>
      <w:sz w:val="24"/>
    </w:rPr>
  </w:style>
  <w:style w:type="paragraph" w:customStyle="1" w:styleId="WW-Caption111">
    <w:name w:val="WW-Caption111"/>
    <w:basedOn w:val="a"/>
    <w:rsid w:val="00FF60E3"/>
    <w:pPr>
      <w:suppressLineNumbers/>
      <w:spacing w:before="120"/>
    </w:pPr>
    <w:rPr>
      <w:rFonts w:cs="Mangal"/>
      <w:i/>
      <w:iCs/>
      <w:sz w:val="24"/>
    </w:rPr>
  </w:style>
  <w:style w:type="paragraph" w:customStyle="1" w:styleId="WW-Caption1111">
    <w:name w:val="WW-Caption1111"/>
    <w:basedOn w:val="a"/>
    <w:rsid w:val="00FF60E3"/>
    <w:pPr>
      <w:suppressLineNumbers/>
      <w:spacing w:before="120"/>
    </w:pPr>
    <w:rPr>
      <w:rFonts w:cs="Mangal"/>
      <w:i/>
      <w:iCs/>
      <w:sz w:val="24"/>
    </w:rPr>
  </w:style>
  <w:style w:type="paragraph" w:customStyle="1" w:styleId="WW-Caption11111">
    <w:name w:val="WW-Caption11111"/>
    <w:basedOn w:val="a"/>
    <w:rsid w:val="00FF60E3"/>
    <w:pPr>
      <w:suppressLineNumbers/>
      <w:spacing w:before="120"/>
    </w:pPr>
    <w:rPr>
      <w:rFonts w:cs="Mangal"/>
      <w:i/>
      <w:iCs/>
      <w:sz w:val="24"/>
    </w:rPr>
  </w:style>
  <w:style w:type="paragraph" w:customStyle="1" w:styleId="WW-Caption111111">
    <w:name w:val="WW-Caption111111"/>
    <w:basedOn w:val="a"/>
    <w:rsid w:val="00FF60E3"/>
    <w:pPr>
      <w:suppressLineNumbers/>
      <w:spacing w:before="120"/>
    </w:pPr>
    <w:rPr>
      <w:rFonts w:cs="Mangal"/>
      <w:i/>
      <w:iCs/>
      <w:sz w:val="24"/>
    </w:rPr>
  </w:style>
  <w:style w:type="paragraph" w:customStyle="1" w:styleId="WW-Caption1111111">
    <w:name w:val="WW-Caption1111111"/>
    <w:basedOn w:val="a"/>
    <w:rsid w:val="00FF60E3"/>
    <w:pPr>
      <w:suppressLineNumbers/>
      <w:spacing w:before="120"/>
    </w:pPr>
    <w:rPr>
      <w:rFonts w:cs="Mangal"/>
      <w:i/>
      <w:iCs/>
      <w:sz w:val="24"/>
    </w:rPr>
  </w:style>
  <w:style w:type="paragraph" w:customStyle="1" w:styleId="WW-Caption11111111">
    <w:name w:val="WW-Caption11111111"/>
    <w:basedOn w:val="a"/>
    <w:rsid w:val="00FF60E3"/>
    <w:pPr>
      <w:suppressLineNumbers/>
      <w:spacing w:before="120"/>
    </w:pPr>
    <w:rPr>
      <w:rFonts w:cs="Mangal"/>
      <w:i/>
      <w:iCs/>
      <w:sz w:val="24"/>
    </w:rPr>
  </w:style>
  <w:style w:type="paragraph" w:customStyle="1" w:styleId="WW-Caption111111111">
    <w:name w:val="WW-Caption111111111"/>
    <w:basedOn w:val="a"/>
    <w:rsid w:val="00FF60E3"/>
    <w:pPr>
      <w:suppressLineNumbers/>
      <w:spacing w:before="120"/>
    </w:pPr>
    <w:rPr>
      <w:rFonts w:cs="Mangal"/>
      <w:i/>
      <w:iCs/>
      <w:sz w:val="24"/>
    </w:rPr>
  </w:style>
  <w:style w:type="paragraph" w:customStyle="1" w:styleId="WW-Caption1111111111">
    <w:name w:val="WW-Caption1111111111"/>
    <w:basedOn w:val="a"/>
    <w:rsid w:val="00FF60E3"/>
    <w:pPr>
      <w:suppressLineNumbers/>
      <w:spacing w:before="120"/>
    </w:pPr>
    <w:rPr>
      <w:rFonts w:cs="Mangal"/>
      <w:i/>
      <w:iCs/>
      <w:sz w:val="24"/>
    </w:rPr>
  </w:style>
  <w:style w:type="paragraph" w:customStyle="1" w:styleId="WW-Caption11111111111">
    <w:name w:val="WW-Caption11111111111"/>
    <w:basedOn w:val="a"/>
    <w:rsid w:val="00FF60E3"/>
    <w:pPr>
      <w:suppressLineNumbers/>
      <w:spacing w:before="120"/>
    </w:pPr>
    <w:rPr>
      <w:rFonts w:cs="Mangal"/>
      <w:i/>
      <w:iCs/>
      <w:sz w:val="24"/>
    </w:rPr>
  </w:style>
  <w:style w:type="paragraph" w:customStyle="1" w:styleId="17">
    <w:name w:val="Λεζάντα1"/>
    <w:basedOn w:val="a"/>
    <w:rsid w:val="00FF60E3"/>
    <w:pPr>
      <w:suppressLineNumbers/>
      <w:spacing w:before="120"/>
    </w:pPr>
    <w:rPr>
      <w:rFonts w:cs="Mangal"/>
      <w:i/>
      <w:iCs/>
      <w:sz w:val="24"/>
    </w:rPr>
  </w:style>
  <w:style w:type="paragraph" w:customStyle="1" w:styleId="WW-Caption111111111111">
    <w:name w:val="WW-Caption111111111111"/>
    <w:basedOn w:val="a"/>
    <w:rsid w:val="00FF60E3"/>
    <w:pPr>
      <w:suppressLineNumbers/>
      <w:spacing w:before="120"/>
    </w:pPr>
    <w:rPr>
      <w:rFonts w:cs="Mangal"/>
      <w:i/>
      <w:iCs/>
      <w:sz w:val="24"/>
    </w:rPr>
  </w:style>
  <w:style w:type="paragraph" w:customStyle="1" w:styleId="WW-Caption1111111111111">
    <w:name w:val="WW-Caption1111111111111"/>
    <w:basedOn w:val="a"/>
    <w:rsid w:val="00FF60E3"/>
    <w:pPr>
      <w:suppressLineNumbers/>
      <w:spacing w:before="120"/>
    </w:pPr>
    <w:rPr>
      <w:rFonts w:cs="Mangal"/>
      <w:i/>
      <w:iCs/>
      <w:sz w:val="24"/>
    </w:rPr>
  </w:style>
  <w:style w:type="paragraph" w:customStyle="1" w:styleId="WW-Caption11111111111111">
    <w:name w:val="WW-Caption11111111111111"/>
    <w:basedOn w:val="a"/>
    <w:rsid w:val="00FF60E3"/>
    <w:pPr>
      <w:suppressLineNumbers/>
      <w:spacing w:before="120"/>
    </w:pPr>
    <w:rPr>
      <w:rFonts w:cs="Mangal"/>
      <w:i/>
      <w:iCs/>
      <w:sz w:val="24"/>
    </w:rPr>
  </w:style>
  <w:style w:type="paragraph" w:customStyle="1" w:styleId="WW-Caption111111111111111">
    <w:name w:val="WW-Caption111111111111111"/>
    <w:basedOn w:val="a"/>
    <w:rsid w:val="00FF60E3"/>
    <w:pPr>
      <w:suppressLineNumbers/>
      <w:spacing w:before="120"/>
    </w:pPr>
    <w:rPr>
      <w:rFonts w:cs="Mangal"/>
      <w:i/>
      <w:iCs/>
      <w:sz w:val="24"/>
    </w:rPr>
  </w:style>
  <w:style w:type="paragraph" w:customStyle="1" w:styleId="Bullet">
    <w:name w:val="Bullet"/>
    <w:basedOn w:val="a"/>
    <w:rsid w:val="00FF60E3"/>
    <w:pPr>
      <w:numPr>
        <w:numId w:val="5"/>
      </w:numPr>
      <w:spacing w:after="100"/>
    </w:pPr>
    <w:rPr>
      <w:rFonts w:eastAsia="MS Mincho"/>
      <w:lang w:val="en-US" w:eastAsia="ja-JP"/>
    </w:rPr>
  </w:style>
  <w:style w:type="paragraph" w:customStyle="1" w:styleId="18">
    <w:name w:val="Ημερομηνία1"/>
    <w:basedOn w:val="a"/>
    <w:next w:val="a"/>
    <w:rsid w:val="00FF60E3"/>
    <w:pPr>
      <w:spacing w:after="100"/>
    </w:pPr>
    <w:rPr>
      <w:rFonts w:eastAsia="MS Mincho"/>
      <w:lang w:val="en-US" w:eastAsia="ja-JP"/>
    </w:rPr>
  </w:style>
  <w:style w:type="paragraph" w:customStyle="1" w:styleId="DocTitle">
    <w:name w:val="Doc Title"/>
    <w:basedOn w:val="1"/>
    <w:rsid w:val="00FF60E3"/>
  </w:style>
  <w:style w:type="paragraph" w:customStyle="1" w:styleId="inserttext">
    <w:name w:val="insert text"/>
    <w:basedOn w:val="a"/>
    <w:rsid w:val="00FF60E3"/>
    <w:pPr>
      <w:spacing w:after="100"/>
      <w:ind w:left="794"/>
    </w:pPr>
    <w:rPr>
      <w:rFonts w:eastAsia="MS Mincho"/>
      <w:lang w:val="en-US" w:eastAsia="ja-JP"/>
    </w:rPr>
  </w:style>
  <w:style w:type="paragraph" w:styleId="af2">
    <w:name w:val="footer"/>
    <w:basedOn w:val="a"/>
    <w:link w:val="Char3"/>
    <w:rsid w:val="00FF60E3"/>
    <w:pPr>
      <w:spacing w:after="100"/>
    </w:pPr>
    <w:rPr>
      <w:rFonts w:eastAsia="MS Mincho"/>
      <w:lang w:val="en-US" w:eastAsia="ja-JP"/>
    </w:rPr>
  </w:style>
  <w:style w:type="paragraph" w:styleId="af3">
    <w:name w:val="header"/>
    <w:basedOn w:val="a"/>
    <w:link w:val="Char4"/>
    <w:rsid w:val="00FF60E3"/>
  </w:style>
  <w:style w:type="paragraph" w:customStyle="1" w:styleId="19">
    <w:name w:val="Κείμενο πλαισίου1"/>
    <w:basedOn w:val="a"/>
    <w:rsid w:val="00FF60E3"/>
    <w:rPr>
      <w:rFonts w:ascii="Tahoma" w:hAnsi="Tahoma" w:cs="Tahoma"/>
      <w:sz w:val="16"/>
      <w:szCs w:val="16"/>
    </w:rPr>
  </w:style>
  <w:style w:type="paragraph" w:customStyle="1" w:styleId="CommentText">
    <w:name w:val="Comment Text"/>
    <w:basedOn w:val="a"/>
    <w:rsid w:val="00FF60E3"/>
    <w:rPr>
      <w:sz w:val="20"/>
      <w:szCs w:val="20"/>
    </w:rPr>
  </w:style>
  <w:style w:type="paragraph" w:customStyle="1" w:styleId="CommentSubject">
    <w:name w:val="Comment Subject"/>
    <w:basedOn w:val="CommentText"/>
    <w:next w:val="CommentText"/>
    <w:rsid w:val="00FF60E3"/>
    <w:rPr>
      <w:b/>
      <w:bCs/>
    </w:rPr>
  </w:style>
  <w:style w:type="paragraph" w:customStyle="1" w:styleId="1a">
    <w:name w:val="Αναθεώρηση1"/>
    <w:rsid w:val="00FF60E3"/>
    <w:pPr>
      <w:suppressAutoHyphens/>
    </w:pPr>
    <w:rPr>
      <w:sz w:val="24"/>
      <w:szCs w:val="24"/>
      <w:lang w:val="en-GB" w:eastAsia="zh-CN"/>
    </w:rPr>
  </w:style>
  <w:style w:type="paragraph" w:customStyle="1" w:styleId="western">
    <w:name w:val="western"/>
    <w:basedOn w:val="a"/>
    <w:rsid w:val="00FF60E3"/>
    <w:pPr>
      <w:spacing w:before="280" w:after="200"/>
    </w:pPr>
    <w:rPr>
      <w:rFonts w:ascii="Arial Unicode MS" w:eastAsia="Arial Unicode MS" w:hAnsi="Arial Unicode MS" w:cs="Arial Unicode MS"/>
    </w:rPr>
  </w:style>
  <w:style w:type="paragraph" w:customStyle="1" w:styleId="1b">
    <w:name w:val="Παράγραφος λίστας1"/>
    <w:basedOn w:val="a"/>
    <w:rsid w:val="00FF60E3"/>
    <w:pPr>
      <w:spacing w:after="200"/>
      <w:ind w:left="720"/>
      <w:contextualSpacing/>
    </w:pPr>
  </w:style>
  <w:style w:type="paragraph" w:styleId="af4">
    <w:name w:val="footnote text"/>
    <w:basedOn w:val="a"/>
    <w:link w:val="Char5"/>
    <w:rsid w:val="00FF60E3"/>
    <w:pPr>
      <w:spacing w:after="0"/>
      <w:ind w:left="425" w:hanging="425"/>
    </w:pPr>
    <w:rPr>
      <w:sz w:val="18"/>
      <w:szCs w:val="20"/>
      <w:lang w:val="en-IE"/>
    </w:rPr>
  </w:style>
  <w:style w:type="paragraph" w:styleId="1c">
    <w:name w:val="toc 1"/>
    <w:basedOn w:val="a"/>
    <w:next w:val="a"/>
    <w:rsid w:val="00FF60E3"/>
    <w:pPr>
      <w:spacing w:before="120"/>
      <w:jc w:val="left"/>
    </w:pPr>
    <w:rPr>
      <w:b/>
      <w:bCs/>
      <w:caps/>
      <w:sz w:val="20"/>
      <w:szCs w:val="20"/>
    </w:rPr>
  </w:style>
  <w:style w:type="paragraph" w:styleId="27">
    <w:name w:val="toc 2"/>
    <w:basedOn w:val="a"/>
    <w:next w:val="a"/>
    <w:uiPriority w:val="39"/>
    <w:rsid w:val="00FF60E3"/>
    <w:pPr>
      <w:spacing w:after="0"/>
      <w:ind w:left="220"/>
      <w:jc w:val="left"/>
    </w:pPr>
    <w:rPr>
      <w:smallCaps/>
      <w:sz w:val="20"/>
      <w:szCs w:val="20"/>
    </w:rPr>
  </w:style>
  <w:style w:type="paragraph" w:styleId="31">
    <w:name w:val="toc 3"/>
    <w:basedOn w:val="a"/>
    <w:next w:val="a"/>
    <w:uiPriority w:val="39"/>
    <w:rsid w:val="00FF60E3"/>
    <w:pPr>
      <w:spacing w:after="0"/>
      <w:ind w:left="440"/>
      <w:jc w:val="left"/>
    </w:pPr>
    <w:rPr>
      <w:i/>
      <w:iCs/>
      <w:sz w:val="20"/>
      <w:szCs w:val="20"/>
    </w:rPr>
  </w:style>
  <w:style w:type="paragraph" w:styleId="40">
    <w:name w:val="toc 4"/>
    <w:basedOn w:val="a"/>
    <w:next w:val="a"/>
    <w:uiPriority w:val="39"/>
    <w:rsid w:val="00FF60E3"/>
    <w:pPr>
      <w:spacing w:after="0"/>
      <w:ind w:left="660"/>
      <w:jc w:val="left"/>
    </w:pPr>
    <w:rPr>
      <w:sz w:val="18"/>
      <w:szCs w:val="18"/>
    </w:rPr>
  </w:style>
  <w:style w:type="paragraph" w:styleId="50">
    <w:name w:val="toc 5"/>
    <w:basedOn w:val="a"/>
    <w:next w:val="a"/>
    <w:rsid w:val="00FF60E3"/>
    <w:pPr>
      <w:spacing w:after="0"/>
      <w:ind w:left="880"/>
      <w:jc w:val="left"/>
    </w:pPr>
    <w:rPr>
      <w:sz w:val="18"/>
      <w:szCs w:val="18"/>
    </w:rPr>
  </w:style>
  <w:style w:type="paragraph" w:styleId="6">
    <w:name w:val="toc 6"/>
    <w:basedOn w:val="a"/>
    <w:next w:val="a"/>
    <w:rsid w:val="00FF60E3"/>
    <w:pPr>
      <w:spacing w:after="0"/>
      <w:ind w:left="1100"/>
      <w:jc w:val="left"/>
    </w:pPr>
    <w:rPr>
      <w:sz w:val="18"/>
      <w:szCs w:val="18"/>
    </w:rPr>
  </w:style>
  <w:style w:type="paragraph" w:styleId="7">
    <w:name w:val="toc 7"/>
    <w:basedOn w:val="a"/>
    <w:next w:val="a"/>
    <w:rsid w:val="00FF60E3"/>
    <w:pPr>
      <w:spacing w:after="0"/>
      <w:ind w:left="1320"/>
      <w:jc w:val="left"/>
    </w:pPr>
    <w:rPr>
      <w:sz w:val="18"/>
      <w:szCs w:val="18"/>
    </w:rPr>
  </w:style>
  <w:style w:type="paragraph" w:styleId="8">
    <w:name w:val="toc 8"/>
    <w:basedOn w:val="a"/>
    <w:next w:val="a"/>
    <w:rsid w:val="00FF60E3"/>
    <w:pPr>
      <w:spacing w:after="0"/>
      <w:ind w:left="1540"/>
      <w:jc w:val="left"/>
    </w:pPr>
    <w:rPr>
      <w:sz w:val="18"/>
      <w:szCs w:val="18"/>
    </w:rPr>
  </w:style>
  <w:style w:type="paragraph" w:styleId="9">
    <w:name w:val="toc 9"/>
    <w:basedOn w:val="a"/>
    <w:next w:val="a"/>
    <w:rsid w:val="00FF60E3"/>
    <w:pPr>
      <w:spacing w:after="0"/>
      <w:ind w:left="1760"/>
      <w:jc w:val="left"/>
    </w:pPr>
    <w:rPr>
      <w:sz w:val="18"/>
      <w:szCs w:val="18"/>
    </w:rPr>
  </w:style>
  <w:style w:type="paragraph" w:customStyle="1" w:styleId="Style1">
    <w:name w:val="Style1"/>
    <w:basedOn w:val="DocTitle"/>
    <w:rsid w:val="00FF60E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F60E3"/>
    <w:rPr>
      <w:rFonts w:ascii="Calibri" w:hAnsi="Calibri" w:cs="Calibri"/>
      <w:lang w:val="el-GR"/>
    </w:rPr>
  </w:style>
  <w:style w:type="paragraph" w:styleId="af5">
    <w:name w:val="endnote text"/>
    <w:basedOn w:val="a"/>
    <w:link w:val="Char6"/>
    <w:uiPriority w:val="99"/>
    <w:rsid w:val="00FF60E3"/>
    <w:rPr>
      <w:sz w:val="20"/>
      <w:szCs w:val="20"/>
    </w:rPr>
  </w:style>
  <w:style w:type="paragraph" w:customStyle="1" w:styleId="Default">
    <w:name w:val="Default"/>
    <w:rsid w:val="00FF60E3"/>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FF60E3"/>
  </w:style>
  <w:style w:type="paragraph" w:styleId="af7">
    <w:name w:val="Body Text Indent"/>
    <w:basedOn w:val="a"/>
    <w:rsid w:val="00FF60E3"/>
    <w:pPr>
      <w:ind w:firstLine="1134"/>
    </w:pPr>
    <w:rPr>
      <w:rFonts w:ascii="Arial" w:hAnsi="Arial" w:cs="Arial"/>
    </w:rPr>
  </w:style>
  <w:style w:type="paragraph" w:customStyle="1" w:styleId="normalwithoutspacing">
    <w:name w:val="normal_without_spacing"/>
    <w:basedOn w:val="a"/>
    <w:rsid w:val="00FF60E3"/>
    <w:pPr>
      <w:spacing w:after="60"/>
    </w:pPr>
    <w:rPr>
      <w:lang w:val="el-GR"/>
    </w:rPr>
  </w:style>
  <w:style w:type="paragraph" w:customStyle="1" w:styleId="foothanging">
    <w:name w:val="foot_hanging"/>
    <w:basedOn w:val="af4"/>
    <w:rsid w:val="00FF60E3"/>
    <w:pPr>
      <w:ind w:left="426" w:hanging="426"/>
    </w:pPr>
    <w:rPr>
      <w:szCs w:val="18"/>
    </w:rPr>
  </w:style>
  <w:style w:type="paragraph" w:customStyle="1" w:styleId="-HTML1">
    <w:name w:val="Προ-διαμορφωμένο HTML1"/>
    <w:basedOn w:val="a"/>
    <w:rsid w:val="00FF6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FF60E3"/>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FF60E3"/>
    <w:pPr>
      <w:suppressAutoHyphens w:val="0"/>
      <w:spacing w:line="312" w:lineRule="auto"/>
      <w:ind w:left="283"/>
    </w:pPr>
    <w:rPr>
      <w:rFonts w:cs="Times New Roman"/>
      <w:sz w:val="16"/>
      <w:szCs w:val="16"/>
    </w:rPr>
  </w:style>
  <w:style w:type="paragraph" w:customStyle="1" w:styleId="1d">
    <w:name w:val="Χωρίς διάστιχο1"/>
    <w:rsid w:val="00FF60E3"/>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FF60E3"/>
    <w:pPr>
      <w:suppressLineNumbers/>
    </w:pPr>
  </w:style>
  <w:style w:type="paragraph" w:customStyle="1" w:styleId="af9">
    <w:name w:val="Επικεφαλίδα πίνακα"/>
    <w:basedOn w:val="af8"/>
    <w:rsid w:val="00FF60E3"/>
    <w:pPr>
      <w:jc w:val="center"/>
    </w:pPr>
    <w:rPr>
      <w:b/>
      <w:bCs/>
    </w:rPr>
  </w:style>
  <w:style w:type="paragraph" w:customStyle="1" w:styleId="footers">
    <w:name w:val="footers"/>
    <w:basedOn w:val="foothanging"/>
    <w:rsid w:val="00FF60E3"/>
  </w:style>
  <w:style w:type="paragraph" w:customStyle="1" w:styleId="Standard">
    <w:name w:val="Standard"/>
    <w:rsid w:val="00FF60E3"/>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FF60E3"/>
    <w:pPr>
      <w:spacing w:after="120"/>
    </w:pPr>
  </w:style>
  <w:style w:type="paragraph" w:customStyle="1" w:styleId="Footnote">
    <w:name w:val="Footnote"/>
    <w:basedOn w:val="Standard"/>
    <w:rsid w:val="00FF60E3"/>
    <w:pPr>
      <w:suppressLineNumbers/>
      <w:ind w:left="283" w:hanging="283"/>
    </w:pPr>
    <w:rPr>
      <w:sz w:val="20"/>
      <w:szCs w:val="20"/>
    </w:rPr>
  </w:style>
  <w:style w:type="paragraph" w:customStyle="1" w:styleId="311">
    <w:name w:val="Σώμα κείμενου 31"/>
    <w:basedOn w:val="a"/>
    <w:rsid w:val="00FF60E3"/>
    <w:rPr>
      <w:sz w:val="16"/>
      <w:szCs w:val="16"/>
    </w:rPr>
  </w:style>
  <w:style w:type="paragraph" w:customStyle="1" w:styleId="fooot">
    <w:name w:val="fooot"/>
    <w:basedOn w:val="footers"/>
    <w:rsid w:val="00FF60E3"/>
  </w:style>
  <w:style w:type="paragraph" w:styleId="afa">
    <w:name w:val="Balloon Text"/>
    <w:basedOn w:val="a"/>
    <w:rsid w:val="00FF60E3"/>
    <w:pPr>
      <w:spacing w:after="0"/>
    </w:pPr>
    <w:rPr>
      <w:rFonts w:ascii="Tahoma" w:hAnsi="Tahoma" w:cs="Tahoma"/>
      <w:sz w:val="16"/>
      <w:szCs w:val="16"/>
    </w:rPr>
  </w:style>
  <w:style w:type="paragraph" w:customStyle="1" w:styleId="1e">
    <w:name w:val="Κείμενο σχολίου1"/>
    <w:basedOn w:val="a"/>
    <w:rsid w:val="00FF60E3"/>
    <w:rPr>
      <w:sz w:val="20"/>
      <w:szCs w:val="20"/>
    </w:rPr>
  </w:style>
  <w:style w:type="paragraph" w:styleId="afb">
    <w:name w:val="annotation subject"/>
    <w:basedOn w:val="1e"/>
    <w:next w:val="1e"/>
    <w:rsid w:val="00FF60E3"/>
    <w:rPr>
      <w:b/>
      <w:bCs/>
    </w:rPr>
  </w:style>
  <w:style w:type="paragraph" w:styleId="-HTML">
    <w:name w:val="HTML Preformatted"/>
    <w:basedOn w:val="a"/>
    <w:uiPriority w:val="99"/>
    <w:rsid w:val="00FF6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FF60E3"/>
    <w:pPr>
      <w:suppressAutoHyphens/>
    </w:pPr>
    <w:rPr>
      <w:rFonts w:ascii="Calibri" w:hAnsi="Calibri" w:cs="Calibri"/>
      <w:sz w:val="22"/>
      <w:szCs w:val="24"/>
      <w:lang w:val="en-GB" w:eastAsia="zh-CN"/>
    </w:rPr>
  </w:style>
  <w:style w:type="paragraph" w:customStyle="1" w:styleId="21">
    <w:name w:val="Λίστα με κουκκίδες 21"/>
    <w:basedOn w:val="a"/>
    <w:rsid w:val="00FF60E3"/>
    <w:pPr>
      <w:numPr>
        <w:numId w:val="3"/>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FF60E3"/>
    <w:pPr>
      <w:tabs>
        <w:tab w:val="right" w:leader="dot" w:pos="7091"/>
      </w:tabs>
      <w:ind w:left="2547"/>
    </w:pPr>
  </w:style>
  <w:style w:type="paragraph" w:customStyle="1" w:styleId="afd">
    <w:name w:val="Οριζόντια γραμμή"/>
    <w:basedOn w:val="a"/>
    <w:next w:val="ae"/>
    <w:rsid w:val="00FF60E3"/>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0244AB"/>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character" w:customStyle="1" w:styleId="Char6">
    <w:name w:val="Κείμενο σημείωσης τέλους Char"/>
    <w:link w:val="af5"/>
    <w:uiPriority w:val="99"/>
    <w:rsid w:val="000244AB"/>
    <w:rPr>
      <w:rFonts w:ascii="Calibri" w:hAnsi="Calibri" w:cs="Calibri"/>
      <w:lang w:val="en-GB" w:eastAsia="zh-CN"/>
    </w:rPr>
  </w:style>
  <w:style w:type="character" w:customStyle="1" w:styleId="Char2">
    <w:name w:val="Σώμα κειμένου Char"/>
    <w:basedOn w:val="a0"/>
    <w:link w:val="ae"/>
    <w:rsid w:val="00C03AE4"/>
    <w:rPr>
      <w:rFonts w:ascii="Calibri" w:hAnsi="Calibri" w:cs="Calibri"/>
      <w:sz w:val="22"/>
      <w:szCs w:val="24"/>
      <w:lang w:val="en-GB" w:eastAsia="zh-CN"/>
    </w:rPr>
  </w:style>
  <w:style w:type="character" w:customStyle="1" w:styleId="Char5">
    <w:name w:val="Κείμενο υποσημείωσης Char"/>
    <w:basedOn w:val="a0"/>
    <w:link w:val="af4"/>
    <w:rsid w:val="00C03AE4"/>
    <w:rPr>
      <w:rFonts w:ascii="Calibri" w:hAnsi="Calibri" w:cs="Calibri"/>
      <w:sz w:val="18"/>
      <w:lang w:val="en-IE" w:eastAsia="zh-CN"/>
    </w:rPr>
  </w:style>
  <w:style w:type="table" w:styleId="afe">
    <w:name w:val="Table Grid"/>
    <w:basedOn w:val="a1"/>
    <w:uiPriority w:val="59"/>
    <w:rsid w:val="0039405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B1531F"/>
  </w:style>
  <w:style w:type="character" w:customStyle="1" w:styleId="DeltaViewInsertion">
    <w:name w:val="DeltaView Insertion"/>
    <w:rsid w:val="00B1531F"/>
    <w:rPr>
      <w:b/>
      <w:i/>
      <w:spacing w:val="0"/>
      <w:lang w:val="el-GR"/>
    </w:rPr>
  </w:style>
  <w:style w:type="character" w:customStyle="1" w:styleId="NormalBoldChar">
    <w:name w:val="NormalBold Char"/>
    <w:rsid w:val="00B1531F"/>
    <w:rPr>
      <w:rFonts w:ascii="Times New Roman" w:eastAsia="Times New Roman" w:hAnsi="Times New Roman" w:cs="Times New Roman"/>
      <w:b/>
      <w:sz w:val="24"/>
      <w:lang w:val="el-GR"/>
    </w:rPr>
  </w:style>
  <w:style w:type="character" w:customStyle="1" w:styleId="Char4">
    <w:name w:val="Κεφαλίδα Char"/>
    <w:basedOn w:val="a0"/>
    <w:link w:val="af3"/>
    <w:rsid w:val="00B1531F"/>
    <w:rPr>
      <w:rFonts w:ascii="Calibri" w:hAnsi="Calibri" w:cs="Calibri"/>
      <w:sz w:val="22"/>
      <w:szCs w:val="24"/>
      <w:lang w:val="en-GB" w:eastAsia="zh-CN"/>
    </w:rPr>
  </w:style>
  <w:style w:type="character" w:customStyle="1" w:styleId="Char3">
    <w:name w:val="Υποσέλιδο Char"/>
    <w:basedOn w:val="a0"/>
    <w:link w:val="af2"/>
    <w:rsid w:val="00B1531F"/>
    <w:rPr>
      <w:rFonts w:ascii="Calibri" w:eastAsia="MS Mincho" w:hAnsi="Calibri" w:cs="Calibri"/>
      <w:sz w:val="22"/>
      <w:szCs w:val="24"/>
      <w:lang w:val="en-US" w:eastAsia="ja-JP"/>
    </w:rPr>
  </w:style>
  <w:style w:type="paragraph" w:customStyle="1" w:styleId="ChapterTitle">
    <w:name w:val="ChapterTitle"/>
    <w:basedOn w:val="a"/>
    <w:next w:val="a"/>
    <w:rsid w:val="00B1531F"/>
    <w:pPr>
      <w:keepNext/>
      <w:spacing w:before="120" w:after="360" w:line="276" w:lineRule="auto"/>
      <w:jc w:val="center"/>
    </w:pPr>
    <w:rPr>
      <w:b/>
      <w:kern w:val="1"/>
      <w:szCs w:val="22"/>
      <w:lang w:val="el-GR"/>
    </w:rPr>
  </w:style>
  <w:style w:type="paragraph" w:customStyle="1" w:styleId="SectionTitle">
    <w:name w:val="SectionTitle"/>
    <w:basedOn w:val="a"/>
    <w:next w:val="1"/>
    <w:rsid w:val="00B1531F"/>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B1531F"/>
    <w:rPr>
      <w:rFonts w:ascii="Arial" w:hAnsi="Arial" w:cs="Arial"/>
      <w:b/>
      <w:bCs/>
      <w:color w:val="333399"/>
      <w:sz w:val="28"/>
      <w:szCs w:val="3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43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ECDDDAFF6CA6494BB9A76D6EF082445F" ma:contentTypeVersion="1" ma:contentTypeDescription="Δημιουργία νέου εγγράφου" ma:contentTypeScope="" ma:versionID="5e56dec688006ef6f8cad6318d6feeb4">
  <xsd:schema xmlns:xsd="http://www.w3.org/2001/XMLSchema" xmlns:p="http://schemas.microsoft.com/office/2006/metadata/properties" xmlns:ns1="http://schemas.microsoft.com/sharepoint/v3" targetNamespace="http://schemas.microsoft.com/office/2006/metadata/properties" ma:root="true" ma:fieldsID="f3586547575644bbe106d7d65d5c843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Ημερομηνία έναρξης χρονοδιαγράμματος" ma:description="" ma:hidden="true" ma:internalName="PublishingStartDate">
      <xsd:simpleType>
        <xsd:restriction base="dms:Unknown"/>
      </xsd:simpleType>
    </xsd:element>
    <xsd:element name="PublishingExpirationDate" ma:index="9" nillable="true" ma:displayName="Ημερομηνία λήξης χρονοδιαγράμματος"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40227-E7BF-406C-9E55-EF77790807F8}">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5F3BB305-3EBC-4A7E-B58E-0ADDFAEE1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B9D0CBD-15A0-4F6F-81B7-E24723BB12FC}">
  <ds:schemaRefs>
    <ds:schemaRef ds:uri="http://schemas.microsoft.com/sharepoint/v3/contenttype/forms"/>
  </ds:schemaRefs>
</ds:datastoreItem>
</file>

<file path=customXml/itemProps4.xml><?xml version="1.0" encoding="utf-8"?>
<ds:datastoreItem xmlns:ds="http://schemas.openxmlformats.org/officeDocument/2006/customXml" ds:itemID="{3DA0A5AB-08C6-4DDB-8258-71D564CED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79</Pages>
  <Words>24085</Words>
  <Characters>130063</Characters>
  <Application>Microsoft Office Word</Application>
  <DocSecurity>0</DocSecurity>
  <Lines>1083</Lines>
  <Paragraphs>307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FOUSEKIS</cp:lastModifiedBy>
  <cp:revision>8</cp:revision>
  <cp:lastPrinted>2019-10-02T12:09:00Z</cp:lastPrinted>
  <dcterms:created xsi:type="dcterms:W3CDTF">2019-10-02T08:44:00Z</dcterms:created>
  <dcterms:modified xsi:type="dcterms:W3CDTF">2019-10-02T12:09:00Z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0x010100ECDDDAFF6CA6494BB9A76D6EF082445F</vt:lpwstr>
  </property>
</Properties>
</file>